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646C55" w14:textId="77777777" w:rsidR="00B55387" w:rsidRPr="006D43AB" w:rsidRDefault="00F76A82" w:rsidP="00F76A82">
      <w:pPr>
        <w:spacing w:after="0"/>
        <w:jc w:val="center"/>
        <w:rPr>
          <w:rFonts w:ascii="Verdana" w:hAnsi="Verdana"/>
          <w:b/>
          <w:sz w:val="24"/>
          <w:szCs w:val="24"/>
        </w:rPr>
      </w:pPr>
      <w:r w:rsidRPr="006D43AB">
        <w:rPr>
          <w:rFonts w:ascii="Verdana" w:hAnsi="Verdana"/>
          <w:b/>
          <w:noProof/>
          <w:sz w:val="24"/>
          <w:szCs w:val="24"/>
        </w:rPr>
        <w:drawing>
          <wp:inline distT="0" distB="0" distL="0" distR="0" wp14:anchorId="19BB8463" wp14:editId="49D299EA">
            <wp:extent cx="2051141" cy="1335378"/>
            <wp:effectExtent l="0" t="0" r="0" b="0"/>
            <wp:docPr id="1" name="Εικόνα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80352" cy="1354396"/>
                    </a:xfrm>
                    <a:prstGeom prst="rect">
                      <a:avLst/>
                    </a:prstGeom>
                    <a:noFill/>
                    <a:ln>
                      <a:noFill/>
                    </a:ln>
                  </pic:spPr>
                </pic:pic>
              </a:graphicData>
            </a:graphic>
          </wp:inline>
        </w:drawing>
      </w:r>
    </w:p>
    <w:p w14:paraId="529CB6C5" w14:textId="77777777" w:rsidR="00F76A82" w:rsidRPr="006D43AB" w:rsidRDefault="00F76A82" w:rsidP="00315931">
      <w:pPr>
        <w:spacing w:before="120" w:after="120" w:line="360" w:lineRule="auto"/>
        <w:jc w:val="center"/>
        <w:rPr>
          <w:rFonts w:ascii="Verdana" w:hAnsi="Verdana"/>
          <w:b/>
        </w:rPr>
      </w:pPr>
      <w:r w:rsidRPr="006D43AB">
        <w:rPr>
          <w:rFonts w:ascii="Verdana" w:hAnsi="Verdana"/>
          <w:b/>
        </w:rPr>
        <w:t>ΤΟΠΙΚΟ ΠΡΟΓΡΑΜΜΑ: ΠΟΛΙΤΙΣΜΟΣ &amp; ΠΕΡΙΒΑΛΛΟΝ ΕΝ ΠΛΩ</w:t>
      </w:r>
    </w:p>
    <w:p w14:paraId="611C7EC1" w14:textId="77777777" w:rsidR="00CE6760" w:rsidRPr="006D43AB" w:rsidRDefault="00CE6760" w:rsidP="00315931">
      <w:pPr>
        <w:spacing w:before="120" w:after="120" w:line="360" w:lineRule="auto"/>
        <w:jc w:val="center"/>
        <w:rPr>
          <w:rFonts w:ascii="Verdana" w:hAnsi="Verdana"/>
          <w:b/>
        </w:rPr>
      </w:pPr>
    </w:p>
    <w:p w14:paraId="1D378E21" w14:textId="77777777" w:rsidR="00BF400A" w:rsidRPr="006D43AB" w:rsidRDefault="00521509" w:rsidP="00B6782D">
      <w:pPr>
        <w:spacing w:before="120" w:after="120" w:line="360" w:lineRule="auto"/>
        <w:jc w:val="center"/>
        <w:rPr>
          <w:rFonts w:ascii="Verdana" w:hAnsi="Verdana"/>
          <w:b/>
        </w:rPr>
      </w:pPr>
      <w:r w:rsidRPr="006D43AB">
        <w:rPr>
          <w:rFonts w:ascii="Verdana" w:hAnsi="Verdana"/>
          <w:b/>
        </w:rPr>
        <w:t xml:space="preserve">ΜΕΤΡΟ </w:t>
      </w:r>
      <w:r w:rsidR="00BF400A" w:rsidRPr="006D43AB">
        <w:rPr>
          <w:rFonts w:ascii="Verdana" w:hAnsi="Verdana"/>
          <w:b/>
        </w:rPr>
        <w:t>19</w:t>
      </w:r>
      <w:r w:rsidRPr="006D43AB">
        <w:rPr>
          <w:rFonts w:ascii="Verdana" w:hAnsi="Verdana"/>
          <w:b/>
        </w:rPr>
        <w:t xml:space="preserve">: </w:t>
      </w:r>
      <w:r w:rsidR="00BF400A" w:rsidRPr="006D43AB">
        <w:rPr>
          <w:rFonts w:ascii="Verdana" w:hAnsi="Verdana"/>
          <w:b/>
        </w:rPr>
        <w:t>ΤΟΠΙΚΗ ΑΝΑΠΤΥΞΗ ΜΕ ΠΡΩΤΟΒΟΥΛΙΑ ΤΟΠΙΚΩΝ ΚΟΙΝΟΤΗΤΩΝ CLLD – LEADER</w:t>
      </w:r>
    </w:p>
    <w:p w14:paraId="77543D8F" w14:textId="77777777" w:rsidR="00BF400A" w:rsidRPr="006D43AB" w:rsidRDefault="00BF400A" w:rsidP="00B6782D">
      <w:pPr>
        <w:spacing w:before="120" w:after="120" w:line="360" w:lineRule="auto"/>
        <w:jc w:val="center"/>
        <w:rPr>
          <w:rFonts w:ascii="Verdana" w:hAnsi="Verdana"/>
          <w:b/>
        </w:rPr>
      </w:pPr>
      <w:r w:rsidRPr="006D43AB">
        <w:rPr>
          <w:rFonts w:ascii="Verdana" w:hAnsi="Verdana"/>
          <w:b/>
        </w:rPr>
        <w:t xml:space="preserve">ΥΠΟΜΕΤΡΟ 19.2: Στήριξη για την υλοποίηση δράσεων υπό την τοπική στρατηγική ανάπτυξης για παρεμβάσεις </w:t>
      </w:r>
      <w:r w:rsidR="00B55387" w:rsidRPr="006D43AB">
        <w:rPr>
          <w:rFonts w:ascii="Verdana" w:hAnsi="Verdana"/>
          <w:b/>
        </w:rPr>
        <w:t>Ιδιωτικού</w:t>
      </w:r>
      <w:r w:rsidRPr="006D43AB">
        <w:rPr>
          <w:rFonts w:ascii="Verdana" w:hAnsi="Verdana"/>
          <w:b/>
        </w:rPr>
        <w:t xml:space="preserve"> χαρακτήρα</w:t>
      </w:r>
    </w:p>
    <w:p w14:paraId="75CA9247" w14:textId="77777777" w:rsidR="004464DA" w:rsidRPr="006D43AB" w:rsidRDefault="004464DA" w:rsidP="00B6782D">
      <w:pPr>
        <w:spacing w:before="120" w:after="120" w:line="360" w:lineRule="auto"/>
        <w:jc w:val="center"/>
        <w:rPr>
          <w:rFonts w:ascii="Verdana" w:hAnsi="Verdana"/>
          <w:b/>
        </w:rPr>
      </w:pPr>
      <w:bookmarkStart w:id="0" w:name="_Hlk518468971"/>
      <w:r w:rsidRPr="006D43AB">
        <w:rPr>
          <w:rFonts w:ascii="Verdana" w:hAnsi="Verdana"/>
          <w:b/>
          <w:u w:val="single"/>
        </w:rPr>
        <w:t>ΔΡΑΣΗ 19.2.1</w:t>
      </w:r>
      <w:r w:rsidR="00CA02A5" w:rsidRPr="006D43AB">
        <w:rPr>
          <w:rFonts w:ascii="Verdana" w:hAnsi="Verdana"/>
          <w:b/>
          <w:u w:val="single"/>
        </w:rPr>
        <w:t>:</w:t>
      </w:r>
      <w:r w:rsidRPr="006D43AB">
        <w:rPr>
          <w:rFonts w:ascii="Verdana" w:hAnsi="Verdana"/>
          <w:b/>
        </w:rPr>
        <w:t xml:space="preserve"> </w:t>
      </w:r>
      <w:r w:rsidR="00CA02A5" w:rsidRPr="006D43AB">
        <w:rPr>
          <w:rFonts w:ascii="Verdana" w:hAnsi="Verdana"/>
          <w:b/>
        </w:rPr>
        <w:t>«</w:t>
      </w:r>
      <w:r w:rsidRPr="006D43AB">
        <w:rPr>
          <w:rFonts w:ascii="Verdana" w:hAnsi="Verdana"/>
          <w:b/>
        </w:rPr>
        <w:t>Μεταφορά γνώσεων &amp; ενημέρωσης</w:t>
      </w:r>
      <w:r w:rsidR="00CA02A5" w:rsidRPr="006D43AB">
        <w:rPr>
          <w:rFonts w:ascii="Verdana" w:hAnsi="Verdana"/>
          <w:b/>
        </w:rPr>
        <w:t>»</w:t>
      </w:r>
    </w:p>
    <w:bookmarkEnd w:id="0"/>
    <w:p w14:paraId="33F5A1CC" w14:textId="77777777" w:rsidR="004464DA" w:rsidRPr="006D43AB" w:rsidRDefault="004464DA" w:rsidP="00B6782D">
      <w:pPr>
        <w:spacing w:before="120" w:after="120" w:line="360" w:lineRule="auto"/>
        <w:jc w:val="center"/>
        <w:rPr>
          <w:rFonts w:ascii="Verdana" w:hAnsi="Verdana"/>
          <w:b/>
        </w:rPr>
      </w:pPr>
      <w:r w:rsidRPr="006D43AB">
        <w:rPr>
          <w:rFonts w:ascii="Verdana" w:hAnsi="Verdana"/>
          <w:b/>
          <w:u w:val="single"/>
        </w:rPr>
        <w:t>ΔΡΑΣΗ 19.2.7</w:t>
      </w:r>
      <w:r w:rsidR="00CA02A5" w:rsidRPr="006D43AB">
        <w:rPr>
          <w:rFonts w:ascii="Verdana" w:hAnsi="Verdana"/>
          <w:b/>
          <w:u w:val="single"/>
        </w:rPr>
        <w:t>:</w:t>
      </w:r>
      <w:r w:rsidRPr="006D43AB">
        <w:rPr>
          <w:rFonts w:ascii="Verdana" w:hAnsi="Verdana"/>
          <w:b/>
        </w:rPr>
        <w:t xml:space="preserve"> </w:t>
      </w:r>
      <w:bookmarkStart w:id="1" w:name="_Hlk22306866"/>
      <w:r w:rsidR="00CA02A5" w:rsidRPr="006D43AB">
        <w:rPr>
          <w:rFonts w:ascii="Verdana" w:hAnsi="Verdana"/>
          <w:b/>
        </w:rPr>
        <w:t>«</w:t>
      </w:r>
      <w:r w:rsidRPr="006D43AB">
        <w:rPr>
          <w:rFonts w:ascii="Verdana" w:hAnsi="Verdana"/>
          <w:b/>
        </w:rPr>
        <w:t>Συνεργασία μεταξύ μικρών επιχειρήσεων για διοργάνωση κοινών μεθόδων εργασίας και τη κοινή χρήση εγκαταστάσεων και πόρων καθώς και για την ανάπτυξη και/ή την εμπορία τουριστικών υπηρεσιών, που συνδέονται με τον αγροτουρισμό</w:t>
      </w:r>
      <w:r w:rsidR="00CA02A5" w:rsidRPr="006D43AB">
        <w:rPr>
          <w:rFonts w:ascii="Verdana" w:hAnsi="Verdana"/>
          <w:b/>
        </w:rPr>
        <w:t>»</w:t>
      </w:r>
    </w:p>
    <w:bookmarkEnd w:id="1"/>
    <w:p w14:paraId="714CD3E4" w14:textId="77777777" w:rsidR="000147C7" w:rsidRPr="006D43AB" w:rsidRDefault="000147C7">
      <w:pPr>
        <w:rPr>
          <w:rFonts w:ascii="Verdana" w:hAnsi="Verdana"/>
          <w:b/>
          <w:sz w:val="20"/>
          <w:szCs w:val="20"/>
        </w:rPr>
      </w:pPr>
    </w:p>
    <w:p w14:paraId="2B69C84B" w14:textId="77777777" w:rsidR="000147C7" w:rsidRPr="006D43AB" w:rsidRDefault="000147C7">
      <w:pPr>
        <w:rPr>
          <w:rFonts w:ascii="Verdana" w:hAnsi="Verdana"/>
          <w:b/>
          <w:sz w:val="20"/>
          <w:szCs w:val="20"/>
        </w:rPr>
      </w:pPr>
    </w:p>
    <w:p w14:paraId="14359F78" w14:textId="34F28A01" w:rsidR="000147C7" w:rsidRDefault="0075461A" w:rsidP="000147C7">
      <w:pPr>
        <w:jc w:val="center"/>
        <w:rPr>
          <w:rFonts w:ascii="Verdana" w:hAnsi="Verdana"/>
          <w:b/>
          <w:sz w:val="20"/>
          <w:szCs w:val="20"/>
        </w:rPr>
      </w:pPr>
      <w:r>
        <w:rPr>
          <w:rFonts w:ascii="Verdana" w:hAnsi="Verdana"/>
          <w:b/>
          <w:sz w:val="20"/>
          <w:szCs w:val="20"/>
        </w:rPr>
        <w:t>2</w:t>
      </w:r>
      <w:r w:rsidRPr="0075461A">
        <w:rPr>
          <w:rFonts w:ascii="Verdana" w:hAnsi="Verdana"/>
          <w:b/>
          <w:sz w:val="20"/>
          <w:szCs w:val="20"/>
          <w:vertAlign w:val="superscript"/>
        </w:rPr>
        <w:t>η</w:t>
      </w:r>
      <w:r>
        <w:rPr>
          <w:rFonts w:ascii="Verdana" w:hAnsi="Verdana"/>
          <w:b/>
          <w:sz w:val="20"/>
          <w:szCs w:val="20"/>
        </w:rPr>
        <w:t xml:space="preserve"> Πρόσκληση </w:t>
      </w:r>
    </w:p>
    <w:p w14:paraId="57A51AA2" w14:textId="396F4C15" w:rsidR="0075461A" w:rsidRPr="006D43AB" w:rsidRDefault="00EF209B" w:rsidP="000147C7">
      <w:pPr>
        <w:jc w:val="center"/>
        <w:rPr>
          <w:rFonts w:ascii="Verdana" w:hAnsi="Verdana"/>
          <w:b/>
          <w:sz w:val="20"/>
          <w:szCs w:val="20"/>
        </w:rPr>
      </w:pPr>
      <w:r>
        <w:rPr>
          <w:rFonts w:ascii="Verdana" w:hAnsi="Verdana"/>
          <w:b/>
          <w:sz w:val="20"/>
          <w:szCs w:val="20"/>
        </w:rPr>
        <w:t xml:space="preserve">Ιανουάριος 2020 </w:t>
      </w:r>
    </w:p>
    <w:p w14:paraId="6833773D" w14:textId="3E51F2A9" w:rsidR="0075461A" w:rsidRDefault="0075461A">
      <w:pPr>
        <w:rPr>
          <w:rFonts w:ascii="Verdana" w:hAnsi="Verdana" w:cs="Arial"/>
          <w:sz w:val="20"/>
          <w:szCs w:val="20"/>
        </w:rPr>
      </w:pPr>
      <w:r>
        <w:rPr>
          <w:rFonts w:ascii="Verdana" w:hAnsi="Verdana" w:cs="Arial"/>
          <w:sz w:val="20"/>
          <w:szCs w:val="20"/>
        </w:rPr>
        <w:br w:type="page"/>
      </w:r>
    </w:p>
    <w:p w14:paraId="68D70E17" w14:textId="77777777" w:rsidR="005C4303" w:rsidRPr="006D43AB" w:rsidRDefault="005C4303" w:rsidP="005C4303">
      <w:pPr>
        <w:spacing w:after="0" w:line="24" w:lineRule="atLeast"/>
        <w:rPr>
          <w:rFonts w:ascii="Verdana" w:hAnsi="Verdana" w:cs="Arial"/>
          <w:sz w:val="20"/>
          <w:szCs w:val="20"/>
        </w:rPr>
      </w:pPr>
    </w:p>
    <w:sdt>
      <w:sdtPr>
        <w:rPr>
          <w:rFonts w:ascii="Verdana" w:eastAsiaTheme="minorEastAsia" w:hAnsi="Verdana" w:cstheme="minorBidi"/>
          <w:color w:val="auto"/>
          <w:sz w:val="20"/>
          <w:szCs w:val="20"/>
        </w:rPr>
        <w:id w:val="555899099"/>
        <w:docPartObj>
          <w:docPartGallery w:val="Table of Contents"/>
          <w:docPartUnique/>
        </w:docPartObj>
      </w:sdtPr>
      <w:sdtEndPr>
        <w:rPr>
          <w:b/>
          <w:bCs/>
          <w:sz w:val="22"/>
          <w:szCs w:val="22"/>
        </w:rPr>
      </w:sdtEndPr>
      <w:sdtContent>
        <w:p w14:paraId="1972454A" w14:textId="77777777" w:rsidR="00EC53B3" w:rsidRPr="00DC3325" w:rsidRDefault="00EC53B3" w:rsidP="00286480">
          <w:pPr>
            <w:pStyle w:val="ad"/>
            <w:spacing w:before="120" w:after="120" w:line="360" w:lineRule="auto"/>
            <w:jc w:val="both"/>
            <w:rPr>
              <w:rFonts w:ascii="Verdana" w:hAnsi="Verdana" w:cstheme="minorHAnsi"/>
              <w:color w:val="auto"/>
              <w:sz w:val="20"/>
              <w:szCs w:val="20"/>
            </w:rPr>
          </w:pPr>
          <w:r w:rsidRPr="00DC3325">
            <w:rPr>
              <w:rFonts w:ascii="Verdana" w:hAnsi="Verdana"/>
              <w:b/>
              <w:color w:val="auto"/>
              <w:sz w:val="20"/>
              <w:szCs w:val="20"/>
            </w:rPr>
            <w:t>Περιεχόμενα</w:t>
          </w:r>
        </w:p>
        <w:p w14:paraId="43AD36EC" w14:textId="1FCBD02F" w:rsidR="000B06A4" w:rsidRDefault="00EC53B3">
          <w:pPr>
            <w:pStyle w:val="10"/>
            <w:tabs>
              <w:tab w:val="left" w:pos="660"/>
              <w:tab w:val="right" w:leader="dot" w:pos="8823"/>
            </w:tabs>
            <w:rPr>
              <w:noProof/>
              <w:lang w:val="en-US" w:eastAsia="en-US"/>
            </w:rPr>
          </w:pPr>
          <w:r w:rsidRPr="00DC3325">
            <w:rPr>
              <w:rFonts w:ascii="Verdana" w:hAnsi="Verdana" w:cstheme="minorHAnsi"/>
              <w:bCs/>
              <w:sz w:val="20"/>
              <w:szCs w:val="20"/>
            </w:rPr>
            <w:fldChar w:fldCharType="begin"/>
          </w:r>
          <w:r w:rsidRPr="00DC3325">
            <w:rPr>
              <w:rFonts w:ascii="Verdana" w:hAnsi="Verdana" w:cstheme="minorHAnsi"/>
              <w:bCs/>
              <w:sz w:val="20"/>
              <w:szCs w:val="20"/>
            </w:rPr>
            <w:instrText xml:space="preserve"> TOC \o "1-3" \h \z \u </w:instrText>
          </w:r>
          <w:r w:rsidRPr="00DC3325">
            <w:rPr>
              <w:rFonts w:ascii="Verdana" w:hAnsi="Verdana" w:cstheme="minorHAnsi"/>
              <w:bCs/>
              <w:sz w:val="20"/>
              <w:szCs w:val="20"/>
            </w:rPr>
            <w:fldChar w:fldCharType="separate"/>
          </w:r>
          <w:hyperlink w:anchor="_Toc29561810" w:history="1">
            <w:r w:rsidR="000B06A4" w:rsidRPr="00CD4DA7">
              <w:rPr>
                <w:rStyle w:val="-"/>
                <w:rFonts w:ascii="Verdana" w:eastAsia="Times New Roman" w:hAnsi="Verdana" w:cs="Arial"/>
                <w:b/>
                <w:bCs/>
                <w:noProof/>
              </w:rPr>
              <w:t>1.</w:t>
            </w:r>
            <w:r w:rsidR="000B06A4">
              <w:rPr>
                <w:noProof/>
                <w:lang w:val="en-US" w:eastAsia="en-US"/>
              </w:rPr>
              <w:tab/>
            </w:r>
            <w:r w:rsidR="000B06A4" w:rsidRPr="00CD4DA7">
              <w:rPr>
                <w:rStyle w:val="-"/>
                <w:rFonts w:ascii="Verdana" w:eastAsia="Times New Roman" w:hAnsi="Verdana"/>
                <w:b/>
                <w:noProof/>
              </w:rPr>
              <w:t>ΕΙΣΑΓΩΓΗ</w:t>
            </w:r>
            <w:r w:rsidR="000B06A4">
              <w:rPr>
                <w:noProof/>
                <w:webHidden/>
              </w:rPr>
              <w:tab/>
            </w:r>
            <w:r w:rsidR="000B06A4">
              <w:rPr>
                <w:noProof/>
                <w:webHidden/>
              </w:rPr>
              <w:fldChar w:fldCharType="begin"/>
            </w:r>
            <w:r w:rsidR="000B06A4">
              <w:rPr>
                <w:noProof/>
                <w:webHidden/>
              </w:rPr>
              <w:instrText xml:space="preserve"> PAGEREF _Toc29561810 \h </w:instrText>
            </w:r>
            <w:r w:rsidR="000B06A4">
              <w:rPr>
                <w:noProof/>
                <w:webHidden/>
              </w:rPr>
            </w:r>
            <w:r w:rsidR="000B06A4">
              <w:rPr>
                <w:noProof/>
                <w:webHidden/>
              </w:rPr>
              <w:fldChar w:fldCharType="separate"/>
            </w:r>
            <w:r w:rsidR="000B06A4">
              <w:rPr>
                <w:noProof/>
                <w:webHidden/>
              </w:rPr>
              <w:t>2</w:t>
            </w:r>
            <w:r w:rsidR="000B06A4">
              <w:rPr>
                <w:noProof/>
                <w:webHidden/>
              </w:rPr>
              <w:fldChar w:fldCharType="end"/>
            </w:r>
          </w:hyperlink>
        </w:p>
        <w:p w14:paraId="6720CF47" w14:textId="5B7A9F22" w:rsidR="000B06A4" w:rsidRDefault="007447EB">
          <w:pPr>
            <w:pStyle w:val="10"/>
            <w:tabs>
              <w:tab w:val="right" w:leader="dot" w:pos="8823"/>
            </w:tabs>
            <w:rPr>
              <w:noProof/>
              <w:lang w:val="en-US" w:eastAsia="en-US"/>
            </w:rPr>
          </w:pPr>
          <w:hyperlink w:anchor="_Toc29561811" w:history="1">
            <w:r w:rsidR="000B06A4" w:rsidRPr="00CD4DA7">
              <w:rPr>
                <w:rStyle w:val="-"/>
                <w:rFonts w:ascii="Verdana" w:hAnsi="Verdana"/>
                <w:b/>
                <w:noProof/>
              </w:rPr>
              <w:t>ΠΑΡΑΡΤΗΜΑΤΑ</w:t>
            </w:r>
            <w:r w:rsidR="000B06A4">
              <w:rPr>
                <w:noProof/>
                <w:webHidden/>
              </w:rPr>
              <w:tab/>
            </w:r>
            <w:r w:rsidR="000B06A4">
              <w:rPr>
                <w:noProof/>
                <w:webHidden/>
              </w:rPr>
              <w:fldChar w:fldCharType="begin"/>
            </w:r>
            <w:r w:rsidR="000B06A4">
              <w:rPr>
                <w:noProof/>
                <w:webHidden/>
              </w:rPr>
              <w:instrText xml:space="preserve"> PAGEREF _Toc29561811 \h </w:instrText>
            </w:r>
            <w:r w:rsidR="000B06A4">
              <w:rPr>
                <w:noProof/>
                <w:webHidden/>
              </w:rPr>
            </w:r>
            <w:r w:rsidR="000B06A4">
              <w:rPr>
                <w:noProof/>
                <w:webHidden/>
              </w:rPr>
              <w:fldChar w:fldCharType="separate"/>
            </w:r>
            <w:r w:rsidR="000B06A4">
              <w:rPr>
                <w:noProof/>
                <w:webHidden/>
              </w:rPr>
              <w:t>6</w:t>
            </w:r>
            <w:r w:rsidR="000B06A4">
              <w:rPr>
                <w:noProof/>
                <w:webHidden/>
              </w:rPr>
              <w:fldChar w:fldCharType="end"/>
            </w:r>
          </w:hyperlink>
        </w:p>
        <w:p w14:paraId="70BCC4EF" w14:textId="52ABF579" w:rsidR="000B06A4" w:rsidRDefault="007447EB">
          <w:pPr>
            <w:pStyle w:val="20"/>
            <w:tabs>
              <w:tab w:val="right" w:leader="dot" w:pos="8823"/>
            </w:tabs>
            <w:rPr>
              <w:noProof/>
              <w:lang w:val="en-US" w:eastAsia="en-US"/>
            </w:rPr>
          </w:pPr>
          <w:hyperlink w:anchor="_Toc29561812" w:history="1">
            <w:r w:rsidR="000B06A4" w:rsidRPr="00CD4DA7">
              <w:rPr>
                <w:rStyle w:val="-"/>
                <w:rFonts w:ascii="Verdana" w:hAnsi="Verdana"/>
                <w:b/>
                <w:noProof/>
              </w:rPr>
              <w:t>ΠΑΡΑΡΤΗΜΑ Ι:</w:t>
            </w:r>
            <w:r w:rsidR="000B06A4">
              <w:rPr>
                <w:noProof/>
                <w:webHidden/>
              </w:rPr>
              <w:tab/>
            </w:r>
            <w:r w:rsidR="000B06A4">
              <w:rPr>
                <w:noProof/>
                <w:webHidden/>
              </w:rPr>
              <w:fldChar w:fldCharType="begin"/>
            </w:r>
            <w:r w:rsidR="000B06A4">
              <w:rPr>
                <w:noProof/>
                <w:webHidden/>
              </w:rPr>
              <w:instrText xml:space="preserve"> PAGEREF _Toc29561812 \h </w:instrText>
            </w:r>
            <w:r w:rsidR="000B06A4">
              <w:rPr>
                <w:noProof/>
                <w:webHidden/>
              </w:rPr>
            </w:r>
            <w:r w:rsidR="000B06A4">
              <w:rPr>
                <w:noProof/>
                <w:webHidden/>
              </w:rPr>
              <w:fldChar w:fldCharType="separate"/>
            </w:r>
            <w:r w:rsidR="000B06A4">
              <w:rPr>
                <w:noProof/>
                <w:webHidden/>
              </w:rPr>
              <w:t>6</w:t>
            </w:r>
            <w:r w:rsidR="000B06A4">
              <w:rPr>
                <w:noProof/>
                <w:webHidden/>
              </w:rPr>
              <w:fldChar w:fldCharType="end"/>
            </w:r>
          </w:hyperlink>
        </w:p>
        <w:p w14:paraId="14DC057B" w14:textId="6426E1A9" w:rsidR="000B06A4" w:rsidRDefault="007447EB">
          <w:pPr>
            <w:pStyle w:val="20"/>
            <w:tabs>
              <w:tab w:val="right" w:leader="dot" w:pos="8823"/>
            </w:tabs>
            <w:rPr>
              <w:noProof/>
              <w:lang w:val="en-US" w:eastAsia="en-US"/>
            </w:rPr>
          </w:pPr>
          <w:hyperlink w:anchor="_Toc29561813" w:history="1">
            <w:r w:rsidR="000B06A4" w:rsidRPr="00CD4DA7">
              <w:rPr>
                <w:rStyle w:val="-"/>
                <w:rFonts w:ascii="Verdana" w:hAnsi="Verdana"/>
                <w:b/>
                <w:noProof/>
              </w:rPr>
              <w:t>ΠΑΡΑΡΤΗΜΑ ΙΙ:</w:t>
            </w:r>
            <w:r w:rsidR="000B06A4">
              <w:rPr>
                <w:noProof/>
                <w:webHidden/>
              </w:rPr>
              <w:tab/>
            </w:r>
            <w:r w:rsidR="000B06A4">
              <w:rPr>
                <w:noProof/>
                <w:webHidden/>
              </w:rPr>
              <w:fldChar w:fldCharType="begin"/>
            </w:r>
            <w:r w:rsidR="000B06A4">
              <w:rPr>
                <w:noProof/>
                <w:webHidden/>
              </w:rPr>
              <w:instrText xml:space="preserve"> PAGEREF _Toc29561813 \h </w:instrText>
            </w:r>
            <w:r w:rsidR="000B06A4">
              <w:rPr>
                <w:noProof/>
                <w:webHidden/>
              </w:rPr>
            </w:r>
            <w:r w:rsidR="000B06A4">
              <w:rPr>
                <w:noProof/>
                <w:webHidden/>
              </w:rPr>
              <w:fldChar w:fldCharType="separate"/>
            </w:r>
            <w:r w:rsidR="000B06A4">
              <w:rPr>
                <w:noProof/>
                <w:webHidden/>
              </w:rPr>
              <w:t>6</w:t>
            </w:r>
            <w:r w:rsidR="000B06A4">
              <w:rPr>
                <w:noProof/>
                <w:webHidden/>
              </w:rPr>
              <w:fldChar w:fldCharType="end"/>
            </w:r>
          </w:hyperlink>
        </w:p>
        <w:p w14:paraId="57CAEE83" w14:textId="07984CF6" w:rsidR="000B06A4" w:rsidRDefault="007447EB">
          <w:pPr>
            <w:pStyle w:val="20"/>
            <w:tabs>
              <w:tab w:val="right" w:leader="dot" w:pos="8823"/>
            </w:tabs>
            <w:rPr>
              <w:noProof/>
              <w:lang w:val="en-US" w:eastAsia="en-US"/>
            </w:rPr>
          </w:pPr>
          <w:hyperlink w:anchor="_Toc29561814" w:history="1">
            <w:r w:rsidR="000B06A4" w:rsidRPr="00CD4DA7">
              <w:rPr>
                <w:rStyle w:val="-"/>
                <w:rFonts w:ascii="Verdana" w:hAnsi="Verdana"/>
                <w:b/>
                <w:noProof/>
              </w:rPr>
              <w:t>ΠΑΡΑΡΤΗΜΑ ΙΙΙ</w:t>
            </w:r>
            <w:r w:rsidR="000B06A4">
              <w:rPr>
                <w:noProof/>
                <w:webHidden/>
              </w:rPr>
              <w:tab/>
            </w:r>
            <w:r w:rsidR="000B06A4">
              <w:rPr>
                <w:noProof/>
                <w:webHidden/>
              </w:rPr>
              <w:fldChar w:fldCharType="begin"/>
            </w:r>
            <w:r w:rsidR="000B06A4">
              <w:rPr>
                <w:noProof/>
                <w:webHidden/>
              </w:rPr>
              <w:instrText xml:space="preserve"> PAGEREF _Toc29561814 \h </w:instrText>
            </w:r>
            <w:r w:rsidR="000B06A4">
              <w:rPr>
                <w:noProof/>
                <w:webHidden/>
              </w:rPr>
            </w:r>
            <w:r w:rsidR="000B06A4">
              <w:rPr>
                <w:noProof/>
                <w:webHidden/>
              </w:rPr>
              <w:fldChar w:fldCharType="separate"/>
            </w:r>
            <w:r w:rsidR="000B06A4">
              <w:rPr>
                <w:noProof/>
                <w:webHidden/>
              </w:rPr>
              <w:t>6</w:t>
            </w:r>
            <w:r w:rsidR="000B06A4">
              <w:rPr>
                <w:noProof/>
                <w:webHidden/>
              </w:rPr>
              <w:fldChar w:fldCharType="end"/>
            </w:r>
          </w:hyperlink>
        </w:p>
        <w:p w14:paraId="1F2D0596" w14:textId="5F0ECFFA" w:rsidR="000B06A4" w:rsidRDefault="007447EB">
          <w:pPr>
            <w:pStyle w:val="20"/>
            <w:tabs>
              <w:tab w:val="right" w:leader="dot" w:pos="8823"/>
            </w:tabs>
            <w:rPr>
              <w:noProof/>
              <w:lang w:val="en-US" w:eastAsia="en-US"/>
            </w:rPr>
          </w:pPr>
          <w:hyperlink w:anchor="_Toc29561815" w:history="1">
            <w:r w:rsidR="000B06A4" w:rsidRPr="00CD4DA7">
              <w:rPr>
                <w:rStyle w:val="-"/>
                <w:rFonts w:ascii="Verdana" w:hAnsi="Verdana"/>
                <w:b/>
                <w:noProof/>
              </w:rPr>
              <w:t>ΠΑΡΑΡΤΗΜΑ IV:</w:t>
            </w:r>
            <w:r w:rsidR="000B06A4">
              <w:rPr>
                <w:noProof/>
                <w:webHidden/>
              </w:rPr>
              <w:tab/>
            </w:r>
            <w:r w:rsidR="000B06A4">
              <w:rPr>
                <w:noProof/>
                <w:webHidden/>
              </w:rPr>
              <w:fldChar w:fldCharType="begin"/>
            </w:r>
            <w:r w:rsidR="000B06A4">
              <w:rPr>
                <w:noProof/>
                <w:webHidden/>
              </w:rPr>
              <w:instrText xml:space="preserve"> PAGEREF _Toc29561815 \h </w:instrText>
            </w:r>
            <w:r w:rsidR="000B06A4">
              <w:rPr>
                <w:noProof/>
                <w:webHidden/>
              </w:rPr>
            </w:r>
            <w:r w:rsidR="000B06A4">
              <w:rPr>
                <w:noProof/>
                <w:webHidden/>
              </w:rPr>
              <w:fldChar w:fldCharType="separate"/>
            </w:r>
            <w:r w:rsidR="000B06A4">
              <w:rPr>
                <w:noProof/>
                <w:webHidden/>
              </w:rPr>
              <w:t>6</w:t>
            </w:r>
            <w:r w:rsidR="000B06A4">
              <w:rPr>
                <w:noProof/>
                <w:webHidden/>
              </w:rPr>
              <w:fldChar w:fldCharType="end"/>
            </w:r>
          </w:hyperlink>
        </w:p>
        <w:p w14:paraId="1D3C17D9" w14:textId="40553522" w:rsidR="000B06A4" w:rsidRDefault="007447EB">
          <w:pPr>
            <w:pStyle w:val="20"/>
            <w:tabs>
              <w:tab w:val="right" w:leader="dot" w:pos="8823"/>
            </w:tabs>
            <w:rPr>
              <w:noProof/>
              <w:lang w:val="en-US" w:eastAsia="en-US"/>
            </w:rPr>
          </w:pPr>
          <w:hyperlink w:anchor="_Toc29561816" w:history="1">
            <w:r w:rsidR="000B06A4" w:rsidRPr="00CD4DA7">
              <w:rPr>
                <w:rStyle w:val="-"/>
                <w:rFonts w:ascii="Verdana" w:hAnsi="Verdana"/>
                <w:b/>
                <w:noProof/>
              </w:rPr>
              <w:t>ΠΑΡΑΡΤΗΜΑ V</w:t>
            </w:r>
            <w:r w:rsidR="000B06A4">
              <w:rPr>
                <w:noProof/>
                <w:webHidden/>
              </w:rPr>
              <w:tab/>
            </w:r>
            <w:r w:rsidR="000B06A4">
              <w:rPr>
                <w:noProof/>
                <w:webHidden/>
              </w:rPr>
              <w:fldChar w:fldCharType="begin"/>
            </w:r>
            <w:r w:rsidR="000B06A4">
              <w:rPr>
                <w:noProof/>
                <w:webHidden/>
              </w:rPr>
              <w:instrText xml:space="preserve"> PAGEREF _Toc29561816 \h </w:instrText>
            </w:r>
            <w:r w:rsidR="000B06A4">
              <w:rPr>
                <w:noProof/>
                <w:webHidden/>
              </w:rPr>
            </w:r>
            <w:r w:rsidR="000B06A4">
              <w:rPr>
                <w:noProof/>
                <w:webHidden/>
              </w:rPr>
              <w:fldChar w:fldCharType="separate"/>
            </w:r>
            <w:r w:rsidR="000B06A4">
              <w:rPr>
                <w:noProof/>
                <w:webHidden/>
              </w:rPr>
              <w:t>6</w:t>
            </w:r>
            <w:r w:rsidR="000B06A4">
              <w:rPr>
                <w:noProof/>
                <w:webHidden/>
              </w:rPr>
              <w:fldChar w:fldCharType="end"/>
            </w:r>
          </w:hyperlink>
        </w:p>
        <w:p w14:paraId="256B96D5" w14:textId="50EF4162" w:rsidR="000B06A4" w:rsidRDefault="007447EB">
          <w:pPr>
            <w:pStyle w:val="20"/>
            <w:tabs>
              <w:tab w:val="right" w:leader="dot" w:pos="8823"/>
            </w:tabs>
            <w:rPr>
              <w:noProof/>
              <w:lang w:val="en-US" w:eastAsia="en-US"/>
            </w:rPr>
          </w:pPr>
          <w:hyperlink w:anchor="_Toc29561817" w:history="1">
            <w:r w:rsidR="000B06A4" w:rsidRPr="00CD4DA7">
              <w:rPr>
                <w:rStyle w:val="-"/>
                <w:rFonts w:ascii="Verdana" w:hAnsi="Verdana"/>
                <w:b/>
                <w:noProof/>
              </w:rPr>
              <w:t>ΠΑΡΑΡΤΗΜΑ VI</w:t>
            </w:r>
            <w:r w:rsidR="000B06A4">
              <w:rPr>
                <w:noProof/>
                <w:webHidden/>
              </w:rPr>
              <w:tab/>
            </w:r>
            <w:r w:rsidR="000B06A4">
              <w:rPr>
                <w:noProof/>
                <w:webHidden/>
              </w:rPr>
              <w:fldChar w:fldCharType="begin"/>
            </w:r>
            <w:r w:rsidR="000B06A4">
              <w:rPr>
                <w:noProof/>
                <w:webHidden/>
              </w:rPr>
              <w:instrText xml:space="preserve"> PAGEREF _Toc29561817 \h </w:instrText>
            </w:r>
            <w:r w:rsidR="000B06A4">
              <w:rPr>
                <w:noProof/>
                <w:webHidden/>
              </w:rPr>
            </w:r>
            <w:r w:rsidR="000B06A4">
              <w:rPr>
                <w:noProof/>
                <w:webHidden/>
              </w:rPr>
              <w:fldChar w:fldCharType="separate"/>
            </w:r>
            <w:r w:rsidR="000B06A4">
              <w:rPr>
                <w:noProof/>
                <w:webHidden/>
              </w:rPr>
              <w:t>6</w:t>
            </w:r>
            <w:r w:rsidR="000B06A4">
              <w:rPr>
                <w:noProof/>
                <w:webHidden/>
              </w:rPr>
              <w:fldChar w:fldCharType="end"/>
            </w:r>
          </w:hyperlink>
        </w:p>
        <w:p w14:paraId="2B86294B" w14:textId="0763C67E" w:rsidR="000B06A4" w:rsidRDefault="007447EB">
          <w:pPr>
            <w:pStyle w:val="20"/>
            <w:tabs>
              <w:tab w:val="right" w:leader="dot" w:pos="8823"/>
            </w:tabs>
            <w:rPr>
              <w:noProof/>
              <w:lang w:val="en-US" w:eastAsia="en-US"/>
            </w:rPr>
          </w:pPr>
          <w:hyperlink w:anchor="_Toc29561818" w:history="1">
            <w:r w:rsidR="000B06A4" w:rsidRPr="00CD4DA7">
              <w:rPr>
                <w:rStyle w:val="-"/>
                <w:rFonts w:ascii="Verdana" w:hAnsi="Verdana"/>
                <w:b/>
                <w:noProof/>
              </w:rPr>
              <w:t>ΠΑΡΑΡΤΗΜΑ VII</w:t>
            </w:r>
            <w:r w:rsidR="000B06A4">
              <w:rPr>
                <w:noProof/>
                <w:webHidden/>
              </w:rPr>
              <w:tab/>
            </w:r>
            <w:r w:rsidR="000B06A4">
              <w:rPr>
                <w:noProof/>
                <w:webHidden/>
              </w:rPr>
              <w:fldChar w:fldCharType="begin"/>
            </w:r>
            <w:r w:rsidR="000B06A4">
              <w:rPr>
                <w:noProof/>
                <w:webHidden/>
              </w:rPr>
              <w:instrText xml:space="preserve"> PAGEREF _Toc29561818 \h </w:instrText>
            </w:r>
            <w:r w:rsidR="000B06A4">
              <w:rPr>
                <w:noProof/>
                <w:webHidden/>
              </w:rPr>
            </w:r>
            <w:r w:rsidR="000B06A4">
              <w:rPr>
                <w:noProof/>
                <w:webHidden/>
              </w:rPr>
              <w:fldChar w:fldCharType="separate"/>
            </w:r>
            <w:r w:rsidR="000B06A4">
              <w:rPr>
                <w:noProof/>
                <w:webHidden/>
              </w:rPr>
              <w:t>6</w:t>
            </w:r>
            <w:r w:rsidR="000B06A4">
              <w:rPr>
                <w:noProof/>
                <w:webHidden/>
              </w:rPr>
              <w:fldChar w:fldCharType="end"/>
            </w:r>
          </w:hyperlink>
        </w:p>
        <w:p w14:paraId="54EAF9C3" w14:textId="687C2CFB" w:rsidR="000B06A4" w:rsidRDefault="007447EB">
          <w:pPr>
            <w:pStyle w:val="10"/>
            <w:tabs>
              <w:tab w:val="left" w:pos="660"/>
              <w:tab w:val="right" w:leader="dot" w:pos="8823"/>
            </w:tabs>
            <w:rPr>
              <w:noProof/>
              <w:lang w:val="en-US" w:eastAsia="en-US"/>
            </w:rPr>
          </w:pPr>
          <w:hyperlink w:anchor="_Toc29561819" w:history="1">
            <w:r w:rsidR="000B06A4" w:rsidRPr="00CD4DA7">
              <w:rPr>
                <w:rStyle w:val="-"/>
                <w:rFonts w:ascii="Verdana" w:hAnsi="Verdana" w:cs="Arial"/>
                <w:b/>
                <w:noProof/>
              </w:rPr>
              <w:t>2.</w:t>
            </w:r>
            <w:r w:rsidR="000B06A4">
              <w:rPr>
                <w:noProof/>
                <w:lang w:val="en-US" w:eastAsia="en-US"/>
              </w:rPr>
              <w:tab/>
            </w:r>
            <w:r w:rsidR="000B06A4" w:rsidRPr="00CD4DA7">
              <w:rPr>
                <w:rStyle w:val="-"/>
                <w:rFonts w:ascii="Verdana" w:eastAsia="Times New Roman" w:hAnsi="Verdana"/>
                <w:b/>
                <w:noProof/>
              </w:rPr>
              <w:t>ΚΡΙΤΗΡΙΑ ΕΠΙΛΕΞΙΜΟΤΗΤΑΣ ΠΡΑΞΕΩΝ (ΑΠ)</w:t>
            </w:r>
            <w:r w:rsidR="000B06A4">
              <w:rPr>
                <w:noProof/>
                <w:webHidden/>
              </w:rPr>
              <w:tab/>
            </w:r>
            <w:r w:rsidR="000B06A4">
              <w:rPr>
                <w:noProof/>
                <w:webHidden/>
              </w:rPr>
              <w:fldChar w:fldCharType="begin"/>
            </w:r>
            <w:r w:rsidR="000B06A4">
              <w:rPr>
                <w:noProof/>
                <w:webHidden/>
              </w:rPr>
              <w:instrText xml:space="preserve"> PAGEREF _Toc29561819 \h </w:instrText>
            </w:r>
            <w:r w:rsidR="000B06A4">
              <w:rPr>
                <w:noProof/>
                <w:webHidden/>
              </w:rPr>
            </w:r>
            <w:r w:rsidR="000B06A4">
              <w:rPr>
                <w:noProof/>
                <w:webHidden/>
              </w:rPr>
              <w:fldChar w:fldCharType="separate"/>
            </w:r>
            <w:r w:rsidR="000B06A4">
              <w:rPr>
                <w:noProof/>
                <w:webHidden/>
              </w:rPr>
              <w:t>7</w:t>
            </w:r>
            <w:r w:rsidR="000B06A4">
              <w:rPr>
                <w:noProof/>
                <w:webHidden/>
              </w:rPr>
              <w:fldChar w:fldCharType="end"/>
            </w:r>
          </w:hyperlink>
        </w:p>
        <w:p w14:paraId="557C8DAC" w14:textId="084FE715" w:rsidR="000B06A4" w:rsidRDefault="007447EB">
          <w:pPr>
            <w:pStyle w:val="10"/>
            <w:tabs>
              <w:tab w:val="left" w:pos="660"/>
              <w:tab w:val="right" w:leader="dot" w:pos="8823"/>
            </w:tabs>
            <w:rPr>
              <w:noProof/>
              <w:lang w:val="en-US" w:eastAsia="en-US"/>
            </w:rPr>
          </w:pPr>
          <w:hyperlink w:anchor="_Toc29561820" w:history="1">
            <w:r w:rsidR="000B06A4" w:rsidRPr="00CD4DA7">
              <w:rPr>
                <w:rStyle w:val="-"/>
                <w:rFonts w:ascii="Verdana" w:eastAsia="Times New Roman" w:hAnsi="Verdana"/>
                <w:b/>
                <w:noProof/>
              </w:rPr>
              <w:t>3.</w:t>
            </w:r>
            <w:r w:rsidR="000B06A4">
              <w:rPr>
                <w:noProof/>
                <w:lang w:val="en-US" w:eastAsia="en-US"/>
              </w:rPr>
              <w:tab/>
            </w:r>
            <w:r w:rsidR="000B06A4" w:rsidRPr="00CD4DA7">
              <w:rPr>
                <w:rStyle w:val="-"/>
                <w:rFonts w:ascii="Verdana" w:eastAsia="Times New Roman" w:hAnsi="Verdana"/>
                <w:b/>
                <w:noProof/>
              </w:rPr>
              <w:t>ΟΔΗΓΙΕΣ ΓΙΑ ΤΗΝ ΕΞΕΤΑΣΗ ΤΩΝ ΚΡΙΤΗΡΙΩΝ ΕΠΙΛΕΞΙΜΟΤΗΤΑΣ (ΑΠΟΚΛΕΙΣΜΟΥ) ΠΡΑΞΕΩΝ</w:t>
            </w:r>
            <w:r w:rsidR="000B06A4">
              <w:rPr>
                <w:noProof/>
                <w:webHidden/>
              </w:rPr>
              <w:tab/>
            </w:r>
            <w:r w:rsidR="000B06A4">
              <w:rPr>
                <w:noProof/>
                <w:webHidden/>
              </w:rPr>
              <w:fldChar w:fldCharType="begin"/>
            </w:r>
            <w:r w:rsidR="000B06A4">
              <w:rPr>
                <w:noProof/>
                <w:webHidden/>
              </w:rPr>
              <w:instrText xml:space="preserve"> PAGEREF _Toc29561820 \h </w:instrText>
            </w:r>
            <w:r w:rsidR="000B06A4">
              <w:rPr>
                <w:noProof/>
                <w:webHidden/>
              </w:rPr>
            </w:r>
            <w:r w:rsidR="000B06A4">
              <w:rPr>
                <w:noProof/>
                <w:webHidden/>
              </w:rPr>
              <w:fldChar w:fldCharType="separate"/>
            </w:r>
            <w:r w:rsidR="000B06A4">
              <w:rPr>
                <w:noProof/>
                <w:webHidden/>
              </w:rPr>
              <w:t>11</w:t>
            </w:r>
            <w:r w:rsidR="000B06A4">
              <w:rPr>
                <w:noProof/>
                <w:webHidden/>
              </w:rPr>
              <w:fldChar w:fldCharType="end"/>
            </w:r>
          </w:hyperlink>
        </w:p>
        <w:p w14:paraId="2653E58A" w14:textId="50385E9E" w:rsidR="000B06A4" w:rsidRDefault="007447EB">
          <w:pPr>
            <w:pStyle w:val="10"/>
            <w:tabs>
              <w:tab w:val="left" w:pos="660"/>
              <w:tab w:val="right" w:leader="dot" w:pos="8823"/>
            </w:tabs>
            <w:rPr>
              <w:noProof/>
              <w:lang w:val="en-US" w:eastAsia="en-US"/>
            </w:rPr>
          </w:pPr>
          <w:hyperlink w:anchor="_Toc29561821" w:history="1">
            <w:r w:rsidR="000B06A4" w:rsidRPr="00CD4DA7">
              <w:rPr>
                <w:rStyle w:val="-"/>
                <w:rFonts w:ascii="Verdana" w:eastAsia="Times New Roman" w:hAnsi="Verdana"/>
                <w:b/>
                <w:noProof/>
              </w:rPr>
              <w:t>4.</w:t>
            </w:r>
            <w:r w:rsidR="000B06A4">
              <w:rPr>
                <w:noProof/>
                <w:lang w:val="en-US" w:eastAsia="en-US"/>
              </w:rPr>
              <w:tab/>
            </w:r>
            <w:r w:rsidR="000B06A4" w:rsidRPr="00CD4DA7">
              <w:rPr>
                <w:rStyle w:val="-"/>
                <w:rFonts w:ascii="Verdana" w:eastAsia="Times New Roman" w:hAnsi="Verdana"/>
                <w:b/>
                <w:noProof/>
              </w:rPr>
              <w:t>ΥΠΟΔΡΑΣΕΙΣ ΤΟΠΙΚΟΥ ΠΡΟΓΡΑΜΜΑΤΟΣ</w:t>
            </w:r>
            <w:r w:rsidR="000B06A4">
              <w:rPr>
                <w:noProof/>
                <w:webHidden/>
              </w:rPr>
              <w:tab/>
            </w:r>
            <w:r w:rsidR="000B06A4">
              <w:rPr>
                <w:noProof/>
                <w:webHidden/>
              </w:rPr>
              <w:fldChar w:fldCharType="begin"/>
            </w:r>
            <w:r w:rsidR="000B06A4">
              <w:rPr>
                <w:noProof/>
                <w:webHidden/>
              </w:rPr>
              <w:instrText xml:space="preserve"> PAGEREF _Toc29561821 \h </w:instrText>
            </w:r>
            <w:r w:rsidR="000B06A4">
              <w:rPr>
                <w:noProof/>
                <w:webHidden/>
              </w:rPr>
            </w:r>
            <w:r w:rsidR="000B06A4">
              <w:rPr>
                <w:noProof/>
                <w:webHidden/>
              </w:rPr>
              <w:fldChar w:fldCharType="separate"/>
            </w:r>
            <w:r w:rsidR="000B06A4">
              <w:rPr>
                <w:noProof/>
                <w:webHidden/>
              </w:rPr>
              <w:t>19</w:t>
            </w:r>
            <w:r w:rsidR="000B06A4">
              <w:rPr>
                <w:noProof/>
                <w:webHidden/>
              </w:rPr>
              <w:fldChar w:fldCharType="end"/>
            </w:r>
          </w:hyperlink>
        </w:p>
        <w:p w14:paraId="7B99A1BE" w14:textId="4815B5AF" w:rsidR="000B06A4" w:rsidRDefault="007447EB">
          <w:pPr>
            <w:pStyle w:val="10"/>
            <w:tabs>
              <w:tab w:val="left" w:pos="660"/>
              <w:tab w:val="right" w:leader="dot" w:pos="8823"/>
            </w:tabs>
            <w:rPr>
              <w:noProof/>
              <w:lang w:val="en-US" w:eastAsia="en-US"/>
            </w:rPr>
          </w:pPr>
          <w:hyperlink w:anchor="_Toc29561822" w:history="1">
            <w:r w:rsidR="000B06A4" w:rsidRPr="00CD4DA7">
              <w:rPr>
                <w:rStyle w:val="-"/>
                <w:rFonts w:ascii="Verdana" w:eastAsia="Times New Roman" w:hAnsi="Verdana"/>
                <w:b/>
                <w:noProof/>
              </w:rPr>
              <w:t>5.</w:t>
            </w:r>
            <w:r w:rsidR="000B06A4">
              <w:rPr>
                <w:noProof/>
                <w:lang w:val="en-US" w:eastAsia="en-US"/>
              </w:rPr>
              <w:tab/>
            </w:r>
            <w:r w:rsidR="000B06A4" w:rsidRPr="00CD4DA7">
              <w:rPr>
                <w:rStyle w:val="-"/>
                <w:rFonts w:ascii="Verdana" w:eastAsia="Times New Roman" w:hAnsi="Verdana"/>
                <w:b/>
                <w:noProof/>
              </w:rPr>
              <w:t>ΚΡΙΤΗΡΙΑ ΕΠΙΛΟΓΗΣ (ΒΑΘΜΟΛΟΓΗΣΗΣ) ΥΠΟΔΡΑΣΕΩΝ ΤΟΠΙΚΟΥ ΠΡΟΓΡΑΜΜΑΤΟΣ</w:t>
            </w:r>
            <w:r w:rsidR="000B06A4">
              <w:rPr>
                <w:noProof/>
                <w:webHidden/>
              </w:rPr>
              <w:tab/>
            </w:r>
            <w:r w:rsidR="000B06A4">
              <w:rPr>
                <w:noProof/>
                <w:webHidden/>
              </w:rPr>
              <w:fldChar w:fldCharType="begin"/>
            </w:r>
            <w:r w:rsidR="000B06A4">
              <w:rPr>
                <w:noProof/>
                <w:webHidden/>
              </w:rPr>
              <w:instrText xml:space="preserve"> PAGEREF _Toc29561822 \h </w:instrText>
            </w:r>
            <w:r w:rsidR="000B06A4">
              <w:rPr>
                <w:noProof/>
                <w:webHidden/>
              </w:rPr>
            </w:r>
            <w:r w:rsidR="000B06A4">
              <w:rPr>
                <w:noProof/>
                <w:webHidden/>
              </w:rPr>
              <w:fldChar w:fldCharType="separate"/>
            </w:r>
            <w:r w:rsidR="000B06A4">
              <w:rPr>
                <w:noProof/>
                <w:webHidden/>
              </w:rPr>
              <w:t>21</w:t>
            </w:r>
            <w:r w:rsidR="000B06A4">
              <w:rPr>
                <w:noProof/>
                <w:webHidden/>
              </w:rPr>
              <w:fldChar w:fldCharType="end"/>
            </w:r>
          </w:hyperlink>
        </w:p>
        <w:p w14:paraId="4FDEE238" w14:textId="41122F27" w:rsidR="000B06A4" w:rsidRDefault="007447EB">
          <w:pPr>
            <w:pStyle w:val="20"/>
            <w:tabs>
              <w:tab w:val="right" w:leader="dot" w:pos="8823"/>
            </w:tabs>
            <w:rPr>
              <w:noProof/>
              <w:lang w:val="en-US" w:eastAsia="en-US"/>
            </w:rPr>
          </w:pPr>
          <w:hyperlink w:anchor="_Toc29561823" w:history="1">
            <w:r w:rsidR="000B06A4" w:rsidRPr="00CD4DA7">
              <w:rPr>
                <w:rStyle w:val="-"/>
                <w:rFonts w:ascii="Verdana" w:hAnsi="Verdana"/>
                <w:b/>
                <w:noProof/>
                <w:lang w:eastAsia="en-US"/>
              </w:rPr>
              <w:t>Κριτήρια επιλογής (βαθμολόγησης) πράξεων ανά υποδράση</w:t>
            </w:r>
            <w:r w:rsidR="000B06A4">
              <w:rPr>
                <w:noProof/>
                <w:webHidden/>
              </w:rPr>
              <w:tab/>
            </w:r>
            <w:r w:rsidR="000B06A4">
              <w:rPr>
                <w:noProof/>
                <w:webHidden/>
              </w:rPr>
              <w:fldChar w:fldCharType="begin"/>
            </w:r>
            <w:r w:rsidR="000B06A4">
              <w:rPr>
                <w:noProof/>
                <w:webHidden/>
              </w:rPr>
              <w:instrText xml:space="preserve"> PAGEREF _Toc29561823 \h </w:instrText>
            </w:r>
            <w:r w:rsidR="000B06A4">
              <w:rPr>
                <w:noProof/>
                <w:webHidden/>
              </w:rPr>
            </w:r>
            <w:r w:rsidR="000B06A4">
              <w:rPr>
                <w:noProof/>
                <w:webHidden/>
              </w:rPr>
              <w:fldChar w:fldCharType="separate"/>
            </w:r>
            <w:r w:rsidR="000B06A4">
              <w:rPr>
                <w:noProof/>
                <w:webHidden/>
              </w:rPr>
              <w:t>25</w:t>
            </w:r>
            <w:r w:rsidR="000B06A4">
              <w:rPr>
                <w:noProof/>
                <w:webHidden/>
              </w:rPr>
              <w:fldChar w:fldCharType="end"/>
            </w:r>
          </w:hyperlink>
        </w:p>
        <w:p w14:paraId="34996346" w14:textId="43604480" w:rsidR="000B06A4" w:rsidRDefault="007447EB">
          <w:pPr>
            <w:pStyle w:val="30"/>
            <w:tabs>
              <w:tab w:val="right" w:leader="dot" w:pos="8823"/>
            </w:tabs>
            <w:rPr>
              <w:noProof/>
              <w:lang w:val="en-US" w:eastAsia="en-US"/>
            </w:rPr>
          </w:pPr>
          <w:hyperlink w:anchor="_Toc29561824" w:history="1">
            <w:r w:rsidR="000B06A4" w:rsidRPr="00CD4DA7">
              <w:rPr>
                <w:rStyle w:val="-"/>
                <w:rFonts w:ascii="Verdana" w:eastAsia="Times New Roman" w:hAnsi="Verdana"/>
                <w:b/>
                <w:noProof/>
              </w:rPr>
              <w:t>19.2.1: «Μεταφορά γνώσεων &amp; ενημέρωσης»</w:t>
            </w:r>
            <w:r w:rsidR="000B06A4">
              <w:rPr>
                <w:noProof/>
                <w:webHidden/>
              </w:rPr>
              <w:tab/>
            </w:r>
            <w:r w:rsidR="000B06A4">
              <w:rPr>
                <w:noProof/>
                <w:webHidden/>
              </w:rPr>
              <w:fldChar w:fldCharType="begin"/>
            </w:r>
            <w:r w:rsidR="000B06A4">
              <w:rPr>
                <w:noProof/>
                <w:webHidden/>
              </w:rPr>
              <w:instrText xml:space="preserve"> PAGEREF _Toc29561824 \h </w:instrText>
            </w:r>
            <w:r w:rsidR="000B06A4">
              <w:rPr>
                <w:noProof/>
                <w:webHidden/>
              </w:rPr>
            </w:r>
            <w:r w:rsidR="000B06A4">
              <w:rPr>
                <w:noProof/>
                <w:webHidden/>
              </w:rPr>
              <w:fldChar w:fldCharType="separate"/>
            </w:r>
            <w:r w:rsidR="000B06A4">
              <w:rPr>
                <w:noProof/>
                <w:webHidden/>
              </w:rPr>
              <w:t>25</w:t>
            </w:r>
            <w:r w:rsidR="000B06A4">
              <w:rPr>
                <w:noProof/>
                <w:webHidden/>
              </w:rPr>
              <w:fldChar w:fldCharType="end"/>
            </w:r>
          </w:hyperlink>
        </w:p>
        <w:p w14:paraId="7B82419A" w14:textId="4FAB99F4" w:rsidR="000B06A4" w:rsidRDefault="007447EB">
          <w:pPr>
            <w:pStyle w:val="30"/>
            <w:tabs>
              <w:tab w:val="right" w:leader="dot" w:pos="8823"/>
            </w:tabs>
            <w:rPr>
              <w:noProof/>
              <w:lang w:val="en-US" w:eastAsia="en-US"/>
            </w:rPr>
          </w:pPr>
          <w:hyperlink w:anchor="_Toc29561825" w:history="1">
            <w:r w:rsidR="000B06A4" w:rsidRPr="00CD4DA7">
              <w:rPr>
                <w:rStyle w:val="-"/>
                <w:rFonts w:ascii="Verdana" w:eastAsia="Times New Roman" w:hAnsi="Verdana"/>
                <w:b/>
                <w:noProof/>
              </w:rPr>
              <w:t>19.2.7: «Συνεργασία μεταξύ μικρών επιχειρήσεων για διοργάνωση κοινών μεθόδων εργασίας και τη κοινή χρήση εγκαταστάσεων και πόρων καθώς και για την ανάπτυξη και/ή την εμπορία τουριστικών υπηρεσιών, που συνδέονται με τον αγροτουρισμό»</w:t>
            </w:r>
            <w:r w:rsidR="000B06A4">
              <w:rPr>
                <w:noProof/>
                <w:webHidden/>
              </w:rPr>
              <w:tab/>
            </w:r>
            <w:r w:rsidR="000B06A4">
              <w:rPr>
                <w:noProof/>
                <w:webHidden/>
              </w:rPr>
              <w:fldChar w:fldCharType="begin"/>
            </w:r>
            <w:r w:rsidR="000B06A4">
              <w:rPr>
                <w:noProof/>
                <w:webHidden/>
              </w:rPr>
              <w:instrText xml:space="preserve"> PAGEREF _Toc29561825 \h </w:instrText>
            </w:r>
            <w:r w:rsidR="000B06A4">
              <w:rPr>
                <w:noProof/>
                <w:webHidden/>
              </w:rPr>
            </w:r>
            <w:r w:rsidR="000B06A4">
              <w:rPr>
                <w:noProof/>
                <w:webHidden/>
              </w:rPr>
              <w:fldChar w:fldCharType="separate"/>
            </w:r>
            <w:r w:rsidR="000B06A4">
              <w:rPr>
                <w:noProof/>
                <w:webHidden/>
              </w:rPr>
              <w:t>26</w:t>
            </w:r>
            <w:r w:rsidR="000B06A4">
              <w:rPr>
                <w:noProof/>
                <w:webHidden/>
              </w:rPr>
              <w:fldChar w:fldCharType="end"/>
            </w:r>
          </w:hyperlink>
        </w:p>
        <w:p w14:paraId="4F1BB498" w14:textId="5867370D" w:rsidR="000B06A4" w:rsidRDefault="007447EB">
          <w:pPr>
            <w:pStyle w:val="10"/>
            <w:tabs>
              <w:tab w:val="left" w:pos="660"/>
              <w:tab w:val="right" w:leader="dot" w:pos="8823"/>
            </w:tabs>
            <w:rPr>
              <w:noProof/>
              <w:lang w:val="en-US" w:eastAsia="en-US"/>
            </w:rPr>
          </w:pPr>
          <w:hyperlink w:anchor="_Toc29561826" w:history="1">
            <w:r w:rsidR="000B06A4" w:rsidRPr="00CD4DA7">
              <w:rPr>
                <w:rStyle w:val="-"/>
                <w:rFonts w:ascii="Verdana" w:eastAsia="Times New Roman" w:hAnsi="Verdana"/>
                <w:b/>
                <w:noProof/>
              </w:rPr>
              <w:t>6.</w:t>
            </w:r>
            <w:r w:rsidR="000B06A4">
              <w:rPr>
                <w:noProof/>
                <w:lang w:val="en-US" w:eastAsia="en-US"/>
              </w:rPr>
              <w:tab/>
            </w:r>
            <w:r w:rsidR="000B06A4" w:rsidRPr="00CD4DA7">
              <w:rPr>
                <w:rStyle w:val="-"/>
                <w:rFonts w:ascii="Verdana" w:eastAsia="Times New Roman" w:hAnsi="Verdana"/>
                <w:b/>
                <w:noProof/>
              </w:rPr>
              <w:t>ΔΙΕΥΚΡΙΝΗΣΕΙΣ ΕΠΙ ΤΩΝ ΚΡΙΤΗΡΙΩΝ ΕΠΙΛΟΓΗΣ ΠΡΑΞΕΩΝ</w:t>
            </w:r>
            <w:r w:rsidR="000B06A4">
              <w:rPr>
                <w:noProof/>
                <w:webHidden/>
              </w:rPr>
              <w:tab/>
            </w:r>
            <w:r w:rsidR="000B06A4">
              <w:rPr>
                <w:noProof/>
                <w:webHidden/>
              </w:rPr>
              <w:fldChar w:fldCharType="begin"/>
            </w:r>
            <w:r w:rsidR="000B06A4">
              <w:rPr>
                <w:noProof/>
                <w:webHidden/>
              </w:rPr>
              <w:instrText xml:space="preserve"> PAGEREF _Toc29561826 \h </w:instrText>
            </w:r>
            <w:r w:rsidR="000B06A4">
              <w:rPr>
                <w:noProof/>
                <w:webHidden/>
              </w:rPr>
            </w:r>
            <w:r w:rsidR="000B06A4">
              <w:rPr>
                <w:noProof/>
                <w:webHidden/>
              </w:rPr>
              <w:fldChar w:fldCharType="separate"/>
            </w:r>
            <w:r w:rsidR="000B06A4">
              <w:rPr>
                <w:noProof/>
                <w:webHidden/>
              </w:rPr>
              <w:t>27</w:t>
            </w:r>
            <w:r w:rsidR="000B06A4">
              <w:rPr>
                <w:noProof/>
                <w:webHidden/>
              </w:rPr>
              <w:fldChar w:fldCharType="end"/>
            </w:r>
          </w:hyperlink>
        </w:p>
        <w:p w14:paraId="74EC0A99" w14:textId="190ECF05" w:rsidR="000B06A4" w:rsidRDefault="007447EB">
          <w:pPr>
            <w:pStyle w:val="10"/>
            <w:tabs>
              <w:tab w:val="left" w:pos="660"/>
              <w:tab w:val="right" w:leader="dot" w:pos="8823"/>
            </w:tabs>
            <w:rPr>
              <w:noProof/>
              <w:lang w:val="en-US" w:eastAsia="en-US"/>
            </w:rPr>
          </w:pPr>
          <w:hyperlink w:anchor="_Toc29561827" w:history="1">
            <w:r w:rsidR="000B06A4" w:rsidRPr="00CD4DA7">
              <w:rPr>
                <w:rStyle w:val="-"/>
                <w:rFonts w:ascii="Verdana" w:hAnsi="Verdana"/>
                <w:b/>
                <w:noProof/>
              </w:rPr>
              <w:t>7.</w:t>
            </w:r>
            <w:r w:rsidR="000B06A4">
              <w:rPr>
                <w:noProof/>
                <w:lang w:val="en-US" w:eastAsia="en-US"/>
              </w:rPr>
              <w:tab/>
            </w:r>
            <w:r w:rsidR="000B06A4" w:rsidRPr="00CD4DA7">
              <w:rPr>
                <w:rStyle w:val="-"/>
                <w:rFonts w:ascii="Verdana" w:eastAsia="Times New Roman" w:hAnsi="Verdana"/>
                <w:b/>
                <w:noProof/>
              </w:rPr>
              <w:t>Στρατηγική Τοπικής Ανάπτυξης Τοπικού Προγράμματος «Πολιτισμός και Περιβάλλον “Εν Πλω”»</w:t>
            </w:r>
            <w:r w:rsidR="000B06A4">
              <w:rPr>
                <w:noProof/>
                <w:webHidden/>
              </w:rPr>
              <w:tab/>
            </w:r>
            <w:r w:rsidR="000B06A4">
              <w:rPr>
                <w:noProof/>
                <w:webHidden/>
              </w:rPr>
              <w:fldChar w:fldCharType="begin"/>
            </w:r>
            <w:r w:rsidR="000B06A4">
              <w:rPr>
                <w:noProof/>
                <w:webHidden/>
              </w:rPr>
              <w:instrText xml:space="preserve"> PAGEREF _Toc29561827 \h </w:instrText>
            </w:r>
            <w:r w:rsidR="000B06A4">
              <w:rPr>
                <w:noProof/>
                <w:webHidden/>
              </w:rPr>
            </w:r>
            <w:r w:rsidR="000B06A4">
              <w:rPr>
                <w:noProof/>
                <w:webHidden/>
              </w:rPr>
              <w:fldChar w:fldCharType="separate"/>
            </w:r>
            <w:r w:rsidR="000B06A4">
              <w:rPr>
                <w:noProof/>
                <w:webHidden/>
              </w:rPr>
              <w:t>31</w:t>
            </w:r>
            <w:r w:rsidR="000B06A4">
              <w:rPr>
                <w:noProof/>
                <w:webHidden/>
              </w:rPr>
              <w:fldChar w:fldCharType="end"/>
            </w:r>
          </w:hyperlink>
        </w:p>
        <w:p w14:paraId="1E5F988E" w14:textId="67908DC9" w:rsidR="000B06A4" w:rsidRDefault="007447EB">
          <w:pPr>
            <w:pStyle w:val="20"/>
            <w:tabs>
              <w:tab w:val="left" w:pos="1100"/>
              <w:tab w:val="right" w:leader="dot" w:pos="8823"/>
            </w:tabs>
            <w:rPr>
              <w:noProof/>
              <w:lang w:val="en-US" w:eastAsia="en-US"/>
            </w:rPr>
          </w:pPr>
          <w:hyperlink w:anchor="_Toc29561828" w:history="1">
            <w:r w:rsidR="000B06A4" w:rsidRPr="00CD4DA7">
              <w:rPr>
                <w:rStyle w:val="-"/>
                <w:rFonts w:ascii="Verdana" w:eastAsia="Times New Roman" w:hAnsi="Verdana"/>
                <w:b/>
                <w:noProof/>
              </w:rPr>
              <w:t>7.1.</w:t>
            </w:r>
            <w:r w:rsidR="000B06A4">
              <w:rPr>
                <w:noProof/>
                <w:lang w:val="en-US" w:eastAsia="en-US"/>
              </w:rPr>
              <w:tab/>
            </w:r>
            <w:r w:rsidR="000B06A4" w:rsidRPr="00CD4DA7">
              <w:rPr>
                <w:rStyle w:val="-"/>
                <w:rFonts w:ascii="Verdana" w:eastAsia="Times New Roman" w:hAnsi="Verdana"/>
                <w:b/>
                <w:noProof/>
              </w:rPr>
              <w:t>Καθορισμός στόχων του τοπικού προγράμματος</w:t>
            </w:r>
            <w:r w:rsidR="000B06A4">
              <w:rPr>
                <w:noProof/>
                <w:webHidden/>
              </w:rPr>
              <w:tab/>
            </w:r>
            <w:r w:rsidR="000B06A4">
              <w:rPr>
                <w:noProof/>
                <w:webHidden/>
              </w:rPr>
              <w:fldChar w:fldCharType="begin"/>
            </w:r>
            <w:r w:rsidR="000B06A4">
              <w:rPr>
                <w:noProof/>
                <w:webHidden/>
              </w:rPr>
              <w:instrText xml:space="preserve"> PAGEREF _Toc29561828 \h </w:instrText>
            </w:r>
            <w:r w:rsidR="000B06A4">
              <w:rPr>
                <w:noProof/>
                <w:webHidden/>
              </w:rPr>
            </w:r>
            <w:r w:rsidR="000B06A4">
              <w:rPr>
                <w:noProof/>
                <w:webHidden/>
              </w:rPr>
              <w:fldChar w:fldCharType="separate"/>
            </w:r>
            <w:r w:rsidR="000B06A4">
              <w:rPr>
                <w:noProof/>
                <w:webHidden/>
              </w:rPr>
              <w:t>31</w:t>
            </w:r>
            <w:r w:rsidR="000B06A4">
              <w:rPr>
                <w:noProof/>
                <w:webHidden/>
              </w:rPr>
              <w:fldChar w:fldCharType="end"/>
            </w:r>
          </w:hyperlink>
        </w:p>
        <w:p w14:paraId="546C348F" w14:textId="5D627BD5" w:rsidR="000B06A4" w:rsidRDefault="007447EB">
          <w:pPr>
            <w:pStyle w:val="20"/>
            <w:tabs>
              <w:tab w:val="left" w:pos="1100"/>
              <w:tab w:val="right" w:leader="dot" w:pos="8823"/>
            </w:tabs>
            <w:rPr>
              <w:noProof/>
              <w:lang w:val="en-US" w:eastAsia="en-US"/>
            </w:rPr>
          </w:pPr>
          <w:hyperlink w:anchor="_Toc29561829" w:history="1">
            <w:r w:rsidR="000B06A4" w:rsidRPr="00CD4DA7">
              <w:rPr>
                <w:rStyle w:val="-"/>
                <w:rFonts w:ascii="Verdana" w:eastAsia="Times New Roman" w:hAnsi="Verdana" w:cstheme="majorBidi"/>
                <w:b/>
                <w:noProof/>
              </w:rPr>
              <w:t>7.2.</w:t>
            </w:r>
            <w:r w:rsidR="000B06A4">
              <w:rPr>
                <w:noProof/>
                <w:lang w:val="en-US" w:eastAsia="en-US"/>
              </w:rPr>
              <w:tab/>
            </w:r>
            <w:r w:rsidR="000B06A4" w:rsidRPr="00CD4DA7">
              <w:rPr>
                <w:rStyle w:val="-"/>
                <w:rFonts w:ascii="Verdana" w:eastAsia="Times New Roman" w:hAnsi="Verdana" w:cstheme="majorBidi"/>
                <w:b/>
                <w:noProof/>
              </w:rPr>
              <w:t>Στρατηγική τοπικού προγράμματος CLLD/LEADER 2014-2020 «Πολιτισμός και Περιβάλλον “Εν Πλω”»</w:t>
            </w:r>
            <w:r w:rsidR="000B06A4">
              <w:rPr>
                <w:noProof/>
                <w:webHidden/>
              </w:rPr>
              <w:tab/>
            </w:r>
            <w:r w:rsidR="000B06A4">
              <w:rPr>
                <w:noProof/>
                <w:webHidden/>
              </w:rPr>
              <w:fldChar w:fldCharType="begin"/>
            </w:r>
            <w:r w:rsidR="000B06A4">
              <w:rPr>
                <w:noProof/>
                <w:webHidden/>
              </w:rPr>
              <w:instrText xml:space="preserve"> PAGEREF _Toc29561829 \h </w:instrText>
            </w:r>
            <w:r w:rsidR="000B06A4">
              <w:rPr>
                <w:noProof/>
                <w:webHidden/>
              </w:rPr>
            </w:r>
            <w:r w:rsidR="000B06A4">
              <w:rPr>
                <w:noProof/>
                <w:webHidden/>
              </w:rPr>
              <w:fldChar w:fldCharType="separate"/>
            </w:r>
            <w:r w:rsidR="000B06A4">
              <w:rPr>
                <w:noProof/>
                <w:webHidden/>
              </w:rPr>
              <w:t>43</w:t>
            </w:r>
            <w:r w:rsidR="000B06A4">
              <w:rPr>
                <w:noProof/>
                <w:webHidden/>
              </w:rPr>
              <w:fldChar w:fldCharType="end"/>
            </w:r>
          </w:hyperlink>
        </w:p>
        <w:p w14:paraId="56293BE6" w14:textId="529357F8" w:rsidR="000B06A4" w:rsidRDefault="007447EB">
          <w:pPr>
            <w:pStyle w:val="10"/>
            <w:tabs>
              <w:tab w:val="left" w:pos="660"/>
              <w:tab w:val="right" w:leader="dot" w:pos="8823"/>
            </w:tabs>
            <w:rPr>
              <w:noProof/>
              <w:lang w:val="en-US" w:eastAsia="en-US"/>
            </w:rPr>
          </w:pPr>
          <w:hyperlink w:anchor="_Toc29561830" w:history="1">
            <w:r w:rsidR="000B06A4" w:rsidRPr="00CD4DA7">
              <w:rPr>
                <w:rStyle w:val="-"/>
                <w:rFonts w:ascii="Verdana" w:eastAsia="Times New Roman" w:hAnsi="Verdana"/>
                <w:b/>
                <w:noProof/>
              </w:rPr>
              <w:t>8.</w:t>
            </w:r>
            <w:r w:rsidR="000B06A4">
              <w:rPr>
                <w:noProof/>
                <w:lang w:val="en-US" w:eastAsia="en-US"/>
              </w:rPr>
              <w:tab/>
            </w:r>
            <w:r w:rsidR="000B06A4" w:rsidRPr="00CD4DA7">
              <w:rPr>
                <w:rStyle w:val="-"/>
                <w:rFonts w:ascii="Verdana" w:eastAsia="Times New Roman" w:hAnsi="Verdana"/>
                <w:b/>
                <w:noProof/>
              </w:rPr>
              <w:t>ΑΠΑΙΤΟΥΜΕΝΑ ΔΙΚΑΙΟΛΟΓΗΤΙΚΑ</w:t>
            </w:r>
            <w:r w:rsidR="000B06A4">
              <w:rPr>
                <w:noProof/>
                <w:webHidden/>
              </w:rPr>
              <w:tab/>
            </w:r>
            <w:r w:rsidR="000B06A4">
              <w:rPr>
                <w:noProof/>
                <w:webHidden/>
              </w:rPr>
              <w:fldChar w:fldCharType="begin"/>
            </w:r>
            <w:r w:rsidR="000B06A4">
              <w:rPr>
                <w:noProof/>
                <w:webHidden/>
              </w:rPr>
              <w:instrText xml:space="preserve"> PAGEREF _Toc29561830 \h </w:instrText>
            </w:r>
            <w:r w:rsidR="000B06A4">
              <w:rPr>
                <w:noProof/>
                <w:webHidden/>
              </w:rPr>
            </w:r>
            <w:r w:rsidR="000B06A4">
              <w:rPr>
                <w:noProof/>
                <w:webHidden/>
              </w:rPr>
              <w:fldChar w:fldCharType="separate"/>
            </w:r>
            <w:r w:rsidR="000B06A4">
              <w:rPr>
                <w:noProof/>
                <w:webHidden/>
              </w:rPr>
              <w:t>46</w:t>
            </w:r>
            <w:r w:rsidR="000B06A4">
              <w:rPr>
                <w:noProof/>
                <w:webHidden/>
              </w:rPr>
              <w:fldChar w:fldCharType="end"/>
            </w:r>
          </w:hyperlink>
        </w:p>
        <w:p w14:paraId="26917422" w14:textId="06EBBA41" w:rsidR="00B45C69" w:rsidRPr="00DE28B8" w:rsidRDefault="00EC53B3" w:rsidP="00DE28B8">
          <w:pPr>
            <w:spacing w:before="120" w:after="120" w:line="360" w:lineRule="auto"/>
            <w:jc w:val="both"/>
            <w:rPr>
              <w:rFonts w:ascii="Verdana" w:hAnsi="Verdana"/>
            </w:rPr>
          </w:pPr>
          <w:r w:rsidRPr="00DC3325">
            <w:rPr>
              <w:rFonts w:ascii="Verdana" w:hAnsi="Verdana" w:cstheme="minorHAnsi"/>
              <w:bCs/>
              <w:sz w:val="20"/>
              <w:szCs w:val="20"/>
            </w:rPr>
            <w:fldChar w:fldCharType="end"/>
          </w:r>
        </w:p>
      </w:sdtContent>
    </w:sdt>
    <w:p w14:paraId="691BF54F" w14:textId="28B3BF68" w:rsidR="00F971E9" w:rsidRPr="006D43AB" w:rsidRDefault="00F971E9" w:rsidP="00F971E9">
      <w:pPr>
        <w:pStyle w:val="a3"/>
        <w:numPr>
          <w:ilvl w:val="0"/>
          <w:numId w:val="22"/>
        </w:numPr>
        <w:spacing w:before="120" w:after="120" w:line="240" w:lineRule="auto"/>
        <w:ind w:left="714" w:hanging="357"/>
        <w:rPr>
          <w:rStyle w:val="1Char"/>
          <w:rFonts w:ascii="Verdana" w:eastAsia="Times New Roman" w:hAnsi="Verdana" w:cs="Arial"/>
          <w:b/>
          <w:bCs/>
          <w:color w:val="auto"/>
          <w:sz w:val="20"/>
          <w:szCs w:val="20"/>
        </w:rPr>
      </w:pPr>
      <w:bookmarkStart w:id="2" w:name="_Toc29561810"/>
      <w:r w:rsidRPr="006D43AB">
        <w:rPr>
          <w:rStyle w:val="1Char"/>
          <w:rFonts w:ascii="Verdana" w:eastAsia="Times New Roman" w:hAnsi="Verdana"/>
          <w:b/>
          <w:color w:val="auto"/>
          <w:sz w:val="22"/>
          <w:szCs w:val="22"/>
        </w:rPr>
        <w:lastRenderedPageBreak/>
        <w:t>ΕΙΣΑΓΩΓΗ</w:t>
      </w:r>
      <w:bookmarkEnd w:id="2"/>
    </w:p>
    <w:p w14:paraId="40444C55" w14:textId="2A492974" w:rsidR="00542F4F" w:rsidRPr="006D43AB" w:rsidRDefault="00542F4F" w:rsidP="008009E0">
      <w:pPr>
        <w:spacing w:before="120" w:after="120" w:line="240" w:lineRule="auto"/>
        <w:jc w:val="both"/>
        <w:rPr>
          <w:rFonts w:ascii="Verdana" w:hAnsi="Verdana" w:cs="Arial"/>
          <w:bCs/>
          <w:sz w:val="20"/>
          <w:szCs w:val="20"/>
        </w:rPr>
      </w:pPr>
      <w:r w:rsidRPr="006D43AB">
        <w:rPr>
          <w:rFonts w:ascii="Verdana" w:hAnsi="Verdana" w:cs="Arial"/>
          <w:bCs/>
          <w:sz w:val="20"/>
          <w:szCs w:val="20"/>
        </w:rPr>
        <w:t xml:space="preserve">Ο παρόν Οδηγός </w:t>
      </w:r>
      <w:r w:rsidR="007A64E4" w:rsidRPr="006D43AB">
        <w:rPr>
          <w:rFonts w:ascii="Verdana" w:hAnsi="Verdana" w:cs="Arial"/>
          <w:bCs/>
          <w:sz w:val="20"/>
          <w:szCs w:val="20"/>
        </w:rPr>
        <w:t>Επιλεξιμότητας Επιλογής</w:t>
      </w:r>
      <w:r w:rsidRPr="006D43AB">
        <w:rPr>
          <w:rFonts w:ascii="Verdana" w:hAnsi="Verdana" w:cs="Arial"/>
          <w:bCs/>
          <w:sz w:val="20"/>
          <w:szCs w:val="20"/>
        </w:rPr>
        <w:t xml:space="preserve">, συντάσσεται στο πλαίσιο της </w:t>
      </w:r>
      <w:r w:rsidR="00D3273C">
        <w:rPr>
          <w:rFonts w:ascii="Verdana" w:hAnsi="Verdana" w:cs="Arial"/>
          <w:bCs/>
          <w:sz w:val="20"/>
          <w:szCs w:val="20"/>
        </w:rPr>
        <w:t>2</w:t>
      </w:r>
      <w:r w:rsidR="00D3273C" w:rsidRPr="006D43AB">
        <w:rPr>
          <w:rFonts w:ascii="Verdana" w:hAnsi="Verdana" w:cs="Arial"/>
          <w:bCs/>
          <w:sz w:val="20"/>
          <w:szCs w:val="20"/>
          <w:vertAlign w:val="superscript"/>
        </w:rPr>
        <w:t>ης</w:t>
      </w:r>
      <w:r w:rsidR="00D3273C" w:rsidRPr="006D43AB">
        <w:rPr>
          <w:rFonts w:ascii="Verdana" w:hAnsi="Verdana" w:cs="Arial"/>
          <w:bCs/>
          <w:sz w:val="20"/>
          <w:szCs w:val="20"/>
        </w:rPr>
        <w:t xml:space="preserve"> </w:t>
      </w:r>
      <w:r w:rsidRPr="006D43AB">
        <w:rPr>
          <w:rFonts w:ascii="Verdana" w:hAnsi="Verdana" w:cs="Arial"/>
          <w:bCs/>
          <w:sz w:val="20"/>
          <w:szCs w:val="20"/>
        </w:rPr>
        <w:t xml:space="preserve">Πρόσκλησης παρεμβάσεων </w:t>
      </w:r>
      <w:r w:rsidR="001B4D15" w:rsidRPr="006D43AB">
        <w:rPr>
          <w:rFonts w:ascii="Verdana" w:hAnsi="Verdana" w:cs="Arial"/>
          <w:bCs/>
          <w:sz w:val="20"/>
          <w:szCs w:val="20"/>
        </w:rPr>
        <w:t xml:space="preserve">ιδιωτικού </w:t>
      </w:r>
      <w:r w:rsidRPr="006D43AB">
        <w:rPr>
          <w:rFonts w:ascii="Verdana" w:hAnsi="Verdana" w:cs="Arial"/>
          <w:bCs/>
          <w:sz w:val="20"/>
          <w:szCs w:val="20"/>
        </w:rPr>
        <w:t xml:space="preserve">χαρακτήρα του Τοπικού </w:t>
      </w:r>
      <w:r w:rsidR="00CE7080" w:rsidRPr="006D43AB">
        <w:rPr>
          <w:rFonts w:ascii="Verdana" w:hAnsi="Verdana" w:cs="Arial"/>
          <w:bCs/>
          <w:sz w:val="20"/>
          <w:szCs w:val="20"/>
        </w:rPr>
        <w:t>Π</w:t>
      </w:r>
      <w:r w:rsidRPr="006D43AB">
        <w:rPr>
          <w:rFonts w:ascii="Verdana" w:hAnsi="Verdana" w:cs="Arial"/>
          <w:bCs/>
          <w:sz w:val="20"/>
          <w:szCs w:val="20"/>
        </w:rPr>
        <w:t xml:space="preserve">ρογράμματος του Δικτύου Συνεργασίας Νήσων Δήμων ΠΕ Αττικής. </w:t>
      </w:r>
    </w:p>
    <w:p w14:paraId="17313977" w14:textId="77777777" w:rsidR="00542F4F" w:rsidRPr="006D43AB" w:rsidRDefault="00542F4F" w:rsidP="008009E0">
      <w:pPr>
        <w:spacing w:before="120" w:after="120" w:line="240" w:lineRule="auto"/>
        <w:jc w:val="both"/>
        <w:rPr>
          <w:rFonts w:ascii="Verdana" w:hAnsi="Verdana" w:cs="Calibri"/>
          <w:color w:val="000000"/>
          <w:sz w:val="20"/>
          <w:szCs w:val="20"/>
        </w:rPr>
      </w:pPr>
      <w:r w:rsidRPr="006D43AB">
        <w:rPr>
          <w:rFonts w:ascii="Verdana" w:hAnsi="Verdana" w:cs="Arial"/>
          <w:bCs/>
          <w:sz w:val="20"/>
          <w:szCs w:val="20"/>
        </w:rPr>
        <w:t xml:space="preserve">Παρουσιάζει τα κριτήρια ελέγχου της διαδικασίας για τη </w:t>
      </w:r>
      <w:r w:rsidRPr="006D43AB">
        <w:rPr>
          <w:rFonts w:ascii="Verdana" w:hAnsi="Verdana" w:cs="Calibri"/>
          <w:color w:val="000000"/>
          <w:sz w:val="20"/>
          <w:szCs w:val="20"/>
        </w:rPr>
        <w:t>διασφάλιση της διαφάνειας και της ίσης μεταχείρισης των δυνητικών δικαιούχων κατά το Διοικητικό Έλεγχο (αξιολόγηση) των αιτήσεων στήριξης, με στόχο την επιλογή από την ΟΤΔ των αιτήσεων που θα ενισχυθούν στο πλαίσιο του τοπικού προγράμματος και της 1</w:t>
      </w:r>
      <w:r w:rsidRPr="006D43AB">
        <w:rPr>
          <w:rFonts w:ascii="Verdana" w:hAnsi="Verdana" w:cs="Calibri"/>
          <w:color w:val="000000"/>
          <w:sz w:val="20"/>
          <w:szCs w:val="20"/>
          <w:vertAlign w:val="superscript"/>
        </w:rPr>
        <w:t>ης</w:t>
      </w:r>
      <w:r w:rsidRPr="006D43AB">
        <w:rPr>
          <w:rFonts w:ascii="Verdana" w:hAnsi="Verdana" w:cs="Calibri"/>
          <w:color w:val="000000"/>
          <w:sz w:val="20"/>
          <w:szCs w:val="20"/>
        </w:rPr>
        <w:t xml:space="preserve"> πρόσκλησης. </w:t>
      </w:r>
    </w:p>
    <w:p w14:paraId="567642E0" w14:textId="77777777" w:rsidR="00542F4F" w:rsidRPr="006D43AB" w:rsidRDefault="00542F4F" w:rsidP="008009E0">
      <w:pPr>
        <w:autoSpaceDE w:val="0"/>
        <w:autoSpaceDN w:val="0"/>
        <w:adjustRightInd w:val="0"/>
        <w:spacing w:before="120" w:after="120" w:line="240" w:lineRule="auto"/>
        <w:jc w:val="both"/>
        <w:rPr>
          <w:rFonts w:ascii="Verdana" w:hAnsi="Verdana"/>
          <w:sz w:val="20"/>
          <w:szCs w:val="20"/>
        </w:rPr>
      </w:pPr>
      <w:r w:rsidRPr="006D43AB">
        <w:rPr>
          <w:rFonts w:ascii="Verdana" w:hAnsi="Verdana"/>
          <w:sz w:val="20"/>
          <w:szCs w:val="20"/>
        </w:rPr>
        <w:t xml:space="preserve">Στον έλεγχο, σύμφωνα με το άρθρο 48, παρ. 2 του Καν (ΕΕ) 809/2014, περιλαμβάνεται επαλήθευση: </w:t>
      </w:r>
    </w:p>
    <w:p w14:paraId="49C1F3C2" w14:textId="77777777" w:rsidR="00F971E9" w:rsidRPr="006D43AB" w:rsidRDefault="00F971E9" w:rsidP="00F971E9">
      <w:pPr>
        <w:numPr>
          <w:ilvl w:val="0"/>
          <w:numId w:val="24"/>
        </w:numPr>
        <w:autoSpaceDE w:val="0"/>
        <w:autoSpaceDN w:val="0"/>
        <w:adjustRightInd w:val="0"/>
        <w:spacing w:before="120" w:after="120" w:line="240" w:lineRule="auto"/>
        <w:jc w:val="both"/>
        <w:rPr>
          <w:rFonts w:ascii="Verdana" w:hAnsi="Verdana"/>
          <w:sz w:val="20"/>
          <w:szCs w:val="20"/>
        </w:rPr>
      </w:pPr>
      <w:r w:rsidRPr="006D43AB">
        <w:rPr>
          <w:rFonts w:ascii="Verdana" w:hAnsi="Verdana"/>
          <w:sz w:val="20"/>
          <w:szCs w:val="20"/>
        </w:rPr>
        <w:t>της  εμπρόθεσμης υποβολής της αίτησης στήριξης και της πληρότητας αυτής,</w:t>
      </w:r>
    </w:p>
    <w:p w14:paraId="503F2B71" w14:textId="77777777" w:rsidR="00542F4F" w:rsidRPr="006D43AB" w:rsidRDefault="00542F4F" w:rsidP="001F68B3">
      <w:pPr>
        <w:numPr>
          <w:ilvl w:val="0"/>
          <w:numId w:val="24"/>
        </w:numPr>
        <w:autoSpaceDE w:val="0"/>
        <w:autoSpaceDN w:val="0"/>
        <w:adjustRightInd w:val="0"/>
        <w:spacing w:before="120" w:after="120" w:line="240" w:lineRule="auto"/>
        <w:jc w:val="both"/>
        <w:rPr>
          <w:rFonts w:ascii="Verdana" w:hAnsi="Verdana"/>
          <w:sz w:val="20"/>
          <w:szCs w:val="20"/>
        </w:rPr>
      </w:pPr>
      <w:r w:rsidRPr="006D43AB">
        <w:rPr>
          <w:rFonts w:ascii="Verdana" w:hAnsi="Verdana"/>
          <w:sz w:val="20"/>
          <w:szCs w:val="20"/>
        </w:rPr>
        <w:t xml:space="preserve">της επιλεξιμότητας του δικαιούχου, </w:t>
      </w:r>
    </w:p>
    <w:p w14:paraId="22727621" w14:textId="77777777" w:rsidR="00542F4F" w:rsidRPr="006D43AB" w:rsidRDefault="00542F4F" w:rsidP="001F68B3">
      <w:pPr>
        <w:numPr>
          <w:ilvl w:val="0"/>
          <w:numId w:val="24"/>
        </w:numPr>
        <w:autoSpaceDE w:val="0"/>
        <w:autoSpaceDN w:val="0"/>
        <w:adjustRightInd w:val="0"/>
        <w:spacing w:before="120" w:after="120" w:line="240" w:lineRule="auto"/>
        <w:jc w:val="both"/>
        <w:rPr>
          <w:rFonts w:ascii="Verdana" w:hAnsi="Verdana"/>
          <w:sz w:val="20"/>
          <w:szCs w:val="20"/>
        </w:rPr>
      </w:pPr>
      <w:r w:rsidRPr="006D43AB">
        <w:rPr>
          <w:rFonts w:ascii="Verdana" w:hAnsi="Verdana"/>
          <w:sz w:val="20"/>
          <w:szCs w:val="20"/>
        </w:rPr>
        <w:t xml:space="preserve">των κριτηρίων επιλεξιμότητας, των δεσμεύσεων και άλλων υποχρεώσεων που συνδέονται με την ενέργεια για την οποία ζητείται στήριξη, </w:t>
      </w:r>
    </w:p>
    <w:p w14:paraId="1C2A8EEE" w14:textId="77777777" w:rsidR="00542F4F" w:rsidRPr="006D43AB" w:rsidRDefault="00542F4F" w:rsidP="001F68B3">
      <w:pPr>
        <w:numPr>
          <w:ilvl w:val="0"/>
          <w:numId w:val="24"/>
        </w:numPr>
        <w:autoSpaceDE w:val="0"/>
        <w:autoSpaceDN w:val="0"/>
        <w:adjustRightInd w:val="0"/>
        <w:spacing w:before="120" w:after="120" w:line="240" w:lineRule="auto"/>
        <w:jc w:val="both"/>
        <w:rPr>
          <w:rFonts w:ascii="Verdana" w:hAnsi="Verdana"/>
          <w:sz w:val="20"/>
          <w:szCs w:val="20"/>
        </w:rPr>
      </w:pPr>
      <w:r w:rsidRPr="006D43AB">
        <w:rPr>
          <w:rFonts w:ascii="Verdana" w:hAnsi="Verdana"/>
          <w:sz w:val="20"/>
          <w:szCs w:val="20"/>
        </w:rPr>
        <w:t xml:space="preserve">της συμμόρφωσης με τα κριτήρια επιλογής, </w:t>
      </w:r>
    </w:p>
    <w:p w14:paraId="73FBB172" w14:textId="5764C1EB" w:rsidR="00904F64" w:rsidRPr="006D43AB" w:rsidRDefault="00542F4F" w:rsidP="00904F64">
      <w:pPr>
        <w:numPr>
          <w:ilvl w:val="0"/>
          <w:numId w:val="24"/>
        </w:numPr>
        <w:autoSpaceDE w:val="0"/>
        <w:autoSpaceDN w:val="0"/>
        <w:adjustRightInd w:val="0"/>
        <w:spacing w:before="120" w:after="120" w:line="240" w:lineRule="auto"/>
        <w:jc w:val="both"/>
        <w:rPr>
          <w:rFonts w:ascii="Verdana" w:hAnsi="Verdana"/>
          <w:sz w:val="20"/>
          <w:szCs w:val="20"/>
        </w:rPr>
      </w:pPr>
      <w:r w:rsidRPr="006D43AB">
        <w:rPr>
          <w:rFonts w:ascii="Verdana" w:hAnsi="Verdana"/>
          <w:sz w:val="20"/>
          <w:szCs w:val="20"/>
        </w:rPr>
        <w:t>του εύλογου χαρακτήρα των υποβληθεισών δαπανών του άρθρου 67 παράγραφος 1 στοιχείο α) του κανονισμού (ΕΕ) αριθ. 1303/2013, εξαιρουμένων των συνεισφορών σε εί</w:t>
      </w:r>
      <w:r w:rsidR="00904F64" w:rsidRPr="006D43AB">
        <w:rPr>
          <w:rFonts w:ascii="Verdana" w:hAnsi="Verdana"/>
          <w:sz w:val="20"/>
          <w:szCs w:val="20"/>
        </w:rPr>
        <w:t>δος και του κόστους απόσβεσης,</w:t>
      </w:r>
    </w:p>
    <w:p w14:paraId="36105FD5" w14:textId="5CCF9144" w:rsidR="00904F64" w:rsidRPr="006D43AB" w:rsidRDefault="00904F64" w:rsidP="00904F64">
      <w:pPr>
        <w:numPr>
          <w:ilvl w:val="0"/>
          <w:numId w:val="24"/>
        </w:numPr>
        <w:autoSpaceDE w:val="0"/>
        <w:autoSpaceDN w:val="0"/>
        <w:adjustRightInd w:val="0"/>
        <w:spacing w:before="120" w:after="120" w:line="240" w:lineRule="auto"/>
        <w:jc w:val="both"/>
        <w:rPr>
          <w:rFonts w:ascii="Verdana" w:hAnsi="Verdana"/>
          <w:sz w:val="20"/>
          <w:szCs w:val="20"/>
        </w:rPr>
      </w:pPr>
      <w:r w:rsidRPr="006D43AB">
        <w:rPr>
          <w:rFonts w:ascii="Verdana" w:hAnsi="Verdana"/>
          <w:sz w:val="20"/>
          <w:szCs w:val="20"/>
        </w:rPr>
        <w:t>της επιλεξιμότητας των δαπανών της ενέργειας, συμπεριλαμβανομένης της συμμόρφωσης με την κατηγορία δαπανών ή τη μέθοδο υπολογισμού που πρέπει να χρησιμοποιείται όταν η ενέργεια ή μέρος αυτής εμπίπτει στο άρθρο 67 παράγραφος 1 στοιχεία β), γ) και δ) του Καν. (ΕΕ) 1303/2013.</w:t>
      </w:r>
    </w:p>
    <w:p w14:paraId="2722E995" w14:textId="77777777" w:rsidR="00542F4F" w:rsidRPr="006D43AB" w:rsidRDefault="00542F4F" w:rsidP="00904F64">
      <w:pPr>
        <w:autoSpaceDE w:val="0"/>
        <w:autoSpaceDN w:val="0"/>
        <w:adjustRightInd w:val="0"/>
        <w:spacing w:before="120" w:after="120" w:line="240" w:lineRule="auto"/>
        <w:jc w:val="both"/>
        <w:rPr>
          <w:rFonts w:ascii="Verdana" w:hAnsi="Verdana"/>
          <w:sz w:val="20"/>
          <w:szCs w:val="20"/>
          <w:lang w:val="en-US"/>
        </w:rPr>
      </w:pPr>
    </w:p>
    <w:p w14:paraId="0167B3F4" w14:textId="24C1B627" w:rsidR="00542F4F" w:rsidRPr="006D43AB" w:rsidRDefault="00542F4F" w:rsidP="008009E0">
      <w:pPr>
        <w:autoSpaceDE w:val="0"/>
        <w:autoSpaceDN w:val="0"/>
        <w:adjustRightInd w:val="0"/>
        <w:spacing w:before="120" w:after="120" w:line="240" w:lineRule="auto"/>
        <w:jc w:val="both"/>
        <w:rPr>
          <w:rFonts w:ascii="Verdana" w:hAnsi="Verdana"/>
          <w:sz w:val="20"/>
          <w:szCs w:val="20"/>
        </w:rPr>
      </w:pPr>
      <w:r w:rsidRPr="006D43AB">
        <w:rPr>
          <w:rFonts w:ascii="Verdana" w:hAnsi="Verdana"/>
          <w:sz w:val="20"/>
          <w:szCs w:val="20"/>
        </w:rPr>
        <w:t xml:space="preserve">Σε περίπτωση μη εκπλήρωσης των παραπάνω σημείων 1, 2 και 3 η αίτηση στήριξης απορρίπτεται. </w:t>
      </w:r>
    </w:p>
    <w:p w14:paraId="3675BF99" w14:textId="4F13BCAE" w:rsidR="00F971E9" w:rsidRPr="006D43AB" w:rsidRDefault="00F971E9" w:rsidP="008009E0">
      <w:pPr>
        <w:autoSpaceDE w:val="0"/>
        <w:autoSpaceDN w:val="0"/>
        <w:adjustRightInd w:val="0"/>
        <w:spacing w:before="120" w:after="120" w:line="240" w:lineRule="auto"/>
        <w:jc w:val="both"/>
        <w:rPr>
          <w:rFonts w:ascii="Verdana" w:hAnsi="Verdana"/>
          <w:sz w:val="20"/>
          <w:szCs w:val="20"/>
        </w:rPr>
      </w:pPr>
      <w:r w:rsidRPr="006D43AB">
        <w:rPr>
          <w:rFonts w:ascii="Verdana" w:hAnsi="Verdana"/>
          <w:sz w:val="20"/>
          <w:szCs w:val="20"/>
        </w:rPr>
        <w:t>Επιπροσθέτως των ανωτέρω εξετάζεται ο ολοκληρωμένος και λειτουργικός χαρακτήρας της υπό ένταξης πράξης. Πράξεις των οποίων το φυσικό αντικείμενο δεν συνιστά ολοκληρωμένο ή/και λειτουργικό χαρακτήρα δεν είναι επιλέξιμες για ενίσχυση.</w:t>
      </w:r>
    </w:p>
    <w:p w14:paraId="026F3B50" w14:textId="77777777" w:rsidR="005D2929" w:rsidRPr="006D43AB" w:rsidRDefault="005D2929" w:rsidP="008009E0">
      <w:pPr>
        <w:autoSpaceDE w:val="0"/>
        <w:autoSpaceDN w:val="0"/>
        <w:adjustRightInd w:val="0"/>
        <w:spacing w:before="120" w:after="120" w:line="240" w:lineRule="auto"/>
        <w:jc w:val="both"/>
        <w:rPr>
          <w:rFonts w:ascii="Verdana" w:hAnsi="Verdana"/>
          <w:sz w:val="20"/>
          <w:szCs w:val="20"/>
        </w:rPr>
      </w:pPr>
      <w:r w:rsidRPr="006D43AB">
        <w:rPr>
          <w:rFonts w:ascii="Verdana" w:hAnsi="Verdana"/>
          <w:sz w:val="20"/>
          <w:szCs w:val="20"/>
        </w:rPr>
        <w:t xml:space="preserve">Σε περίπτωση που ο δικαιούχος δηλώνει ψευδή στοιχεία προκειμένου να λάβει ενίσχυση, η αίτηση ενίσχυσης απορρίπτεται στη τρέχουσα πρόκληση και δεν έχει δικαίωμα κατάθεσης αίτησης στήριξης σε προσκλήσεις του τρέχοντος και του επόμενου ημερολογιακού έτους της διαπίστωσης για όλα τα ΤΠ. </w:t>
      </w:r>
    </w:p>
    <w:p w14:paraId="00430ADD" w14:textId="1612E170" w:rsidR="005D2929" w:rsidRPr="006D43AB" w:rsidRDefault="005D2929" w:rsidP="008009E0">
      <w:pPr>
        <w:autoSpaceDE w:val="0"/>
        <w:autoSpaceDN w:val="0"/>
        <w:adjustRightInd w:val="0"/>
        <w:spacing w:before="120" w:after="120" w:line="240" w:lineRule="auto"/>
        <w:jc w:val="both"/>
        <w:rPr>
          <w:rFonts w:ascii="Verdana" w:hAnsi="Verdana"/>
          <w:sz w:val="20"/>
          <w:szCs w:val="20"/>
        </w:rPr>
      </w:pPr>
      <w:r w:rsidRPr="006D43AB">
        <w:rPr>
          <w:rFonts w:ascii="Verdana" w:hAnsi="Verdana"/>
          <w:sz w:val="20"/>
          <w:szCs w:val="20"/>
        </w:rPr>
        <w:t>Στην περίπτωση αυτή η ΟΤΔ Δικτύου Νήσων θα διαβιβάσει τα στοιχεία των αιτούντων που απορρίφθηκαν στην ΕΥΕ ΠΑΑ 2014 – 2020 η οποία φροντίζει για την εξασφάλιση της σχετικής πληροφόρησης σε όλες τ</w:t>
      </w:r>
      <w:r w:rsidR="00CE0443" w:rsidRPr="006D43AB">
        <w:rPr>
          <w:rFonts w:ascii="Verdana" w:hAnsi="Verdana"/>
          <w:sz w:val="20"/>
          <w:szCs w:val="20"/>
        </w:rPr>
        <w:t>ι</w:t>
      </w:r>
      <w:r w:rsidRPr="006D43AB">
        <w:rPr>
          <w:rFonts w:ascii="Verdana" w:hAnsi="Verdana"/>
          <w:sz w:val="20"/>
          <w:szCs w:val="20"/>
        </w:rPr>
        <w:t xml:space="preserve">ς ΟΤΔ. </w:t>
      </w:r>
    </w:p>
    <w:p w14:paraId="27047200" w14:textId="77777777" w:rsidR="005D2929" w:rsidRPr="006D43AB" w:rsidRDefault="005D2929" w:rsidP="008009E0">
      <w:pPr>
        <w:autoSpaceDE w:val="0"/>
        <w:autoSpaceDN w:val="0"/>
        <w:adjustRightInd w:val="0"/>
        <w:spacing w:before="120" w:after="120" w:line="240" w:lineRule="auto"/>
        <w:jc w:val="both"/>
        <w:rPr>
          <w:rFonts w:ascii="Verdana" w:hAnsi="Verdana"/>
          <w:sz w:val="20"/>
          <w:szCs w:val="20"/>
        </w:rPr>
      </w:pPr>
      <w:r w:rsidRPr="006D43AB">
        <w:rPr>
          <w:rFonts w:ascii="Verdana" w:hAnsi="Verdana"/>
          <w:sz w:val="20"/>
          <w:szCs w:val="20"/>
        </w:rPr>
        <w:t xml:space="preserve">Σε κάθε περίπτωση πριν την ολοκλήρωση της αξιολόγησης η ΟΤΔ οφείλει να πραγματοποιήσει επιτόπια επίσκεψη στον προτεινόμενο χώρο υλοποίησης όλων των αιτουμένων προς αξιολόγηση πράξεων, προκειμένου να διαπιστωθεί η υφιστάμενη κατάσταση. Τα αποτελέσματα της επιτόπιας επίσκεψης αποτυπώνονται σε έκθεση αυτοψίας η οποία συνοδεύεται από φωτογραφική αποτύπωση της υφιστάμενης κατάστασης. Τα εν λόγω στοιχεία συμπληρώνουν το φάκελο της αίτησης στήριξης. Εξαιρούνται της διαδικασίας οι άυλες ενέργειες. </w:t>
      </w:r>
    </w:p>
    <w:p w14:paraId="70962D8E" w14:textId="77777777" w:rsidR="005D2929" w:rsidRPr="006D43AB" w:rsidRDefault="005D2929" w:rsidP="008009E0">
      <w:pPr>
        <w:autoSpaceDE w:val="0"/>
        <w:autoSpaceDN w:val="0"/>
        <w:adjustRightInd w:val="0"/>
        <w:spacing w:before="120" w:after="120" w:line="240" w:lineRule="auto"/>
        <w:jc w:val="both"/>
        <w:rPr>
          <w:rFonts w:ascii="Verdana" w:hAnsi="Verdana"/>
          <w:sz w:val="20"/>
          <w:szCs w:val="20"/>
        </w:rPr>
      </w:pPr>
      <w:r w:rsidRPr="006D43AB">
        <w:rPr>
          <w:rFonts w:ascii="Verdana" w:hAnsi="Verdana"/>
          <w:sz w:val="20"/>
          <w:szCs w:val="20"/>
        </w:rPr>
        <w:lastRenderedPageBreak/>
        <w:t xml:space="preserve">Ακολούθως αξιολογούνται και βαθμολογούνται τα κριτήρια επιλογής και προσδιορίζεται ο συνολικός εγκρινόμενος προϋπολογισμός και το ισχύον ποσοστό στήριξης, λαμβάνοντας υπόψη και το «εύλογο κόστος» των προτεινόμενων δαπανών. </w:t>
      </w:r>
    </w:p>
    <w:p w14:paraId="4C5E8A9C" w14:textId="07F652D6" w:rsidR="005D2929" w:rsidRPr="006D43AB" w:rsidRDefault="005D2929" w:rsidP="008009E0">
      <w:pPr>
        <w:spacing w:before="120" w:after="120" w:line="240" w:lineRule="auto"/>
        <w:jc w:val="both"/>
        <w:rPr>
          <w:rFonts w:ascii="Verdana" w:hAnsi="Verdana"/>
          <w:sz w:val="20"/>
          <w:szCs w:val="20"/>
        </w:rPr>
      </w:pPr>
      <w:r w:rsidRPr="006D43AB">
        <w:rPr>
          <w:rFonts w:ascii="Verdana" w:hAnsi="Verdana"/>
          <w:sz w:val="20"/>
          <w:szCs w:val="20"/>
        </w:rPr>
        <w:t xml:space="preserve">Για την αποτύπωση του διοικητικού ελέγχου των αιτήσεων στήριξης, συμπληρώνεται κατάλληλο </w:t>
      </w:r>
      <w:r w:rsidR="00FF3F37" w:rsidRPr="006D43AB">
        <w:rPr>
          <w:rFonts w:ascii="Verdana" w:hAnsi="Verdana"/>
          <w:sz w:val="20"/>
          <w:szCs w:val="20"/>
        </w:rPr>
        <w:t>Φύλλο Δ</w:t>
      </w:r>
      <w:r w:rsidRPr="006D43AB">
        <w:rPr>
          <w:rFonts w:ascii="Verdana" w:hAnsi="Verdana"/>
          <w:sz w:val="20"/>
          <w:szCs w:val="20"/>
        </w:rPr>
        <w:t xml:space="preserve">ιοικητικού </w:t>
      </w:r>
      <w:r w:rsidR="00FF3F37" w:rsidRPr="006D43AB">
        <w:rPr>
          <w:rFonts w:ascii="Verdana" w:hAnsi="Verdana"/>
          <w:sz w:val="20"/>
          <w:szCs w:val="20"/>
        </w:rPr>
        <w:t>Ε</w:t>
      </w:r>
      <w:r w:rsidRPr="006D43AB">
        <w:rPr>
          <w:rFonts w:ascii="Verdana" w:hAnsi="Verdana"/>
          <w:sz w:val="20"/>
          <w:szCs w:val="20"/>
        </w:rPr>
        <w:t>λέγχου κριτηρίων επιλεξιμότητας και επιλογής, όπως αυτό απεικονίζεται στο ΠΣΚΕ.</w:t>
      </w:r>
    </w:p>
    <w:p w14:paraId="61F85D69" w14:textId="77777777" w:rsidR="005D2929" w:rsidRPr="006D43AB" w:rsidRDefault="005D2929" w:rsidP="008009E0">
      <w:pPr>
        <w:autoSpaceDE w:val="0"/>
        <w:autoSpaceDN w:val="0"/>
        <w:adjustRightInd w:val="0"/>
        <w:spacing w:before="120" w:after="120" w:line="240" w:lineRule="auto"/>
        <w:jc w:val="both"/>
        <w:rPr>
          <w:rFonts w:ascii="Verdana" w:hAnsi="Verdana"/>
          <w:sz w:val="20"/>
          <w:szCs w:val="20"/>
        </w:rPr>
      </w:pPr>
      <w:r w:rsidRPr="006D43AB">
        <w:rPr>
          <w:rFonts w:ascii="Verdana" w:hAnsi="Verdana"/>
          <w:sz w:val="20"/>
          <w:szCs w:val="20"/>
        </w:rPr>
        <w:t>Ο διοικητικός έλεγχος (αξιολόγηση) των υποβληθεισών αιτήσεων στήριξης πραγματοποιείται με ευθύνη της ΟΤΔ.</w:t>
      </w:r>
    </w:p>
    <w:p w14:paraId="10245DB7" w14:textId="77777777" w:rsidR="005D2929" w:rsidRPr="006D43AB" w:rsidRDefault="005D2929" w:rsidP="008009E0">
      <w:pPr>
        <w:autoSpaceDE w:val="0"/>
        <w:autoSpaceDN w:val="0"/>
        <w:adjustRightInd w:val="0"/>
        <w:spacing w:before="120" w:after="120" w:line="240" w:lineRule="auto"/>
        <w:jc w:val="both"/>
        <w:rPr>
          <w:rFonts w:ascii="Verdana" w:hAnsi="Verdana"/>
          <w:sz w:val="20"/>
          <w:szCs w:val="20"/>
        </w:rPr>
      </w:pPr>
      <w:r w:rsidRPr="006D43AB">
        <w:rPr>
          <w:rFonts w:ascii="Verdana" w:hAnsi="Verdana"/>
          <w:sz w:val="20"/>
          <w:szCs w:val="20"/>
        </w:rPr>
        <w:t xml:space="preserve">Κατά την αξιολόγηση η ΟΤΔ δύναται να ζητήσει, την υποβολή συμπληρωματικών στοιχείων και διευκρινήσεων, εντός </w:t>
      </w:r>
      <w:r w:rsidRPr="006D43AB">
        <w:rPr>
          <w:rFonts w:ascii="Verdana" w:hAnsi="Verdana"/>
          <w:b/>
          <w:sz w:val="20"/>
          <w:szCs w:val="20"/>
        </w:rPr>
        <w:t>10 εργάσιμων ημερών</w:t>
      </w:r>
      <w:r w:rsidRPr="006D43AB">
        <w:rPr>
          <w:rFonts w:ascii="Verdana" w:hAnsi="Verdana"/>
          <w:sz w:val="20"/>
          <w:szCs w:val="20"/>
        </w:rPr>
        <w:t xml:space="preserve"> από την κοινοποίηση του σχετικού εγγράφου στον δυνητικό δικαιούχο, όπως περιγράφεται στην 1</w:t>
      </w:r>
      <w:r w:rsidRPr="006D43AB">
        <w:rPr>
          <w:rFonts w:ascii="Verdana" w:hAnsi="Verdana"/>
          <w:sz w:val="20"/>
          <w:szCs w:val="20"/>
          <w:vertAlign w:val="superscript"/>
        </w:rPr>
        <w:t>η</w:t>
      </w:r>
      <w:r w:rsidRPr="006D43AB">
        <w:rPr>
          <w:rFonts w:ascii="Verdana" w:hAnsi="Verdana"/>
          <w:sz w:val="20"/>
          <w:szCs w:val="20"/>
        </w:rPr>
        <w:t xml:space="preserve"> πρόσκληση παρεμβάσεων ιδιωτικού χαρακτήρα του ΤΠ. </w:t>
      </w:r>
    </w:p>
    <w:p w14:paraId="5E2BDD6A" w14:textId="77777777" w:rsidR="005D2929" w:rsidRPr="006D43AB" w:rsidRDefault="005D2929" w:rsidP="008009E0">
      <w:pPr>
        <w:autoSpaceDE w:val="0"/>
        <w:autoSpaceDN w:val="0"/>
        <w:adjustRightInd w:val="0"/>
        <w:spacing w:before="120" w:after="120" w:line="240" w:lineRule="auto"/>
        <w:jc w:val="both"/>
        <w:rPr>
          <w:rFonts w:ascii="Verdana" w:hAnsi="Verdana"/>
          <w:sz w:val="20"/>
          <w:szCs w:val="20"/>
        </w:rPr>
      </w:pPr>
      <w:r w:rsidRPr="006D43AB">
        <w:rPr>
          <w:rFonts w:ascii="Verdana" w:hAnsi="Verdana"/>
          <w:sz w:val="20"/>
          <w:szCs w:val="20"/>
        </w:rPr>
        <w:t xml:space="preserve">Συμπληρωματικά στοιχεία είναι αυτά τα οποία, διορθώνουν προφανή σφάλματα της αίτησης ή των δικαιολογητικών που προβλέπονταν στην πρόσκληση και εκδόθηκαν πριν την υποβολή της αίτησης στήριξης. </w:t>
      </w:r>
    </w:p>
    <w:p w14:paraId="53DA2497" w14:textId="77777777" w:rsidR="005D2929" w:rsidRPr="006D43AB" w:rsidRDefault="005D2929" w:rsidP="008009E0">
      <w:pPr>
        <w:autoSpaceDE w:val="0"/>
        <w:autoSpaceDN w:val="0"/>
        <w:adjustRightInd w:val="0"/>
        <w:spacing w:before="120" w:after="120" w:line="240" w:lineRule="auto"/>
        <w:jc w:val="both"/>
        <w:rPr>
          <w:rFonts w:ascii="Verdana" w:hAnsi="Verdana"/>
          <w:sz w:val="20"/>
          <w:szCs w:val="20"/>
        </w:rPr>
      </w:pPr>
      <w:r w:rsidRPr="006D43AB">
        <w:rPr>
          <w:rFonts w:ascii="Verdana" w:hAnsi="Verdana"/>
          <w:sz w:val="20"/>
          <w:szCs w:val="20"/>
        </w:rPr>
        <w:t xml:space="preserve">Οι διευκρινίσεις είναι στοιχεία που ζητούνται με σκοπό την αποσαφήνιση των υποβληθέντων στοιχείων και την καλύτερη κατανόηση του περιεχομένου της αίτησης στήριξης. </w:t>
      </w:r>
    </w:p>
    <w:p w14:paraId="72BAA312" w14:textId="1BEFF8FB" w:rsidR="005D2929" w:rsidRPr="006D43AB" w:rsidRDefault="005D2929" w:rsidP="008009E0">
      <w:pPr>
        <w:autoSpaceDE w:val="0"/>
        <w:autoSpaceDN w:val="0"/>
        <w:adjustRightInd w:val="0"/>
        <w:spacing w:before="120" w:after="120" w:line="240" w:lineRule="auto"/>
        <w:jc w:val="both"/>
        <w:rPr>
          <w:rFonts w:ascii="Verdana" w:hAnsi="Verdana"/>
          <w:sz w:val="20"/>
          <w:szCs w:val="20"/>
        </w:rPr>
      </w:pPr>
      <w:r w:rsidRPr="006D43AB">
        <w:rPr>
          <w:rFonts w:ascii="Verdana" w:hAnsi="Verdana"/>
          <w:sz w:val="20"/>
          <w:szCs w:val="20"/>
        </w:rPr>
        <w:t xml:space="preserve">Με βάση τα ως άνω αποτελέσματα οι επιτροπές συντάσσουν πίνακα αποτελεσμάτων, στον οποίο περιλαμβάνονται οι παραδεκτές – </w:t>
      </w:r>
      <w:proofErr w:type="spellStart"/>
      <w:r w:rsidRPr="006D43AB">
        <w:rPr>
          <w:rFonts w:ascii="Verdana" w:hAnsi="Verdana"/>
          <w:sz w:val="20"/>
          <w:szCs w:val="20"/>
        </w:rPr>
        <w:t>βαθμολογηθείσες</w:t>
      </w:r>
      <w:proofErr w:type="spellEnd"/>
      <w:r w:rsidRPr="006D43AB">
        <w:rPr>
          <w:rFonts w:ascii="Verdana" w:hAnsi="Verdana"/>
          <w:sz w:val="20"/>
          <w:szCs w:val="20"/>
        </w:rPr>
        <w:t xml:space="preserve"> και οι μη παραδεκτές αιτήσεις στήριξης. Οι παραδεκτές αιτήσεις κατατάσσονται με φθίνουσα βαθμολογική σειρά, ανά υποδράση. Στον πίνακα αποτελεσμάτων περιλαμβάνονται: </w:t>
      </w:r>
    </w:p>
    <w:p w14:paraId="486CDB0B" w14:textId="77777777" w:rsidR="00F971E9" w:rsidRPr="006D43AB" w:rsidRDefault="00F971E9" w:rsidP="00F971E9">
      <w:pPr>
        <w:pStyle w:val="a3"/>
        <w:numPr>
          <w:ilvl w:val="0"/>
          <w:numId w:val="46"/>
        </w:numPr>
        <w:spacing w:before="120" w:after="120" w:line="240" w:lineRule="auto"/>
        <w:contextualSpacing w:val="0"/>
        <w:jc w:val="both"/>
        <w:rPr>
          <w:rFonts w:ascii="Verdana" w:hAnsi="Verdana" w:cstheme="minorHAnsi"/>
          <w:sz w:val="20"/>
          <w:szCs w:val="20"/>
        </w:rPr>
      </w:pPr>
      <w:r w:rsidRPr="006D43AB">
        <w:rPr>
          <w:rFonts w:ascii="Verdana" w:hAnsi="Verdana" w:cstheme="minorHAnsi"/>
          <w:sz w:val="20"/>
          <w:szCs w:val="20"/>
        </w:rPr>
        <w:t xml:space="preserve">οι αιτήσεις που κρίνονται παραδεκτές προς στήριξη, των οποίων ο συνολικός προϋπολογισμός δημόσιας δαπάνης δεν υπερβαίνει αθροιστικά τον αντίστοιχο της πρόσκλησης και των οποίων η βαθμολογία είναι μεγαλύτερη του ελαχίστου ορίου που έχει τεθεί στην πρόσκληση για τη συγκεκριμένη υποδράση. </w:t>
      </w:r>
    </w:p>
    <w:p w14:paraId="131C01CD" w14:textId="77777777" w:rsidR="00F971E9" w:rsidRPr="006D43AB" w:rsidRDefault="00F971E9" w:rsidP="00F971E9">
      <w:pPr>
        <w:pStyle w:val="a3"/>
        <w:numPr>
          <w:ilvl w:val="0"/>
          <w:numId w:val="46"/>
        </w:numPr>
        <w:spacing w:before="120" w:after="120" w:line="240" w:lineRule="auto"/>
        <w:contextualSpacing w:val="0"/>
        <w:jc w:val="both"/>
        <w:rPr>
          <w:rFonts w:ascii="Verdana" w:hAnsi="Verdana" w:cstheme="minorHAnsi"/>
          <w:sz w:val="20"/>
          <w:szCs w:val="20"/>
        </w:rPr>
      </w:pPr>
      <w:r w:rsidRPr="006D43AB">
        <w:rPr>
          <w:rFonts w:ascii="Verdana" w:hAnsi="Verdana" w:cstheme="minorHAnsi"/>
          <w:sz w:val="20"/>
          <w:szCs w:val="20"/>
        </w:rPr>
        <w:t>οι αιτήσεις οι οποίες, κρίνονται μεν παραδεκτές, των οποίων ο συνολικός προϋπολογισμός δημόσιας δαπάνης υπερβαίνει αθροιστικά, τον αντίστοιχο της πρόσκλησης και των οποίων η βαθμολογία είναι μεγαλύτερη του ελαχίστου ορίου που έχει τεθεί στην πρόσκληση για τη συγκεκριμένη υποδράση, λόγω εξάντλησης της διατιθέμενης δημόσιας δαπάνης της πρόσκλησης στη συγκεκριμένη υποδράση</w:t>
      </w:r>
    </w:p>
    <w:p w14:paraId="347DCFEB" w14:textId="77777777" w:rsidR="00F971E9" w:rsidRPr="006D43AB" w:rsidRDefault="00F971E9" w:rsidP="00F971E9">
      <w:pPr>
        <w:pStyle w:val="a3"/>
        <w:numPr>
          <w:ilvl w:val="0"/>
          <w:numId w:val="46"/>
        </w:numPr>
        <w:spacing w:before="120" w:after="120" w:line="240" w:lineRule="auto"/>
        <w:contextualSpacing w:val="0"/>
        <w:jc w:val="both"/>
        <w:rPr>
          <w:rFonts w:ascii="Verdana" w:hAnsi="Verdana" w:cstheme="minorHAnsi"/>
          <w:sz w:val="20"/>
          <w:szCs w:val="20"/>
        </w:rPr>
      </w:pPr>
      <w:r w:rsidRPr="006D43AB">
        <w:rPr>
          <w:rFonts w:ascii="Verdana" w:hAnsi="Verdana" w:cstheme="minorHAnsi"/>
          <w:sz w:val="20"/>
          <w:szCs w:val="20"/>
        </w:rPr>
        <w:t>οι αιτήσεις που κρίνονται «μη παραδεκτές» προς στήριξη και οι λόγοι απόρριψής τους.</w:t>
      </w:r>
    </w:p>
    <w:p w14:paraId="599E37EC" w14:textId="77777777" w:rsidR="00F971E9" w:rsidRPr="006D43AB" w:rsidRDefault="00F971E9" w:rsidP="00F971E9">
      <w:pPr>
        <w:pStyle w:val="a3"/>
        <w:numPr>
          <w:ilvl w:val="0"/>
          <w:numId w:val="46"/>
        </w:numPr>
        <w:spacing w:before="120" w:after="120" w:line="240" w:lineRule="auto"/>
        <w:contextualSpacing w:val="0"/>
        <w:jc w:val="both"/>
        <w:rPr>
          <w:rFonts w:ascii="Verdana" w:hAnsi="Verdana" w:cstheme="minorHAnsi"/>
          <w:sz w:val="20"/>
          <w:szCs w:val="20"/>
        </w:rPr>
      </w:pPr>
      <w:r w:rsidRPr="006D43AB">
        <w:rPr>
          <w:rFonts w:ascii="Verdana" w:hAnsi="Verdana" w:cstheme="minorHAnsi"/>
          <w:sz w:val="20"/>
          <w:szCs w:val="20"/>
        </w:rPr>
        <w:t>το οικονομικό αντικείμενο και η βαθμολογία των όλων αιτήσεων στήριξης, έτσι όπως διαμορφώθηκε από το διοικητικό έλεγχο.</w:t>
      </w:r>
    </w:p>
    <w:p w14:paraId="255EE8A5" w14:textId="484F649D" w:rsidR="005D2929" w:rsidRPr="006D43AB" w:rsidRDefault="005D2929" w:rsidP="008009E0">
      <w:pPr>
        <w:autoSpaceDE w:val="0"/>
        <w:autoSpaceDN w:val="0"/>
        <w:adjustRightInd w:val="0"/>
        <w:spacing w:before="120" w:after="120" w:line="240" w:lineRule="auto"/>
        <w:jc w:val="both"/>
        <w:rPr>
          <w:rFonts w:ascii="Verdana" w:hAnsi="Verdana" w:cs="Calibri"/>
          <w:color w:val="000000"/>
          <w:sz w:val="20"/>
          <w:szCs w:val="20"/>
        </w:rPr>
      </w:pPr>
      <w:r w:rsidRPr="006D43AB">
        <w:rPr>
          <w:rFonts w:ascii="Verdana" w:hAnsi="Verdana" w:cs="Calibri"/>
          <w:color w:val="000000"/>
          <w:sz w:val="20"/>
          <w:szCs w:val="20"/>
        </w:rPr>
        <w:t xml:space="preserve">Ο δικαιούχος με την υποβολή της αίτησης στήριξης αποδέχεται ότι Θα διευκολύνει κάθε έλεγχο από την ΟΤΔ και τους αρμόδιους ελεγκτικούς μηχανισμούς, καθώς και ότι θα παρέχει τα στοιχεία εκείνα που συμβάλουν στην αποτελεσματικότερη αξιολόγηση της υποβληθείσας αίτησης στήριξης.  </w:t>
      </w:r>
    </w:p>
    <w:p w14:paraId="450FC095" w14:textId="77777777" w:rsidR="005D2929" w:rsidRPr="006D43AB" w:rsidRDefault="005D2929" w:rsidP="008009E0">
      <w:pPr>
        <w:spacing w:before="120" w:after="120" w:line="240" w:lineRule="auto"/>
        <w:jc w:val="both"/>
        <w:rPr>
          <w:rFonts w:ascii="Verdana" w:hAnsi="Verdana" w:cs="Calibri"/>
          <w:color w:val="000000"/>
          <w:sz w:val="20"/>
          <w:szCs w:val="20"/>
        </w:rPr>
      </w:pPr>
      <w:r w:rsidRPr="006D43AB">
        <w:rPr>
          <w:rFonts w:ascii="Verdana" w:hAnsi="Verdana" w:cs="Calibri"/>
          <w:color w:val="000000"/>
          <w:sz w:val="20"/>
          <w:szCs w:val="20"/>
        </w:rPr>
        <w:t xml:space="preserve">Αναλυτικότερα, στον Οδηγό παρουσιάζονται τα κριτήρια επιλεξιμότητας (αποκλεισμού) ανά υποδράση, τα κριτήρια επιλογής (βαθμολόγησης), καθώς και οι όροι κάτω από τους οποίους πραγματοποιείται η εξέταση και βαθμολόγησή τους. </w:t>
      </w:r>
    </w:p>
    <w:p w14:paraId="085BE847" w14:textId="77777777" w:rsidR="005D2929" w:rsidRPr="006D43AB" w:rsidRDefault="005D2929" w:rsidP="008009E0">
      <w:pPr>
        <w:spacing w:before="120" w:after="120" w:line="240" w:lineRule="auto"/>
        <w:jc w:val="both"/>
        <w:rPr>
          <w:rFonts w:ascii="Verdana" w:hAnsi="Verdana" w:cs="Calibri"/>
          <w:color w:val="000000"/>
          <w:sz w:val="20"/>
          <w:szCs w:val="20"/>
        </w:rPr>
      </w:pPr>
      <w:r w:rsidRPr="006D43AB">
        <w:rPr>
          <w:rFonts w:ascii="Verdana" w:hAnsi="Verdana" w:cs="Calibri"/>
          <w:color w:val="000000"/>
          <w:sz w:val="20"/>
          <w:szCs w:val="20"/>
        </w:rPr>
        <w:t xml:space="preserve">Εν συνεχεία δίδονται τα απαιτούμενα δικαιολογητικά και η αντιστοίχιση τους σύμφωνα με την εξέταση των δικαιολογητικών. </w:t>
      </w:r>
    </w:p>
    <w:p w14:paraId="48EA9E98" w14:textId="77777777" w:rsidR="003F6526" w:rsidRPr="006D43AB" w:rsidRDefault="003F6526" w:rsidP="008009E0">
      <w:pPr>
        <w:spacing w:before="120" w:after="120" w:line="240" w:lineRule="auto"/>
        <w:jc w:val="both"/>
        <w:rPr>
          <w:rFonts w:ascii="Verdana" w:hAnsi="Verdana" w:cs="Calibri"/>
          <w:bCs/>
          <w:color w:val="000000"/>
          <w:sz w:val="20"/>
          <w:szCs w:val="20"/>
        </w:rPr>
      </w:pPr>
    </w:p>
    <w:p w14:paraId="6BD30CE6" w14:textId="0C38A821" w:rsidR="005D2929" w:rsidRPr="006D43AB" w:rsidRDefault="005D2929" w:rsidP="008009E0">
      <w:pPr>
        <w:spacing w:before="120" w:after="120" w:line="240" w:lineRule="auto"/>
        <w:jc w:val="both"/>
        <w:rPr>
          <w:rFonts w:ascii="Verdana" w:hAnsi="Verdana" w:cs="Calibri"/>
          <w:b/>
          <w:bCs/>
          <w:color w:val="000000"/>
          <w:sz w:val="20"/>
          <w:szCs w:val="20"/>
        </w:rPr>
      </w:pPr>
      <w:r w:rsidRPr="006D43AB">
        <w:rPr>
          <w:rFonts w:ascii="Verdana" w:hAnsi="Verdana" w:cs="Calibri"/>
          <w:b/>
          <w:bCs/>
          <w:color w:val="000000"/>
          <w:sz w:val="20"/>
          <w:szCs w:val="20"/>
        </w:rPr>
        <w:lastRenderedPageBreak/>
        <w:t xml:space="preserve">Επεξηγήσεις: </w:t>
      </w:r>
    </w:p>
    <w:p w14:paraId="1AA2D209" w14:textId="699A2389" w:rsidR="005D2929" w:rsidRPr="006D43AB" w:rsidRDefault="005D2929" w:rsidP="008009E0">
      <w:pPr>
        <w:spacing w:before="120" w:after="120" w:line="240" w:lineRule="auto"/>
        <w:jc w:val="both"/>
        <w:rPr>
          <w:rFonts w:ascii="Verdana" w:hAnsi="Verdana" w:cs="Calibri"/>
          <w:bCs/>
          <w:color w:val="000000"/>
          <w:sz w:val="20"/>
          <w:szCs w:val="20"/>
        </w:rPr>
      </w:pPr>
      <w:r w:rsidRPr="006D43AB">
        <w:rPr>
          <w:rFonts w:ascii="Verdana" w:hAnsi="Verdana" w:cs="Calibri"/>
          <w:b/>
          <w:bCs/>
          <w:color w:val="000000"/>
          <w:sz w:val="20"/>
          <w:szCs w:val="20"/>
        </w:rPr>
        <w:t>ΑΠ:</w:t>
      </w:r>
      <w:r w:rsidRPr="006D43AB">
        <w:rPr>
          <w:rFonts w:ascii="Verdana" w:hAnsi="Verdana" w:cs="Calibri"/>
          <w:bCs/>
          <w:color w:val="000000"/>
          <w:sz w:val="20"/>
          <w:szCs w:val="20"/>
        </w:rPr>
        <w:t xml:space="preserve"> Η αρίθμηση με τον παρόν κωδικό αναφέρεται στα Κριτήρια Επιλεξιμότητας ή Αποκλεισμού (1 έως </w:t>
      </w:r>
      <w:r w:rsidR="003F6526" w:rsidRPr="006D43AB">
        <w:rPr>
          <w:rFonts w:ascii="Verdana" w:hAnsi="Verdana" w:cs="Calibri"/>
          <w:bCs/>
          <w:color w:val="000000"/>
          <w:sz w:val="20"/>
          <w:szCs w:val="20"/>
        </w:rPr>
        <w:t>2</w:t>
      </w:r>
      <w:r w:rsidRPr="006D43AB">
        <w:rPr>
          <w:rFonts w:ascii="Verdana" w:hAnsi="Verdana" w:cs="Calibri"/>
          <w:bCs/>
          <w:color w:val="000000"/>
          <w:sz w:val="20"/>
          <w:szCs w:val="20"/>
        </w:rPr>
        <w:t xml:space="preserve">6). Σε συνέχεια του πίνακα 1 που ακολουθεί στο κεφάλαιο </w:t>
      </w:r>
      <w:r w:rsidR="00336F79" w:rsidRPr="006D43AB">
        <w:rPr>
          <w:rFonts w:ascii="Verdana" w:hAnsi="Verdana" w:cs="Calibri"/>
          <w:bCs/>
          <w:color w:val="000000"/>
          <w:sz w:val="20"/>
          <w:szCs w:val="20"/>
        </w:rPr>
        <w:t>3</w:t>
      </w:r>
      <w:r w:rsidRPr="006D43AB">
        <w:rPr>
          <w:rFonts w:ascii="Verdana" w:hAnsi="Verdana" w:cs="Calibri"/>
          <w:bCs/>
          <w:color w:val="000000"/>
          <w:sz w:val="20"/>
          <w:szCs w:val="20"/>
        </w:rPr>
        <w:t xml:space="preserve">, τα κριτήρια θα καλούνται με την συντομογραφία ΑΠ και </w:t>
      </w:r>
      <w:r w:rsidR="00BF567D" w:rsidRPr="006D43AB">
        <w:rPr>
          <w:rFonts w:ascii="Verdana" w:hAnsi="Verdana" w:cs="Calibri"/>
          <w:bCs/>
          <w:color w:val="000000"/>
          <w:sz w:val="20"/>
          <w:szCs w:val="20"/>
        </w:rPr>
        <w:t>τον αύξων αριθμό αυτών</w:t>
      </w:r>
      <w:r w:rsidR="00C812D3" w:rsidRPr="006D43AB">
        <w:rPr>
          <w:rFonts w:ascii="Verdana" w:hAnsi="Verdana" w:cs="Calibri"/>
          <w:bCs/>
          <w:color w:val="000000"/>
          <w:sz w:val="20"/>
          <w:szCs w:val="20"/>
        </w:rPr>
        <w:t xml:space="preserve">, </w:t>
      </w:r>
      <w:bookmarkStart w:id="3" w:name="_Hlk517968456"/>
      <w:r w:rsidR="00C812D3" w:rsidRPr="006D43AB">
        <w:rPr>
          <w:rFonts w:ascii="Verdana" w:hAnsi="Verdana" w:cs="Calibri"/>
          <w:bCs/>
          <w:color w:val="000000"/>
          <w:sz w:val="20"/>
          <w:szCs w:val="20"/>
        </w:rPr>
        <w:t>σύμφωνα με τον πίνακα</w:t>
      </w:r>
      <w:bookmarkEnd w:id="3"/>
      <w:r w:rsidRPr="006D43AB">
        <w:rPr>
          <w:rFonts w:ascii="Verdana" w:hAnsi="Verdana" w:cs="Calibri"/>
          <w:bCs/>
          <w:color w:val="000000"/>
          <w:sz w:val="20"/>
          <w:szCs w:val="20"/>
        </w:rPr>
        <w:t xml:space="preserve">.   </w:t>
      </w:r>
    </w:p>
    <w:p w14:paraId="73606E1F" w14:textId="3FD70FB4" w:rsidR="005D2929" w:rsidRPr="006D43AB" w:rsidRDefault="005D2929" w:rsidP="008009E0">
      <w:pPr>
        <w:spacing w:before="120" w:after="120" w:line="240" w:lineRule="auto"/>
        <w:jc w:val="both"/>
        <w:rPr>
          <w:rFonts w:ascii="Verdana" w:hAnsi="Verdana" w:cs="Calibri"/>
          <w:bCs/>
          <w:color w:val="000000"/>
          <w:sz w:val="20"/>
          <w:szCs w:val="20"/>
        </w:rPr>
      </w:pPr>
      <w:r w:rsidRPr="006D43AB">
        <w:rPr>
          <w:rFonts w:ascii="Verdana" w:hAnsi="Verdana" w:cs="Calibri"/>
          <w:b/>
          <w:bCs/>
          <w:color w:val="000000"/>
          <w:sz w:val="20"/>
          <w:szCs w:val="20"/>
        </w:rPr>
        <w:t>ΒΘ:</w:t>
      </w:r>
      <w:r w:rsidRPr="006D43AB">
        <w:rPr>
          <w:rFonts w:ascii="Verdana" w:hAnsi="Verdana" w:cs="Calibri"/>
          <w:bCs/>
          <w:color w:val="000000"/>
          <w:sz w:val="20"/>
          <w:szCs w:val="20"/>
        </w:rPr>
        <w:t xml:space="preserve"> Η αρίθμηση με τον παρόν κωδικό αναφέρεται στα Κριτήρια Επιλογής </w:t>
      </w:r>
      <w:r w:rsidR="00336F79" w:rsidRPr="006D43AB">
        <w:rPr>
          <w:rFonts w:ascii="Verdana" w:hAnsi="Verdana" w:cs="Calibri"/>
          <w:bCs/>
          <w:color w:val="000000"/>
          <w:sz w:val="20"/>
          <w:szCs w:val="20"/>
        </w:rPr>
        <w:t xml:space="preserve">Πράξης </w:t>
      </w:r>
      <w:r w:rsidRPr="006D43AB">
        <w:rPr>
          <w:rFonts w:ascii="Verdana" w:hAnsi="Verdana" w:cs="Calibri"/>
          <w:bCs/>
          <w:color w:val="000000"/>
          <w:sz w:val="20"/>
          <w:szCs w:val="20"/>
        </w:rPr>
        <w:t xml:space="preserve">ή Βαθμολόγησης (1 έως </w:t>
      </w:r>
      <w:r w:rsidR="006F26B2" w:rsidRPr="006D43AB">
        <w:rPr>
          <w:rFonts w:ascii="Verdana" w:hAnsi="Verdana" w:cs="Calibri"/>
          <w:bCs/>
          <w:color w:val="000000"/>
          <w:sz w:val="20"/>
          <w:szCs w:val="20"/>
        </w:rPr>
        <w:t>22</w:t>
      </w:r>
      <w:r w:rsidRPr="006D43AB">
        <w:rPr>
          <w:rFonts w:ascii="Verdana" w:hAnsi="Verdana" w:cs="Calibri"/>
          <w:bCs/>
          <w:color w:val="000000"/>
          <w:sz w:val="20"/>
          <w:szCs w:val="20"/>
        </w:rPr>
        <w:t xml:space="preserve">). Σε συνέχεια του πίνακα </w:t>
      </w:r>
      <w:r w:rsidR="0094074E" w:rsidRPr="006D43AB">
        <w:rPr>
          <w:rFonts w:ascii="Verdana" w:hAnsi="Verdana" w:cs="Calibri"/>
          <w:bCs/>
          <w:color w:val="000000"/>
          <w:sz w:val="20"/>
          <w:szCs w:val="20"/>
        </w:rPr>
        <w:t>2</w:t>
      </w:r>
      <w:r w:rsidRPr="006D43AB">
        <w:rPr>
          <w:rFonts w:ascii="Verdana" w:hAnsi="Verdana" w:cs="Calibri"/>
          <w:bCs/>
          <w:color w:val="000000"/>
          <w:sz w:val="20"/>
          <w:szCs w:val="20"/>
        </w:rPr>
        <w:t xml:space="preserve"> που ακολουθεί στο κεφάλαιο </w:t>
      </w:r>
      <w:r w:rsidR="00336F79" w:rsidRPr="006D43AB">
        <w:rPr>
          <w:rFonts w:ascii="Verdana" w:hAnsi="Verdana" w:cs="Calibri"/>
          <w:bCs/>
          <w:color w:val="000000"/>
          <w:sz w:val="20"/>
          <w:szCs w:val="20"/>
        </w:rPr>
        <w:t>6</w:t>
      </w:r>
      <w:r w:rsidRPr="006D43AB">
        <w:rPr>
          <w:rFonts w:ascii="Verdana" w:hAnsi="Verdana" w:cs="Calibri"/>
          <w:bCs/>
          <w:color w:val="000000"/>
          <w:sz w:val="20"/>
          <w:szCs w:val="20"/>
        </w:rPr>
        <w:t xml:space="preserve">, τα κριτήρια θα καλούνται με την συντομογραφία ΒΘ και </w:t>
      </w:r>
      <w:r w:rsidR="00C812D3" w:rsidRPr="006D43AB">
        <w:rPr>
          <w:rFonts w:ascii="Verdana" w:hAnsi="Verdana" w:cs="Calibri"/>
          <w:bCs/>
          <w:color w:val="000000"/>
          <w:sz w:val="20"/>
          <w:szCs w:val="20"/>
        </w:rPr>
        <w:t>τον αύξων αριθμό αυτών, σύμφωνα με τον πίνακα.</w:t>
      </w:r>
      <w:r w:rsidRPr="006D43AB">
        <w:rPr>
          <w:rFonts w:ascii="Verdana" w:hAnsi="Verdana" w:cs="Calibri"/>
          <w:bCs/>
          <w:color w:val="000000"/>
          <w:sz w:val="20"/>
          <w:szCs w:val="20"/>
        </w:rPr>
        <w:t xml:space="preserve"> </w:t>
      </w:r>
    </w:p>
    <w:p w14:paraId="556D86B5" w14:textId="388240D6" w:rsidR="005D2929" w:rsidRPr="006D43AB" w:rsidRDefault="005D2929" w:rsidP="008009E0">
      <w:pPr>
        <w:spacing w:before="120" w:after="120" w:line="240" w:lineRule="auto"/>
        <w:jc w:val="both"/>
        <w:rPr>
          <w:rFonts w:ascii="Verdana" w:hAnsi="Verdana" w:cs="Calibri"/>
          <w:bCs/>
          <w:color w:val="000000"/>
          <w:sz w:val="20"/>
          <w:szCs w:val="20"/>
        </w:rPr>
      </w:pPr>
      <w:r w:rsidRPr="006D43AB">
        <w:rPr>
          <w:rFonts w:ascii="Verdana" w:hAnsi="Verdana" w:cs="Calibri"/>
          <w:b/>
          <w:bCs/>
          <w:color w:val="000000"/>
          <w:sz w:val="20"/>
          <w:szCs w:val="20"/>
        </w:rPr>
        <w:t>Δ:</w:t>
      </w:r>
      <w:r w:rsidRPr="006D43AB">
        <w:rPr>
          <w:rFonts w:ascii="Verdana" w:hAnsi="Verdana" w:cs="Calibri"/>
          <w:bCs/>
          <w:color w:val="000000"/>
          <w:sz w:val="20"/>
          <w:szCs w:val="20"/>
        </w:rPr>
        <w:t xml:space="preserve"> Η αρίθμηση με τον παρόν κωδικό αναφέρεται στα Δικαιολογητικά που απαιτούνται για την υποβολή της αίτησης στήριξης (1 έως </w:t>
      </w:r>
      <w:r w:rsidR="00083E89" w:rsidRPr="006D43AB">
        <w:rPr>
          <w:rFonts w:ascii="Verdana" w:hAnsi="Verdana" w:cs="Calibri"/>
          <w:bCs/>
          <w:color w:val="000000"/>
          <w:sz w:val="20"/>
          <w:szCs w:val="20"/>
        </w:rPr>
        <w:t>16</w:t>
      </w:r>
      <w:r w:rsidRPr="006D43AB">
        <w:rPr>
          <w:rFonts w:ascii="Verdana" w:hAnsi="Verdana" w:cs="Calibri"/>
          <w:bCs/>
          <w:color w:val="000000"/>
          <w:sz w:val="20"/>
          <w:szCs w:val="20"/>
        </w:rPr>
        <w:t xml:space="preserve">). Σε συνέχεια του πίνακα </w:t>
      </w:r>
      <w:r w:rsidR="0094074E" w:rsidRPr="006D43AB">
        <w:rPr>
          <w:rFonts w:ascii="Verdana" w:hAnsi="Verdana" w:cs="Calibri"/>
          <w:bCs/>
          <w:color w:val="000000"/>
          <w:sz w:val="20"/>
          <w:szCs w:val="20"/>
        </w:rPr>
        <w:t>7</w:t>
      </w:r>
      <w:r w:rsidRPr="006D43AB">
        <w:rPr>
          <w:rFonts w:ascii="Verdana" w:hAnsi="Verdana" w:cs="Calibri"/>
          <w:bCs/>
          <w:color w:val="000000"/>
          <w:sz w:val="20"/>
          <w:szCs w:val="20"/>
        </w:rPr>
        <w:t xml:space="preserve"> που ακολουθεί στο κεφάλαιο </w:t>
      </w:r>
      <w:r w:rsidR="00336F79" w:rsidRPr="006D43AB">
        <w:rPr>
          <w:rFonts w:ascii="Verdana" w:hAnsi="Verdana" w:cs="Calibri"/>
          <w:bCs/>
          <w:color w:val="000000"/>
          <w:sz w:val="20"/>
          <w:szCs w:val="20"/>
        </w:rPr>
        <w:t>9</w:t>
      </w:r>
      <w:r w:rsidRPr="006D43AB">
        <w:rPr>
          <w:rFonts w:ascii="Verdana" w:hAnsi="Verdana" w:cs="Calibri"/>
          <w:bCs/>
          <w:color w:val="000000"/>
          <w:sz w:val="20"/>
          <w:szCs w:val="20"/>
        </w:rPr>
        <w:t>, τα κριτήρια θα καλούνται με την συντομογραφία Δ και την τιμή αρίθμησης</w:t>
      </w:r>
      <w:r w:rsidR="006C0234" w:rsidRPr="006D43AB">
        <w:rPr>
          <w:rFonts w:ascii="Verdana" w:hAnsi="Verdana" w:cs="Calibri"/>
          <w:bCs/>
          <w:color w:val="000000"/>
          <w:sz w:val="20"/>
          <w:szCs w:val="20"/>
        </w:rPr>
        <w:t>, σύμφωνα με τον πίνακα</w:t>
      </w:r>
      <w:r w:rsidRPr="006D43AB">
        <w:rPr>
          <w:rFonts w:ascii="Verdana" w:hAnsi="Verdana" w:cs="Calibri"/>
          <w:bCs/>
          <w:color w:val="000000"/>
          <w:sz w:val="20"/>
          <w:szCs w:val="20"/>
        </w:rPr>
        <w:t xml:space="preserve">. </w:t>
      </w:r>
    </w:p>
    <w:p w14:paraId="65D5B9E0" w14:textId="70C1243A" w:rsidR="005D2929" w:rsidRPr="006D43AB" w:rsidRDefault="005D2929" w:rsidP="008009E0">
      <w:pPr>
        <w:spacing w:before="120" w:after="120" w:line="240" w:lineRule="auto"/>
        <w:jc w:val="both"/>
        <w:rPr>
          <w:rFonts w:ascii="Verdana" w:hAnsi="Verdana" w:cs="Calibri"/>
          <w:bCs/>
          <w:color w:val="000000"/>
          <w:sz w:val="20"/>
          <w:szCs w:val="20"/>
        </w:rPr>
      </w:pPr>
      <w:r w:rsidRPr="006D43AB">
        <w:rPr>
          <w:rFonts w:ascii="Verdana" w:hAnsi="Verdana" w:cs="Calibri"/>
          <w:bCs/>
          <w:color w:val="000000"/>
          <w:sz w:val="20"/>
          <w:szCs w:val="20"/>
        </w:rPr>
        <w:t xml:space="preserve">Η διάρθρωση των κεφαλαίων του παρόντος περιλαμβάνει το </w:t>
      </w:r>
      <w:r w:rsidR="00160FF7" w:rsidRPr="006D43AB">
        <w:rPr>
          <w:rFonts w:ascii="Verdana" w:hAnsi="Verdana" w:cs="Calibri"/>
          <w:bCs/>
          <w:i/>
          <w:color w:val="000000"/>
          <w:sz w:val="20"/>
          <w:szCs w:val="20"/>
        </w:rPr>
        <w:t>Κεφάλαιο 1, Εισαγωγή, το Κεφάλαιο</w:t>
      </w:r>
      <w:r w:rsidRPr="006D43AB">
        <w:rPr>
          <w:rFonts w:ascii="Verdana" w:hAnsi="Verdana" w:cs="Calibri"/>
          <w:bCs/>
          <w:i/>
          <w:color w:val="000000"/>
          <w:sz w:val="20"/>
          <w:szCs w:val="20"/>
        </w:rPr>
        <w:t xml:space="preserve"> 2</w:t>
      </w:r>
      <w:r w:rsidR="00160FF7" w:rsidRPr="006D43AB">
        <w:rPr>
          <w:rFonts w:ascii="Verdana" w:hAnsi="Verdana" w:cs="Calibri"/>
          <w:bCs/>
          <w:i/>
          <w:color w:val="000000"/>
          <w:sz w:val="20"/>
          <w:szCs w:val="20"/>
        </w:rPr>
        <w:t>,</w:t>
      </w:r>
      <w:r w:rsidR="00FF3F37" w:rsidRPr="006D43AB">
        <w:rPr>
          <w:rFonts w:ascii="Verdana" w:hAnsi="Verdana" w:cs="Calibri"/>
          <w:bCs/>
          <w:i/>
          <w:color w:val="000000"/>
          <w:sz w:val="20"/>
          <w:szCs w:val="20"/>
        </w:rPr>
        <w:t xml:space="preserve"> που αναφέρεται στην έννοια του </w:t>
      </w:r>
      <w:r w:rsidR="00160FF7" w:rsidRPr="006D43AB">
        <w:rPr>
          <w:rFonts w:ascii="Verdana" w:hAnsi="Verdana" w:cs="Calibri"/>
          <w:bCs/>
          <w:i/>
          <w:color w:val="000000"/>
          <w:sz w:val="20"/>
          <w:szCs w:val="20"/>
        </w:rPr>
        <w:t xml:space="preserve">Χαρακτήρα Κινήτρου </w:t>
      </w:r>
      <w:r w:rsidR="00160FF7" w:rsidRPr="006D43AB">
        <w:rPr>
          <w:rFonts w:ascii="Verdana" w:hAnsi="Verdana" w:cs="Calibri"/>
          <w:bCs/>
          <w:color w:val="000000"/>
          <w:sz w:val="20"/>
          <w:szCs w:val="20"/>
        </w:rPr>
        <w:t xml:space="preserve">και το Κεφάλαιο 3 </w:t>
      </w:r>
      <w:r w:rsidR="00FF3F37" w:rsidRPr="006D43AB">
        <w:rPr>
          <w:rFonts w:ascii="Verdana" w:hAnsi="Verdana" w:cs="Calibri"/>
          <w:bCs/>
          <w:color w:val="000000"/>
          <w:sz w:val="20"/>
          <w:szCs w:val="20"/>
        </w:rPr>
        <w:t xml:space="preserve">που παρουσιάζει </w:t>
      </w:r>
      <w:r w:rsidRPr="006D43AB">
        <w:rPr>
          <w:rFonts w:ascii="Verdana" w:hAnsi="Verdana" w:cs="Calibri"/>
          <w:bCs/>
          <w:color w:val="000000"/>
          <w:sz w:val="20"/>
          <w:szCs w:val="20"/>
        </w:rPr>
        <w:t xml:space="preserve">τα Κριτήρια Επιλεξιμότητας των </w:t>
      </w:r>
      <w:r w:rsidR="00FF3F37" w:rsidRPr="006D43AB">
        <w:rPr>
          <w:rFonts w:ascii="Verdana" w:hAnsi="Verdana" w:cs="Calibri"/>
          <w:bCs/>
          <w:color w:val="000000"/>
          <w:sz w:val="20"/>
          <w:szCs w:val="20"/>
        </w:rPr>
        <w:t xml:space="preserve">Πράξεων </w:t>
      </w:r>
      <w:r w:rsidRPr="006D43AB">
        <w:rPr>
          <w:rFonts w:ascii="Verdana" w:hAnsi="Verdana" w:cs="Calibri"/>
          <w:bCs/>
          <w:color w:val="000000"/>
          <w:sz w:val="20"/>
          <w:szCs w:val="20"/>
        </w:rPr>
        <w:t xml:space="preserve">και τις οδηγίες για την εξέταση αυτών αντίστοιχα. </w:t>
      </w:r>
    </w:p>
    <w:p w14:paraId="4C4D2EE2" w14:textId="77777777" w:rsidR="004C6303" w:rsidRPr="006D43AB" w:rsidRDefault="004C6303" w:rsidP="004C6303">
      <w:pPr>
        <w:spacing w:before="120" w:after="120" w:line="240" w:lineRule="auto"/>
        <w:jc w:val="both"/>
        <w:rPr>
          <w:rFonts w:ascii="Verdana" w:hAnsi="Verdana" w:cs="Calibri"/>
          <w:bCs/>
          <w:color w:val="000000"/>
          <w:sz w:val="20"/>
          <w:szCs w:val="20"/>
        </w:rPr>
      </w:pPr>
      <w:r w:rsidRPr="006D43AB">
        <w:rPr>
          <w:rFonts w:ascii="Verdana" w:hAnsi="Verdana" w:cs="Calibri"/>
          <w:bCs/>
          <w:color w:val="000000"/>
          <w:sz w:val="20"/>
          <w:szCs w:val="20"/>
        </w:rPr>
        <w:t xml:space="preserve">Το </w:t>
      </w:r>
      <w:r w:rsidRPr="006D43AB">
        <w:rPr>
          <w:rFonts w:ascii="Verdana" w:hAnsi="Verdana" w:cs="Calibri"/>
          <w:bCs/>
          <w:i/>
          <w:color w:val="000000"/>
          <w:sz w:val="20"/>
          <w:szCs w:val="20"/>
        </w:rPr>
        <w:t>Κεφάλαιο 4 που</w:t>
      </w:r>
      <w:r w:rsidRPr="006D43AB">
        <w:rPr>
          <w:rFonts w:ascii="Verdana" w:hAnsi="Verdana" w:cs="Calibri"/>
          <w:bCs/>
          <w:color w:val="000000"/>
          <w:sz w:val="20"/>
          <w:szCs w:val="20"/>
        </w:rPr>
        <w:t xml:space="preserve"> περιγράφει τα κριτήρια Επιλεξιμότητας (Αποκλεισμού) των Πράξεων και τις οδηγίες που θα εφαρμοστούν από την ΟΤΔ κατά την αξιολόγηση τους, με σκοπό την τελική κατάταξη των δικαιούχων. </w:t>
      </w:r>
    </w:p>
    <w:p w14:paraId="480C5F2E" w14:textId="07993BA3" w:rsidR="004C6303" w:rsidRPr="006D43AB" w:rsidRDefault="004C6303" w:rsidP="004C6303">
      <w:pPr>
        <w:spacing w:before="120" w:after="120" w:line="240" w:lineRule="auto"/>
        <w:jc w:val="both"/>
        <w:rPr>
          <w:rFonts w:ascii="Verdana" w:hAnsi="Verdana" w:cs="Calibri"/>
          <w:bCs/>
          <w:color w:val="000000"/>
          <w:sz w:val="20"/>
          <w:szCs w:val="20"/>
        </w:rPr>
      </w:pPr>
      <w:r w:rsidRPr="006D43AB">
        <w:rPr>
          <w:rFonts w:ascii="Verdana" w:hAnsi="Verdana" w:cs="Calibri"/>
          <w:bCs/>
          <w:color w:val="000000"/>
          <w:sz w:val="20"/>
          <w:szCs w:val="20"/>
        </w:rPr>
        <w:t xml:space="preserve">Το </w:t>
      </w:r>
      <w:r w:rsidRPr="006D43AB">
        <w:rPr>
          <w:rFonts w:ascii="Verdana" w:hAnsi="Verdana" w:cs="Calibri"/>
          <w:bCs/>
          <w:i/>
          <w:color w:val="000000"/>
          <w:sz w:val="20"/>
          <w:szCs w:val="20"/>
        </w:rPr>
        <w:t>Κεφάλαιο 5</w:t>
      </w:r>
      <w:r w:rsidRPr="006D43AB">
        <w:rPr>
          <w:rFonts w:ascii="Verdana" w:hAnsi="Verdana" w:cs="Calibri"/>
          <w:bCs/>
          <w:color w:val="000000"/>
          <w:sz w:val="20"/>
          <w:szCs w:val="20"/>
        </w:rPr>
        <w:t xml:space="preserve"> που περιγράφει αναλυτικά</w:t>
      </w:r>
      <w:r w:rsidR="00FF3F37" w:rsidRPr="006D43AB">
        <w:rPr>
          <w:rFonts w:ascii="Verdana" w:hAnsi="Verdana" w:cs="Calibri"/>
          <w:bCs/>
          <w:color w:val="000000"/>
          <w:sz w:val="20"/>
          <w:szCs w:val="20"/>
        </w:rPr>
        <w:t xml:space="preserve"> τ</w:t>
      </w:r>
      <w:r w:rsidRPr="006D43AB">
        <w:rPr>
          <w:rFonts w:ascii="Verdana" w:hAnsi="Verdana" w:cs="Calibri"/>
          <w:bCs/>
          <w:color w:val="000000"/>
          <w:sz w:val="20"/>
          <w:szCs w:val="20"/>
        </w:rPr>
        <w:t>ις υποδράσεις των δράσεων 19.2.1, και 19.2.7.</w:t>
      </w:r>
      <w:r w:rsidR="00FF3F37" w:rsidRPr="006D43AB">
        <w:rPr>
          <w:rFonts w:ascii="Verdana" w:hAnsi="Verdana" w:cs="Calibri"/>
          <w:bCs/>
          <w:color w:val="000000"/>
          <w:sz w:val="20"/>
          <w:szCs w:val="20"/>
        </w:rPr>
        <w:t xml:space="preserve">, όπως αυτές έχουν σχεδιαστεί για την ικανοποίηση της τοπικής στρατηγικής. </w:t>
      </w:r>
    </w:p>
    <w:p w14:paraId="1DAC41B4" w14:textId="352A28DA" w:rsidR="004C6303" w:rsidRPr="006D43AB" w:rsidRDefault="004C6303" w:rsidP="004C6303">
      <w:pPr>
        <w:spacing w:before="120" w:after="120" w:line="240" w:lineRule="auto"/>
        <w:jc w:val="both"/>
        <w:rPr>
          <w:rFonts w:ascii="Verdana" w:hAnsi="Verdana" w:cs="Calibri"/>
          <w:bCs/>
          <w:color w:val="000000"/>
          <w:sz w:val="20"/>
          <w:szCs w:val="20"/>
        </w:rPr>
      </w:pPr>
      <w:r w:rsidRPr="006D43AB">
        <w:rPr>
          <w:rFonts w:ascii="Verdana" w:hAnsi="Verdana" w:cs="Calibri"/>
          <w:bCs/>
          <w:color w:val="000000"/>
          <w:sz w:val="20"/>
          <w:szCs w:val="20"/>
        </w:rPr>
        <w:t xml:space="preserve">Ακολουθεί </w:t>
      </w:r>
      <w:r w:rsidRPr="00DC3325">
        <w:rPr>
          <w:rFonts w:ascii="Verdana" w:hAnsi="Verdana" w:cs="Calibri"/>
          <w:bCs/>
          <w:color w:val="000000"/>
          <w:sz w:val="20"/>
          <w:szCs w:val="20"/>
        </w:rPr>
        <w:t xml:space="preserve">στο </w:t>
      </w:r>
      <w:r w:rsidRPr="00DC3325">
        <w:rPr>
          <w:rFonts w:ascii="Verdana" w:hAnsi="Verdana" w:cs="Calibri"/>
          <w:bCs/>
          <w:i/>
          <w:color w:val="000000"/>
          <w:sz w:val="20"/>
          <w:szCs w:val="20"/>
        </w:rPr>
        <w:t>Κεφάλαιο 6</w:t>
      </w:r>
      <w:r w:rsidRPr="00DC3325">
        <w:rPr>
          <w:rFonts w:ascii="Verdana" w:hAnsi="Verdana" w:cs="Calibri"/>
          <w:bCs/>
          <w:color w:val="000000"/>
          <w:sz w:val="20"/>
          <w:szCs w:val="20"/>
        </w:rPr>
        <w:t xml:space="preserve">, η παρουσίαση των κριτηρίων επιλογής </w:t>
      </w:r>
      <w:r w:rsidR="00FF3F37" w:rsidRPr="00DC3325">
        <w:rPr>
          <w:rFonts w:ascii="Verdana" w:hAnsi="Verdana" w:cs="Calibri"/>
          <w:bCs/>
          <w:color w:val="000000"/>
          <w:sz w:val="20"/>
          <w:szCs w:val="20"/>
        </w:rPr>
        <w:t xml:space="preserve">(βαθμολόγησης) </w:t>
      </w:r>
      <w:r w:rsidRPr="00DC3325">
        <w:rPr>
          <w:rFonts w:ascii="Verdana" w:hAnsi="Verdana" w:cs="Calibri"/>
          <w:bCs/>
          <w:color w:val="000000"/>
          <w:sz w:val="20"/>
          <w:szCs w:val="20"/>
        </w:rPr>
        <w:t xml:space="preserve">των </w:t>
      </w:r>
      <w:r w:rsidR="00DD1037" w:rsidRPr="00DC3325">
        <w:rPr>
          <w:rFonts w:ascii="Verdana" w:hAnsi="Verdana" w:cs="Calibri"/>
          <w:bCs/>
          <w:color w:val="000000"/>
          <w:sz w:val="20"/>
          <w:szCs w:val="20"/>
        </w:rPr>
        <w:t xml:space="preserve">προτεινόμενων πράξεων στις </w:t>
      </w:r>
      <w:r w:rsidRPr="00DC3325">
        <w:rPr>
          <w:rFonts w:ascii="Verdana" w:hAnsi="Verdana" w:cs="Calibri"/>
          <w:bCs/>
          <w:color w:val="000000"/>
          <w:sz w:val="20"/>
          <w:szCs w:val="20"/>
        </w:rPr>
        <w:t>υποδράσε</w:t>
      </w:r>
      <w:r w:rsidR="00DD1037" w:rsidRPr="00DC3325">
        <w:rPr>
          <w:rFonts w:ascii="Verdana" w:hAnsi="Verdana" w:cs="Calibri"/>
          <w:bCs/>
          <w:color w:val="000000"/>
          <w:sz w:val="20"/>
          <w:szCs w:val="20"/>
        </w:rPr>
        <w:t>ις</w:t>
      </w:r>
      <w:r w:rsidR="00DD1037" w:rsidRPr="006D43AB">
        <w:rPr>
          <w:rFonts w:ascii="Verdana" w:hAnsi="Verdana" w:cs="Calibri"/>
          <w:bCs/>
          <w:color w:val="000000"/>
          <w:sz w:val="20"/>
          <w:szCs w:val="20"/>
        </w:rPr>
        <w:t xml:space="preserve"> </w:t>
      </w:r>
      <w:r w:rsidRPr="006D43AB">
        <w:rPr>
          <w:rFonts w:ascii="Verdana" w:hAnsi="Verdana" w:cs="Calibri"/>
          <w:bCs/>
          <w:color w:val="000000"/>
          <w:sz w:val="20"/>
          <w:szCs w:val="20"/>
        </w:rPr>
        <w:t>του ΤΠ, βάσει της παρούσας 1</w:t>
      </w:r>
      <w:r w:rsidRPr="006D43AB">
        <w:rPr>
          <w:rFonts w:ascii="Verdana" w:hAnsi="Verdana" w:cs="Calibri"/>
          <w:bCs/>
          <w:color w:val="000000"/>
          <w:sz w:val="20"/>
          <w:szCs w:val="20"/>
          <w:vertAlign w:val="superscript"/>
        </w:rPr>
        <w:t>ης</w:t>
      </w:r>
      <w:r w:rsidRPr="006D43AB">
        <w:rPr>
          <w:rFonts w:ascii="Verdana" w:hAnsi="Verdana" w:cs="Calibri"/>
          <w:bCs/>
          <w:color w:val="000000"/>
          <w:sz w:val="20"/>
          <w:szCs w:val="20"/>
        </w:rPr>
        <w:t xml:space="preserve"> πρόσκλησης και η </w:t>
      </w:r>
      <w:r w:rsidR="00DD1037" w:rsidRPr="006D43AB">
        <w:rPr>
          <w:rFonts w:ascii="Verdana" w:hAnsi="Verdana" w:cs="Calibri"/>
          <w:bCs/>
          <w:color w:val="000000"/>
          <w:sz w:val="20"/>
          <w:szCs w:val="20"/>
        </w:rPr>
        <w:t xml:space="preserve">αντιστοίχιση στα δικαιολογητικά που τεκμηριώνουν την πρόταση του δικαιούχου. </w:t>
      </w:r>
      <w:r w:rsidRPr="006D43AB">
        <w:rPr>
          <w:rFonts w:ascii="Verdana" w:hAnsi="Verdana" w:cs="Calibri"/>
          <w:bCs/>
          <w:color w:val="000000"/>
          <w:sz w:val="20"/>
          <w:szCs w:val="20"/>
        </w:rPr>
        <w:t xml:space="preserve"> </w:t>
      </w:r>
      <w:r w:rsidR="00DD1037" w:rsidRPr="006D43AB">
        <w:rPr>
          <w:rFonts w:ascii="Verdana" w:hAnsi="Verdana" w:cs="Calibri"/>
          <w:bCs/>
          <w:color w:val="000000"/>
          <w:sz w:val="20"/>
          <w:szCs w:val="20"/>
        </w:rPr>
        <w:t xml:space="preserve">Η παρουσίαση αυτή γίνεται με ανάλυση κριτηρίων επιλογής ανά υποδράση. </w:t>
      </w:r>
    </w:p>
    <w:p w14:paraId="5348A456" w14:textId="1C97143F" w:rsidR="005D2929" w:rsidRPr="006D43AB" w:rsidRDefault="005D2929" w:rsidP="008009E0">
      <w:pPr>
        <w:spacing w:before="120" w:after="120" w:line="240" w:lineRule="auto"/>
        <w:jc w:val="both"/>
        <w:rPr>
          <w:rFonts w:ascii="Verdana" w:hAnsi="Verdana" w:cs="Calibri"/>
          <w:bCs/>
          <w:color w:val="000000"/>
          <w:sz w:val="20"/>
          <w:szCs w:val="20"/>
        </w:rPr>
      </w:pPr>
      <w:r w:rsidRPr="006D43AB">
        <w:rPr>
          <w:rFonts w:ascii="Verdana" w:hAnsi="Verdana" w:cs="Calibri"/>
          <w:bCs/>
          <w:color w:val="000000"/>
          <w:sz w:val="20"/>
          <w:szCs w:val="20"/>
        </w:rPr>
        <w:t xml:space="preserve">Στη </w:t>
      </w:r>
      <w:r w:rsidRPr="00DC3325">
        <w:rPr>
          <w:rFonts w:ascii="Verdana" w:hAnsi="Verdana" w:cs="Calibri"/>
          <w:bCs/>
          <w:color w:val="000000"/>
          <w:sz w:val="20"/>
          <w:szCs w:val="20"/>
        </w:rPr>
        <w:t xml:space="preserve">συνέχεια στο </w:t>
      </w:r>
      <w:r w:rsidRPr="00DC3325">
        <w:rPr>
          <w:rFonts w:ascii="Verdana" w:hAnsi="Verdana" w:cs="Calibri"/>
          <w:bCs/>
          <w:i/>
          <w:color w:val="000000"/>
          <w:sz w:val="20"/>
          <w:szCs w:val="20"/>
        </w:rPr>
        <w:t xml:space="preserve">Κεφάλαιο </w:t>
      </w:r>
      <w:r w:rsidR="004C6303" w:rsidRPr="00DC3325">
        <w:rPr>
          <w:rFonts w:ascii="Verdana" w:hAnsi="Verdana" w:cs="Calibri"/>
          <w:bCs/>
          <w:i/>
          <w:color w:val="000000"/>
          <w:sz w:val="20"/>
          <w:szCs w:val="20"/>
        </w:rPr>
        <w:t>7</w:t>
      </w:r>
      <w:r w:rsidRPr="00DC3325">
        <w:rPr>
          <w:rFonts w:ascii="Verdana" w:hAnsi="Verdana" w:cs="Calibri"/>
          <w:bCs/>
          <w:color w:val="000000"/>
          <w:sz w:val="20"/>
          <w:szCs w:val="20"/>
        </w:rPr>
        <w:t xml:space="preserve"> </w:t>
      </w:r>
      <w:r w:rsidR="00093D03" w:rsidRPr="00DC3325">
        <w:rPr>
          <w:rFonts w:ascii="Verdana" w:hAnsi="Verdana" w:cs="Calibri"/>
          <w:bCs/>
          <w:color w:val="000000"/>
          <w:sz w:val="20"/>
          <w:szCs w:val="20"/>
        </w:rPr>
        <w:t xml:space="preserve"> αναλύονται διευκρινήσεις επί των κριτηρίων επιλογής πράξεων και η συσχέτισή τους</w:t>
      </w:r>
      <w:r w:rsidR="00093D03" w:rsidRPr="006D43AB">
        <w:rPr>
          <w:rFonts w:ascii="Verdana" w:hAnsi="Verdana" w:cs="Calibri"/>
          <w:bCs/>
          <w:color w:val="000000"/>
          <w:sz w:val="20"/>
          <w:szCs w:val="20"/>
        </w:rPr>
        <w:t xml:space="preserve"> με την </w:t>
      </w:r>
      <w:r w:rsidRPr="006D43AB">
        <w:rPr>
          <w:rFonts w:ascii="Verdana" w:hAnsi="Verdana" w:cs="Calibri"/>
          <w:bCs/>
          <w:color w:val="000000"/>
          <w:sz w:val="20"/>
          <w:szCs w:val="20"/>
        </w:rPr>
        <w:t xml:space="preserve"> Στρατηγική Τοπικής Ανάπτυξης του Τοπικού Προγράμματος </w:t>
      </w:r>
      <w:r w:rsidRPr="006D43AB">
        <w:rPr>
          <w:rFonts w:ascii="Verdana" w:hAnsi="Verdana" w:cs="Calibri"/>
          <w:bCs/>
          <w:color w:val="000000"/>
          <w:sz w:val="20"/>
          <w:szCs w:val="20"/>
          <w:lang w:val="en-US"/>
        </w:rPr>
        <w:t>CLLD</w:t>
      </w:r>
      <w:r w:rsidRPr="006D43AB">
        <w:rPr>
          <w:rFonts w:ascii="Verdana" w:hAnsi="Verdana" w:cs="Calibri"/>
          <w:bCs/>
          <w:color w:val="000000"/>
          <w:sz w:val="20"/>
          <w:szCs w:val="20"/>
        </w:rPr>
        <w:t xml:space="preserve">/ </w:t>
      </w:r>
      <w:r w:rsidRPr="006D43AB">
        <w:rPr>
          <w:rFonts w:ascii="Verdana" w:hAnsi="Verdana" w:cs="Calibri"/>
          <w:bCs/>
          <w:color w:val="000000"/>
          <w:sz w:val="20"/>
          <w:szCs w:val="20"/>
          <w:lang w:val="en-US"/>
        </w:rPr>
        <w:t>LEADER</w:t>
      </w:r>
      <w:r w:rsidRPr="006D43AB">
        <w:rPr>
          <w:rFonts w:ascii="Verdana" w:hAnsi="Verdana" w:cs="Calibri"/>
          <w:bCs/>
          <w:color w:val="000000"/>
          <w:sz w:val="20"/>
          <w:szCs w:val="20"/>
        </w:rPr>
        <w:t xml:space="preserve"> 2014 – 2020 «Πολιτισμός και περιβάλλον “Εν Πλω”», σύμφωνα με την οποία αξιολογείται η σκοπιμότητα της εκάστοτε πράξης και η συσχέτισή της με την αναπτυξιακή στρατηγική. </w:t>
      </w:r>
    </w:p>
    <w:p w14:paraId="5AF5B8E7" w14:textId="26E7470F" w:rsidR="00406859" w:rsidRPr="006D43AB" w:rsidRDefault="00406859" w:rsidP="008009E0">
      <w:pPr>
        <w:spacing w:before="120" w:after="120" w:line="240" w:lineRule="auto"/>
        <w:jc w:val="both"/>
        <w:rPr>
          <w:rFonts w:ascii="Verdana" w:eastAsia="Times New Roman" w:hAnsi="Verdana" w:cs="Times New Roman"/>
          <w:sz w:val="20"/>
          <w:szCs w:val="20"/>
        </w:rPr>
      </w:pPr>
      <w:r w:rsidRPr="006D43AB">
        <w:rPr>
          <w:rFonts w:ascii="Verdana" w:hAnsi="Verdana" w:cs="Calibri"/>
          <w:bCs/>
          <w:color w:val="000000"/>
          <w:sz w:val="20"/>
          <w:szCs w:val="20"/>
        </w:rPr>
        <w:t xml:space="preserve">Στο </w:t>
      </w:r>
      <w:r w:rsidRPr="006D43AB">
        <w:rPr>
          <w:rFonts w:ascii="Verdana" w:hAnsi="Verdana" w:cs="Calibri"/>
          <w:bCs/>
          <w:i/>
          <w:color w:val="000000"/>
          <w:sz w:val="20"/>
          <w:szCs w:val="20"/>
        </w:rPr>
        <w:t>Κεφάλαιο</w:t>
      </w:r>
      <w:r w:rsidRPr="006D43AB">
        <w:rPr>
          <w:rFonts w:ascii="Verdana" w:hAnsi="Verdana" w:cs="Calibri"/>
          <w:bCs/>
          <w:color w:val="000000"/>
          <w:sz w:val="20"/>
          <w:szCs w:val="20"/>
        </w:rPr>
        <w:t xml:space="preserve"> 8 παρουσιάζονται οι στόχοι του τοπικού προγράμματος </w:t>
      </w:r>
      <w:r w:rsidRPr="006D43AB">
        <w:rPr>
          <w:rFonts w:ascii="Verdana" w:eastAsia="Times New Roman" w:hAnsi="Verdana" w:cs="Times New Roman"/>
          <w:sz w:val="20"/>
          <w:szCs w:val="20"/>
        </w:rPr>
        <w:t xml:space="preserve">και η στρατηγική που υιοθετείται για την επίτευξη αυτών στην περιοχή παρέμβασης των Νήσων Αττικής, στο πλαίσιο εφαρμογής του Μέτρου 19 «Στήριξη για Τοπική Ανάπτυξη μέσω του LEADER (ΤΑΠΤοΚ - Τοπική Ανάπτυξη με Πρωτοβουλία Τοπικών Κοινοτήτων)» του ΠΑΑ 2014-2020 και της Προτεραιότητας 4 «Αύξηση της Απασχόλησης και της Εδαφικής Συνοχής» του </w:t>
      </w:r>
      <w:proofErr w:type="spellStart"/>
      <w:r w:rsidRPr="006D43AB">
        <w:rPr>
          <w:rFonts w:ascii="Verdana" w:eastAsia="Times New Roman" w:hAnsi="Verdana" w:cs="Times New Roman"/>
          <w:sz w:val="20"/>
          <w:szCs w:val="20"/>
        </w:rPr>
        <w:t>ΕΠΑλΘ</w:t>
      </w:r>
      <w:proofErr w:type="spellEnd"/>
      <w:r w:rsidRPr="006D43AB">
        <w:rPr>
          <w:rFonts w:ascii="Verdana" w:eastAsia="Times New Roman" w:hAnsi="Verdana" w:cs="Times New Roman"/>
          <w:sz w:val="20"/>
          <w:szCs w:val="20"/>
        </w:rPr>
        <w:t xml:space="preserve"> 2014-2020.</w:t>
      </w:r>
    </w:p>
    <w:p w14:paraId="53D9464B" w14:textId="3A26CBDC" w:rsidR="00CE0443" w:rsidRPr="006D43AB" w:rsidRDefault="002237E0" w:rsidP="008009E0">
      <w:pPr>
        <w:spacing w:before="120" w:after="120" w:line="240" w:lineRule="auto"/>
        <w:jc w:val="both"/>
        <w:rPr>
          <w:rFonts w:ascii="Verdana" w:eastAsia="Times New Roman" w:hAnsi="Verdana" w:cs="Times New Roman"/>
          <w:sz w:val="20"/>
          <w:szCs w:val="20"/>
        </w:rPr>
      </w:pPr>
      <w:r w:rsidRPr="006D43AB">
        <w:rPr>
          <w:rFonts w:ascii="Verdana" w:eastAsia="Times New Roman" w:hAnsi="Verdana" w:cs="Times New Roman"/>
          <w:sz w:val="20"/>
          <w:szCs w:val="20"/>
        </w:rPr>
        <w:t xml:space="preserve">Στο </w:t>
      </w:r>
      <w:r w:rsidRPr="006D43AB">
        <w:rPr>
          <w:rFonts w:ascii="Verdana" w:eastAsia="Times New Roman" w:hAnsi="Verdana" w:cs="Times New Roman"/>
          <w:i/>
          <w:sz w:val="20"/>
          <w:szCs w:val="20"/>
        </w:rPr>
        <w:t>Κεφάλαιο</w:t>
      </w:r>
      <w:r w:rsidRPr="006D43AB">
        <w:rPr>
          <w:rFonts w:ascii="Verdana" w:eastAsia="Times New Roman" w:hAnsi="Verdana" w:cs="Times New Roman"/>
          <w:sz w:val="20"/>
          <w:szCs w:val="20"/>
        </w:rPr>
        <w:t xml:space="preserve"> 9 περιγράφονται αναλυτικά  τα απαιτούμενα </w:t>
      </w:r>
      <w:r w:rsidR="00336F79" w:rsidRPr="006D43AB">
        <w:rPr>
          <w:rFonts w:ascii="Verdana" w:eastAsia="Times New Roman" w:hAnsi="Verdana" w:cs="Times New Roman"/>
          <w:sz w:val="20"/>
          <w:szCs w:val="20"/>
        </w:rPr>
        <w:t>Δ</w:t>
      </w:r>
      <w:r w:rsidRPr="006D43AB">
        <w:rPr>
          <w:rFonts w:ascii="Verdana" w:eastAsia="Times New Roman" w:hAnsi="Verdana" w:cs="Times New Roman"/>
          <w:sz w:val="20"/>
          <w:szCs w:val="20"/>
        </w:rPr>
        <w:t xml:space="preserve">ικαιολογητικά για την υποβολή των προτάσεων. </w:t>
      </w:r>
    </w:p>
    <w:p w14:paraId="124C86EA" w14:textId="7B08A44B" w:rsidR="00DC3325" w:rsidRDefault="009E5229" w:rsidP="00093D03">
      <w:pPr>
        <w:spacing w:before="120" w:after="120" w:line="240" w:lineRule="auto"/>
        <w:jc w:val="both"/>
        <w:rPr>
          <w:rFonts w:ascii="Verdana" w:eastAsia="Times New Roman" w:hAnsi="Verdana" w:cs="Times New Roman"/>
          <w:sz w:val="20"/>
          <w:szCs w:val="20"/>
        </w:rPr>
      </w:pPr>
      <w:r w:rsidRPr="006D43AB">
        <w:rPr>
          <w:rFonts w:ascii="Verdana" w:eastAsia="Times New Roman" w:hAnsi="Verdana" w:cs="Times New Roman"/>
          <w:sz w:val="20"/>
          <w:szCs w:val="20"/>
        </w:rPr>
        <w:t xml:space="preserve">Αναπόσπαστα μέρη της </w:t>
      </w:r>
      <w:r w:rsidR="00030817">
        <w:rPr>
          <w:rFonts w:ascii="Verdana" w:eastAsia="Times New Roman" w:hAnsi="Verdana" w:cs="Times New Roman"/>
          <w:sz w:val="20"/>
          <w:szCs w:val="20"/>
        </w:rPr>
        <w:t>2</w:t>
      </w:r>
      <w:r w:rsidR="00030817" w:rsidRPr="006D43AB">
        <w:rPr>
          <w:rFonts w:ascii="Verdana" w:eastAsia="Times New Roman" w:hAnsi="Verdana" w:cs="Times New Roman"/>
          <w:sz w:val="20"/>
          <w:szCs w:val="20"/>
          <w:vertAlign w:val="superscript"/>
        </w:rPr>
        <w:t>ης</w:t>
      </w:r>
      <w:r w:rsidR="00030817" w:rsidRPr="006D43AB">
        <w:rPr>
          <w:rFonts w:ascii="Verdana" w:eastAsia="Times New Roman" w:hAnsi="Verdana" w:cs="Times New Roman"/>
          <w:sz w:val="20"/>
          <w:szCs w:val="20"/>
        </w:rPr>
        <w:t xml:space="preserve"> </w:t>
      </w:r>
      <w:r w:rsidR="00093D03" w:rsidRPr="006D43AB">
        <w:rPr>
          <w:rFonts w:ascii="Verdana" w:eastAsia="Times New Roman" w:hAnsi="Verdana" w:cs="Times New Roman"/>
          <w:sz w:val="20"/>
          <w:szCs w:val="20"/>
        </w:rPr>
        <w:t>Πρόσκλησης, όπως παρουσιάζονται και στον παρόντα Οδηγό Επιλεξιμότητας Επιλογής (Παράρτημα ΙΙ</w:t>
      </w:r>
      <w:r w:rsidR="00A3611B" w:rsidRPr="006D43AB">
        <w:rPr>
          <w:rFonts w:ascii="Verdana" w:eastAsia="Times New Roman" w:hAnsi="Verdana" w:cs="Times New Roman"/>
          <w:sz w:val="20"/>
          <w:szCs w:val="20"/>
        </w:rPr>
        <w:t>.2</w:t>
      </w:r>
      <w:r w:rsidR="00093D03" w:rsidRPr="006D43AB">
        <w:rPr>
          <w:rFonts w:ascii="Verdana" w:eastAsia="Times New Roman" w:hAnsi="Verdana" w:cs="Times New Roman"/>
          <w:sz w:val="20"/>
          <w:szCs w:val="20"/>
        </w:rPr>
        <w:t xml:space="preserve">) και </w:t>
      </w:r>
      <w:r w:rsidR="00A3611B" w:rsidRPr="006D43AB">
        <w:rPr>
          <w:rFonts w:ascii="Verdana" w:eastAsia="Times New Roman" w:hAnsi="Verdana" w:cs="Times New Roman"/>
          <w:sz w:val="20"/>
          <w:szCs w:val="20"/>
        </w:rPr>
        <w:t>σ</w:t>
      </w:r>
      <w:r w:rsidR="00093D03" w:rsidRPr="006D43AB">
        <w:rPr>
          <w:rFonts w:ascii="Verdana" w:eastAsia="Times New Roman" w:hAnsi="Verdana" w:cs="Times New Roman"/>
          <w:sz w:val="20"/>
          <w:szCs w:val="20"/>
        </w:rPr>
        <w:t>τ</w:t>
      </w:r>
      <w:r w:rsidRPr="006D43AB">
        <w:rPr>
          <w:rFonts w:ascii="Verdana" w:eastAsia="Times New Roman" w:hAnsi="Verdana" w:cs="Times New Roman"/>
          <w:sz w:val="20"/>
          <w:szCs w:val="20"/>
        </w:rPr>
        <w:t xml:space="preserve">α Παραρτήματα </w:t>
      </w:r>
      <w:r w:rsidRPr="006D43AB">
        <w:rPr>
          <w:rFonts w:ascii="Verdana" w:eastAsia="Times New Roman" w:hAnsi="Verdana" w:cs="Times New Roman"/>
          <w:sz w:val="20"/>
          <w:szCs w:val="20"/>
          <w:lang w:val="en-US"/>
        </w:rPr>
        <w:t>I</w:t>
      </w:r>
      <w:r w:rsidRPr="006D43AB">
        <w:rPr>
          <w:rFonts w:ascii="Verdana" w:eastAsia="Times New Roman" w:hAnsi="Verdana" w:cs="Times New Roman"/>
          <w:sz w:val="20"/>
          <w:szCs w:val="20"/>
        </w:rPr>
        <w:t xml:space="preserve">, </w:t>
      </w:r>
      <w:r w:rsidRPr="006D43AB">
        <w:rPr>
          <w:rFonts w:ascii="Verdana" w:eastAsia="Times New Roman" w:hAnsi="Verdana" w:cs="Times New Roman"/>
          <w:sz w:val="20"/>
          <w:szCs w:val="20"/>
          <w:lang w:val="en-US"/>
        </w:rPr>
        <w:t>III</w:t>
      </w:r>
      <w:r w:rsidRPr="006D43AB">
        <w:rPr>
          <w:rFonts w:ascii="Verdana" w:eastAsia="Times New Roman" w:hAnsi="Verdana" w:cs="Times New Roman"/>
          <w:sz w:val="20"/>
          <w:szCs w:val="20"/>
        </w:rPr>
        <w:t xml:space="preserve">, </w:t>
      </w:r>
      <w:r w:rsidRPr="006D43AB">
        <w:rPr>
          <w:rFonts w:ascii="Verdana" w:eastAsia="Times New Roman" w:hAnsi="Verdana" w:cs="Times New Roman"/>
          <w:sz w:val="20"/>
          <w:szCs w:val="20"/>
          <w:lang w:val="en-US"/>
        </w:rPr>
        <w:t>IV</w:t>
      </w:r>
      <w:r w:rsidRPr="006D43AB">
        <w:rPr>
          <w:rFonts w:ascii="Verdana" w:eastAsia="Times New Roman" w:hAnsi="Verdana" w:cs="Times New Roman"/>
          <w:sz w:val="20"/>
          <w:szCs w:val="20"/>
        </w:rPr>
        <w:t xml:space="preserve">, </w:t>
      </w:r>
      <w:r w:rsidRPr="006D43AB">
        <w:rPr>
          <w:rFonts w:ascii="Verdana" w:eastAsia="Times New Roman" w:hAnsi="Verdana" w:cs="Times New Roman"/>
          <w:sz w:val="20"/>
          <w:szCs w:val="20"/>
          <w:lang w:val="en-US"/>
        </w:rPr>
        <w:t>V</w:t>
      </w:r>
      <w:r w:rsidRPr="006D43AB">
        <w:rPr>
          <w:rFonts w:ascii="Verdana" w:eastAsia="Times New Roman" w:hAnsi="Verdana" w:cs="Times New Roman"/>
          <w:sz w:val="20"/>
          <w:szCs w:val="20"/>
        </w:rPr>
        <w:t xml:space="preserve">, </w:t>
      </w:r>
      <w:r w:rsidRPr="006D43AB">
        <w:rPr>
          <w:rFonts w:ascii="Verdana" w:eastAsia="Times New Roman" w:hAnsi="Verdana" w:cs="Times New Roman"/>
          <w:sz w:val="20"/>
          <w:szCs w:val="20"/>
          <w:lang w:val="en-US"/>
        </w:rPr>
        <w:t>VI</w:t>
      </w:r>
      <w:r w:rsidRPr="006D43AB">
        <w:rPr>
          <w:rFonts w:ascii="Verdana" w:eastAsia="Times New Roman" w:hAnsi="Verdana" w:cs="Times New Roman"/>
          <w:sz w:val="20"/>
          <w:szCs w:val="20"/>
        </w:rPr>
        <w:t xml:space="preserve"> και </w:t>
      </w:r>
      <w:r w:rsidRPr="006D43AB">
        <w:rPr>
          <w:rFonts w:ascii="Verdana" w:eastAsia="Times New Roman" w:hAnsi="Verdana" w:cs="Times New Roman"/>
          <w:sz w:val="20"/>
          <w:szCs w:val="20"/>
          <w:lang w:val="en-US"/>
        </w:rPr>
        <w:t>VII</w:t>
      </w:r>
      <w:r w:rsidRPr="006D43AB">
        <w:rPr>
          <w:rFonts w:ascii="Verdana" w:eastAsia="Times New Roman" w:hAnsi="Verdana" w:cs="Times New Roman"/>
          <w:sz w:val="20"/>
          <w:szCs w:val="20"/>
        </w:rPr>
        <w:t xml:space="preserve">. </w:t>
      </w:r>
      <w:r w:rsidR="00093D03" w:rsidRPr="006D43AB">
        <w:rPr>
          <w:rFonts w:ascii="Verdana" w:eastAsia="Times New Roman" w:hAnsi="Verdana" w:cs="Times New Roman"/>
          <w:sz w:val="20"/>
          <w:szCs w:val="20"/>
        </w:rPr>
        <w:t xml:space="preserve">Τα Παραρτήματα έχουν ως εξής: </w:t>
      </w:r>
    </w:p>
    <w:p w14:paraId="0FABA1E9" w14:textId="77777777" w:rsidR="00DC3325" w:rsidRDefault="00DC3325">
      <w:pPr>
        <w:rPr>
          <w:rFonts w:ascii="Verdana" w:eastAsia="Times New Roman" w:hAnsi="Verdana" w:cs="Times New Roman"/>
          <w:sz w:val="20"/>
          <w:szCs w:val="20"/>
        </w:rPr>
      </w:pPr>
      <w:r>
        <w:rPr>
          <w:rFonts w:ascii="Verdana" w:eastAsia="Times New Roman" w:hAnsi="Verdana" w:cs="Times New Roman"/>
          <w:sz w:val="20"/>
          <w:szCs w:val="20"/>
        </w:rPr>
        <w:br w:type="page"/>
      </w:r>
    </w:p>
    <w:p w14:paraId="4BBF6679" w14:textId="77777777" w:rsidR="00314E55" w:rsidRPr="00DC3325" w:rsidRDefault="00314E55" w:rsidP="00D465E2">
      <w:pPr>
        <w:pStyle w:val="1"/>
        <w:spacing w:before="120" w:after="120" w:line="240" w:lineRule="auto"/>
        <w:jc w:val="center"/>
        <w:rPr>
          <w:rFonts w:ascii="Verdana" w:hAnsi="Verdana"/>
          <w:b/>
          <w:sz w:val="22"/>
          <w:szCs w:val="22"/>
          <w:u w:val="single"/>
        </w:rPr>
      </w:pPr>
      <w:bookmarkStart w:id="4" w:name="_Toc526167736"/>
      <w:bookmarkStart w:id="5" w:name="_Toc29561811"/>
      <w:r w:rsidRPr="00DC3325">
        <w:rPr>
          <w:rFonts w:ascii="Verdana" w:hAnsi="Verdana"/>
          <w:b/>
          <w:sz w:val="22"/>
          <w:szCs w:val="22"/>
          <w:u w:val="single"/>
        </w:rPr>
        <w:lastRenderedPageBreak/>
        <w:t>ΠΑΡΑΡΤΗΜΑΤΑ</w:t>
      </w:r>
      <w:bookmarkEnd w:id="4"/>
      <w:bookmarkEnd w:id="5"/>
    </w:p>
    <w:p w14:paraId="08CAFA5D" w14:textId="77777777" w:rsidR="00314E55" w:rsidRPr="00DC3325" w:rsidRDefault="00314E55" w:rsidP="00D465E2">
      <w:pPr>
        <w:pStyle w:val="2"/>
        <w:spacing w:before="120" w:after="120" w:line="240" w:lineRule="auto"/>
        <w:rPr>
          <w:rFonts w:ascii="Verdana" w:hAnsi="Verdana"/>
          <w:b/>
          <w:sz w:val="20"/>
          <w:szCs w:val="20"/>
          <w:u w:val="single"/>
        </w:rPr>
      </w:pPr>
      <w:bookmarkStart w:id="6" w:name="_Toc526167737"/>
      <w:bookmarkStart w:id="7" w:name="_Toc29561812"/>
      <w:r w:rsidRPr="00DC3325">
        <w:rPr>
          <w:rFonts w:ascii="Verdana" w:hAnsi="Verdana"/>
          <w:b/>
          <w:sz w:val="20"/>
          <w:szCs w:val="20"/>
          <w:u w:val="single"/>
        </w:rPr>
        <w:t>ΠΑΡΑΡΤΗΜΑ Ι:</w:t>
      </w:r>
      <w:bookmarkEnd w:id="6"/>
      <w:bookmarkEnd w:id="7"/>
      <w:r w:rsidRPr="00DC3325">
        <w:rPr>
          <w:rFonts w:ascii="Verdana" w:hAnsi="Verdana"/>
          <w:b/>
          <w:sz w:val="20"/>
          <w:szCs w:val="20"/>
          <w:u w:val="single"/>
        </w:rPr>
        <w:t xml:space="preserve"> </w:t>
      </w:r>
    </w:p>
    <w:p w14:paraId="6DF3836B" w14:textId="40C69A7C" w:rsidR="00314E55" w:rsidRPr="006D43AB" w:rsidRDefault="00314E55" w:rsidP="00093D03">
      <w:pPr>
        <w:pStyle w:val="a3"/>
        <w:numPr>
          <w:ilvl w:val="0"/>
          <w:numId w:val="48"/>
        </w:numPr>
        <w:spacing w:before="120" w:after="120" w:line="240" w:lineRule="auto"/>
        <w:jc w:val="both"/>
        <w:rPr>
          <w:rFonts w:ascii="Verdana" w:hAnsi="Verdana" w:cstheme="minorHAnsi"/>
          <w:sz w:val="20"/>
          <w:szCs w:val="20"/>
        </w:rPr>
      </w:pPr>
      <w:r w:rsidRPr="006D43AB">
        <w:rPr>
          <w:rFonts w:ascii="Verdana" w:hAnsi="Verdana" w:cstheme="minorHAnsi"/>
          <w:sz w:val="20"/>
          <w:szCs w:val="20"/>
        </w:rPr>
        <w:t xml:space="preserve">Υπόδειγμα </w:t>
      </w:r>
      <w:r w:rsidR="000B1219" w:rsidRPr="006D43AB">
        <w:rPr>
          <w:rFonts w:ascii="Verdana" w:hAnsi="Verdana" w:cstheme="minorHAnsi"/>
          <w:sz w:val="20"/>
          <w:szCs w:val="20"/>
        </w:rPr>
        <w:t>Α</w:t>
      </w:r>
      <w:r w:rsidRPr="006D43AB">
        <w:rPr>
          <w:rFonts w:ascii="Verdana" w:hAnsi="Verdana" w:cstheme="minorHAnsi"/>
          <w:sz w:val="20"/>
          <w:szCs w:val="20"/>
        </w:rPr>
        <w:t xml:space="preserve">ίτησης </w:t>
      </w:r>
      <w:r w:rsidR="000B1219" w:rsidRPr="006D43AB">
        <w:rPr>
          <w:rFonts w:ascii="Verdana" w:hAnsi="Verdana" w:cstheme="minorHAnsi"/>
          <w:sz w:val="20"/>
          <w:szCs w:val="20"/>
        </w:rPr>
        <w:t>Σ</w:t>
      </w:r>
      <w:r w:rsidRPr="006D43AB">
        <w:rPr>
          <w:rFonts w:ascii="Verdana" w:hAnsi="Verdana" w:cstheme="minorHAnsi"/>
          <w:sz w:val="20"/>
          <w:szCs w:val="20"/>
        </w:rPr>
        <w:t>τήριξης</w:t>
      </w:r>
    </w:p>
    <w:p w14:paraId="3205A492" w14:textId="014F78FC" w:rsidR="00314E55" w:rsidRPr="006D43AB" w:rsidRDefault="000B1219">
      <w:pPr>
        <w:pStyle w:val="a3"/>
        <w:numPr>
          <w:ilvl w:val="0"/>
          <w:numId w:val="48"/>
        </w:numPr>
        <w:spacing w:before="120" w:after="120" w:line="240" w:lineRule="auto"/>
        <w:jc w:val="both"/>
        <w:rPr>
          <w:rFonts w:ascii="Verdana" w:hAnsi="Verdana" w:cstheme="minorHAnsi"/>
          <w:sz w:val="20"/>
          <w:szCs w:val="20"/>
        </w:rPr>
      </w:pPr>
      <w:r w:rsidRPr="006D43AB">
        <w:rPr>
          <w:rFonts w:ascii="Verdana" w:hAnsi="Verdana" w:cstheme="minorHAnsi"/>
          <w:sz w:val="20"/>
          <w:szCs w:val="20"/>
        </w:rPr>
        <w:t>Αίτηση Σ</w:t>
      </w:r>
      <w:r w:rsidR="00314E55" w:rsidRPr="006D43AB">
        <w:rPr>
          <w:rFonts w:ascii="Verdana" w:hAnsi="Verdana" w:cstheme="minorHAnsi"/>
          <w:sz w:val="20"/>
          <w:szCs w:val="20"/>
        </w:rPr>
        <w:t>τήριξης</w:t>
      </w:r>
      <w:r w:rsidR="00A3611B" w:rsidRPr="006D43AB">
        <w:rPr>
          <w:rFonts w:ascii="Verdana" w:hAnsi="Verdana" w:cstheme="minorHAnsi"/>
          <w:sz w:val="20"/>
          <w:szCs w:val="20"/>
        </w:rPr>
        <w:t xml:space="preserve"> -</w:t>
      </w:r>
      <w:r w:rsidR="00314E55" w:rsidRPr="006D43AB">
        <w:rPr>
          <w:rFonts w:ascii="Verdana" w:hAnsi="Verdana" w:cstheme="minorHAnsi"/>
          <w:sz w:val="20"/>
          <w:szCs w:val="20"/>
        </w:rPr>
        <w:t xml:space="preserve"> Συμπληρωματικά Στοιχεία</w:t>
      </w:r>
    </w:p>
    <w:p w14:paraId="1D8742E4" w14:textId="75028F69" w:rsidR="00314E55" w:rsidRPr="006D43AB" w:rsidRDefault="00314E55">
      <w:pPr>
        <w:pStyle w:val="a3"/>
        <w:numPr>
          <w:ilvl w:val="0"/>
          <w:numId w:val="48"/>
        </w:numPr>
        <w:spacing w:before="120" w:after="120" w:line="240" w:lineRule="auto"/>
        <w:jc w:val="both"/>
        <w:rPr>
          <w:rFonts w:ascii="Verdana" w:hAnsi="Verdana" w:cstheme="minorHAnsi"/>
          <w:sz w:val="20"/>
          <w:szCs w:val="20"/>
        </w:rPr>
      </w:pPr>
      <w:r w:rsidRPr="006D43AB">
        <w:rPr>
          <w:rFonts w:ascii="Verdana" w:hAnsi="Verdana" w:cstheme="minorHAnsi"/>
          <w:sz w:val="20"/>
          <w:szCs w:val="20"/>
        </w:rPr>
        <w:t xml:space="preserve">Κριτήρια Επιλεξιμότητας – </w:t>
      </w:r>
      <w:r w:rsidR="00A3611B" w:rsidRPr="006D43AB">
        <w:rPr>
          <w:rFonts w:ascii="Verdana" w:hAnsi="Verdana" w:cstheme="minorHAnsi"/>
          <w:sz w:val="20"/>
          <w:szCs w:val="20"/>
        </w:rPr>
        <w:t>Δ</w:t>
      </w:r>
      <w:r w:rsidRPr="006D43AB">
        <w:rPr>
          <w:rFonts w:ascii="Verdana" w:hAnsi="Verdana" w:cstheme="minorHAnsi"/>
          <w:sz w:val="20"/>
          <w:szCs w:val="20"/>
        </w:rPr>
        <w:t>ικαιολογητικά</w:t>
      </w:r>
    </w:p>
    <w:p w14:paraId="691DF41A" w14:textId="2B97A00D" w:rsidR="00314E55" w:rsidRPr="006D43AB" w:rsidRDefault="00314E55">
      <w:pPr>
        <w:pStyle w:val="a3"/>
        <w:numPr>
          <w:ilvl w:val="0"/>
          <w:numId w:val="48"/>
        </w:numPr>
        <w:spacing w:before="120" w:after="120" w:line="240" w:lineRule="auto"/>
        <w:jc w:val="both"/>
        <w:rPr>
          <w:rFonts w:ascii="Verdana" w:hAnsi="Verdana" w:cstheme="minorHAnsi"/>
          <w:sz w:val="20"/>
          <w:szCs w:val="20"/>
        </w:rPr>
      </w:pPr>
      <w:r w:rsidRPr="006D43AB">
        <w:rPr>
          <w:rFonts w:ascii="Verdana" w:hAnsi="Verdana" w:cstheme="minorHAnsi"/>
          <w:sz w:val="20"/>
          <w:szCs w:val="20"/>
        </w:rPr>
        <w:t>Κρι</w:t>
      </w:r>
      <w:r w:rsidR="00093D03" w:rsidRPr="006D43AB">
        <w:rPr>
          <w:rFonts w:ascii="Verdana" w:hAnsi="Verdana" w:cstheme="minorHAnsi"/>
          <w:sz w:val="20"/>
          <w:szCs w:val="20"/>
        </w:rPr>
        <w:t xml:space="preserve">τήρια Επιλογής – </w:t>
      </w:r>
      <w:r w:rsidR="00A3611B" w:rsidRPr="006D43AB">
        <w:rPr>
          <w:rFonts w:ascii="Verdana" w:hAnsi="Verdana" w:cstheme="minorHAnsi"/>
          <w:sz w:val="20"/>
          <w:szCs w:val="20"/>
        </w:rPr>
        <w:t>Δ</w:t>
      </w:r>
      <w:r w:rsidR="00093D03" w:rsidRPr="006D43AB">
        <w:rPr>
          <w:rFonts w:ascii="Verdana" w:hAnsi="Verdana" w:cstheme="minorHAnsi"/>
          <w:sz w:val="20"/>
          <w:szCs w:val="20"/>
        </w:rPr>
        <w:t>ικαιολογητικά</w:t>
      </w:r>
    </w:p>
    <w:p w14:paraId="3D2A6A07" w14:textId="54869E3D" w:rsidR="00314E55" w:rsidRPr="006D43AB" w:rsidRDefault="00093D03">
      <w:pPr>
        <w:pStyle w:val="a3"/>
        <w:numPr>
          <w:ilvl w:val="0"/>
          <w:numId w:val="48"/>
        </w:numPr>
        <w:spacing w:before="120" w:after="120" w:line="240" w:lineRule="auto"/>
        <w:jc w:val="both"/>
        <w:rPr>
          <w:rFonts w:ascii="Verdana" w:hAnsi="Verdana" w:cstheme="minorHAnsi"/>
          <w:sz w:val="20"/>
          <w:szCs w:val="20"/>
        </w:rPr>
      </w:pPr>
      <w:r w:rsidRPr="006D43AB">
        <w:rPr>
          <w:rFonts w:ascii="Verdana" w:hAnsi="Verdana" w:cstheme="minorHAnsi"/>
          <w:sz w:val="20"/>
          <w:szCs w:val="20"/>
        </w:rPr>
        <w:t>Πίνακας Δικαιολογητικών</w:t>
      </w:r>
    </w:p>
    <w:p w14:paraId="1F326D8E" w14:textId="283FD84E" w:rsidR="00314E55" w:rsidRPr="006D43AB" w:rsidRDefault="00A3611B">
      <w:pPr>
        <w:pStyle w:val="a3"/>
        <w:numPr>
          <w:ilvl w:val="0"/>
          <w:numId w:val="48"/>
        </w:numPr>
        <w:tabs>
          <w:tab w:val="left" w:pos="426"/>
        </w:tabs>
        <w:spacing w:before="120" w:after="120" w:line="240" w:lineRule="auto"/>
        <w:jc w:val="both"/>
        <w:rPr>
          <w:rFonts w:ascii="Verdana" w:hAnsi="Verdana" w:cstheme="minorHAnsi"/>
          <w:sz w:val="20"/>
          <w:szCs w:val="20"/>
        </w:rPr>
      </w:pPr>
      <w:r w:rsidRPr="006D43AB">
        <w:rPr>
          <w:rFonts w:ascii="Verdana" w:hAnsi="Verdana" w:cstheme="minorHAnsi"/>
          <w:sz w:val="20"/>
          <w:szCs w:val="20"/>
        </w:rPr>
        <w:t>Υπόδειγμα Δ</w:t>
      </w:r>
      <w:r w:rsidR="00314E55" w:rsidRPr="006D43AB">
        <w:rPr>
          <w:rFonts w:ascii="Verdana" w:hAnsi="Verdana" w:cstheme="minorHAnsi"/>
          <w:sz w:val="20"/>
          <w:szCs w:val="20"/>
        </w:rPr>
        <w:t>ήλωσης ΜΜΕ</w:t>
      </w:r>
    </w:p>
    <w:p w14:paraId="6CA1A059" w14:textId="77777777" w:rsidR="00314E55" w:rsidRPr="006D43AB" w:rsidRDefault="00314E55">
      <w:pPr>
        <w:pStyle w:val="a3"/>
        <w:numPr>
          <w:ilvl w:val="0"/>
          <w:numId w:val="48"/>
        </w:numPr>
        <w:tabs>
          <w:tab w:val="left" w:pos="426"/>
        </w:tabs>
        <w:spacing w:before="120" w:after="120" w:line="240" w:lineRule="auto"/>
        <w:jc w:val="both"/>
        <w:rPr>
          <w:rFonts w:ascii="Verdana" w:hAnsi="Verdana" w:cstheme="minorHAnsi"/>
          <w:sz w:val="20"/>
          <w:szCs w:val="20"/>
        </w:rPr>
      </w:pPr>
      <w:r w:rsidRPr="006D43AB">
        <w:rPr>
          <w:rFonts w:ascii="Verdana" w:hAnsi="Verdana" w:cstheme="minorHAnsi"/>
          <w:sz w:val="20"/>
          <w:szCs w:val="20"/>
        </w:rPr>
        <w:t xml:space="preserve">Υπόδειγμα Δήλωσης </w:t>
      </w:r>
      <w:r w:rsidRPr="006D43AB">
        <w:rPr>
          <w:rFonts w:ascii="Verdana" w:hAnsi="Verdana" w:cstheme="minorHAnsi"/>
          <w:sz w:val="20"/>
          <w:szCs w:val="20"/>
          <w:lang w:val="en-US"/>
        </w:rPr>
        <w:t>de</w:t>
      </w:r>
      <w:r w:rsidRPr="006D43AB">
        <w:rPr>
          <w:rFonts w:ascii="Verdana" w:hAnsi="Verdana" w:cstheme="minorHAnsi"/>
          <w:sz w:val="20"/>
          <w:szCs w:val="20"/>
        </w:rPr>
        <w:t xml:space="preserve"> </w:t>
      </w:r>
      <w:r w:rsidRPr="006D43AB">
        <w:rPr>
          <w:rFonts w:ascii="Verdana" w:hAnsi="Verdana" w:cstheme="minorHAnsi"/>
          <w:sz w:val="20"/>
          <w:szCs w:val="20"/>
          <w:lang w:val="en-US"/>
        </w:rPr>
        <w:t>minimis</w:t>
      </w:r>
    </w:p>
    <w:p w14:paraId="580D73A7" w14:textId="77777777" w:rsidR="00314E55" w:rsidRPr="006D43AB" w:rsidRDefault="00314E55">
      <w:pPr>
        <w:pStyle w:val="a3"/>
        <w:numPr>
          <w:ilvl w:val="0"/>
          <w:numId w:val="48"/>
        </w:numPr>
        <w:tabs>
          <w:tab w:val="left" w:pos="426"/>
        </w:tabs>
        <w:spacing w:before="120" w:after="120" w:line="240" w:lineRule="auto"/>
        <w:jc w:val="both"/>
        <w:rPr>
          <w:rFonts w:ascii="Verdana" w:hAnsi="Verdana" w:cstheme="minorHAnsi"/>
          <w:sz w:val="20"/>
          <w:szCs w:val="20"/>
        </w:rPr>
      </w:pPr>
      <w:r w:rsidRPr="006D43AB">
        <w:rPr>
          <w:rFonts w:ascii="Verdana" w:hAnsi="Verdana" w:cstheme="minorHAnsi"/>
          <w:sz w:val="20"/>
          <w:szCs w:val="20"/>
        </w:rPr>
        <w:t>Υπεύθυνη Δήλωση Δικαιούχου</w:t>
      </w:r>
    </w:p>
    <w:p w14:paraId="171AC0E9" w14:textId="34CA9218" w:rsidR="00314E55" w:rsidRPr="006D43AB" w:rsidRDefault="00314E55">
      <w:pPr>
        <w:pStyle w:val="a3"/>
        <w:numPr>
          <w:ilvl w:val="0"/>
          <w:numId w:val="48"/>
        </w:numPr>
        <w:tabs>
          <w:tab w:val="left" w:pos="426"/>
        </w:tabs>
        <w:spacing w:before="120" w:after="120" w:line="240" w:lineRule="auto"/>
        <w:jc w:val="both"/>
        <w:rPr>
          <w:rFonts w:ascii="Verdana" w:hAnsi="Verdana" w:cstheme="minorHAnsi"/>
          <w:sz w:val="20"/>
          <w:szCs w:val="20"/>
        </w:rPr>
      </w:pPr>
      <w:r w:rsidRPr="006D43AB">
        <w:rPr>
          <w:rFonts w:ascii="Verdana" w:hAnsi="Verdana" w:cstheme="minorHAnsi"/>
          <w:sz w:val="20"/>
          <w:szCs w:val="20"/>
        </w:rPr>
        <w:t xml:space="preserve">Υπόδειγμα </w:t>
      </w:r>
      <w:r w:rsidR="00A3611B" w:rsidRPr="006D43AB">
        <w:rPr>
          <w:rFonts w:ascii="Verdana" w:hAnsi="Verdana" w:cstheme="minorHAnsi"/>
          <w:sz w:val="20"/>
          <w:szCs w:val="20"/>
        </w:rPr>
        <w:t xml:space="preserve">Υποβολή </w:t>
      </w:r>
      <w:r w:rsidRPr="006D43AB">
        <w:rPr>
          <w:rFonts w:ascii="Verdana" w:hAnsi="Verdana" w:cstheme="minorHAnsi"/>
          <w:sz w:val="20"/>
          <w:szCs w:val="20"/>
        </w:rPr>
        <w:t>Προσφυγής</w:t>
      </w:r>
    </w:p>
    <w:p w14:paraId="126FC661" w14:textId="79672B26" w:rsidR="00A3611B" w:rsidRDefault="00A3611B">
      <w:pPr>
        <w:pStyle w:val="a3"/>
        <w:numPr>
          <w:ilvl w:val="0"/>
          <w:numId w:val="48"/>
        </w:numPr>
        <w:tabs>
          <w:tab w:val="left" w:pos="426"/>
        </w:tabs>
        <w:spacing w:before="120" w:after="120" w:line="240" w:lineRule="auto"/>
        <w:jc w:val="both"/>
        <w:rPr>
          <w:rFonts w:ascii="Verdana" w:hAnsi="Verdana" w:cstheme="minorHAnsi"/>
          <w:sz w:val="20"/>
          <w:szCs w:val="20"/>
        </w:rPr>
      </w:pPr>
      <w:r w:rsidRPr="006D43AB">
        <w:rPr>
          <w:rFonts w:ascii="Verdana" w:hAnsi="Verdana" w:cstheme="minorHAnsi"/>
          <w:sz w:val="20"/>
          <w:szCs w:val="20"/>
        </w:rPr>
        <w:t>Νομική βάση Ιδιωτικών 19.2</w:t>
      </w:r>
    </w:p>
    <w:p w14:paraId="05EF5582" w14:textId="2F3549CB" w:rsidR="00B40E49" w:rsidRPr="006D43AB" w:rsidRDefault="00B40E49">
      <w:pPr>
        <w:pStyle w:val="a3"/>
        <w:numPr>
          <w:ilvl w:val="0"/>
          <w:numId w:val="48"/>
        </w:numPr>
        <w:tabs>
          <w:tab w:val="left" w:pos="426"/>
        </w:tabs>
        <w:spacing w:before="120" w:after="120" w:line="240" w:lineRule="auto"/>
        <w:jc w:val="both"/>
        <w:rPr>
          <w:rFonts w:ascii="Verdana" w:hAnsi="Verdana" w:cstheme="minorHAnsi"/>
          <w:sz w:val="20"/>
          <w:szCs w:val="20"/>
        </w:rPr>
      </w:pPr>
      <w:r>
        <w:rPr>
          <w:rFonts w:ascii="Verdana" w:hAnsi="Verdana" w:cstheme="minorHAnsi"/>
          <w:sz w:val="20"/>
          <w:szCs w:val="20"/>
        </w:rPr>
        <w:t xml:space="preserve">Αναλυτικός Προϋπολογισμός Πράξης </w:t>
      </w:r>
    </w:p>
    <w:p w14:paraId="32A944E1" w14:textId="77777777" w:rsidR="00314E55" w:rsidRPr="00DC3325" w:rsidRDefault="00314E55" w:rsidP="00D465E2">
      <w:pPr>
        <w:pStyle w:val="2"/>
        <w:spacing w:before="120" w:after="120" w:line="240" w:lineRule="auto"/>
        <w:rPr>
          <w:rFonts w:ascii="Verdana" w:hAnsi="Verdana"/>
          <w:b/>
          <w:sz w:val="20"/>
          <w:szCs w:val="20"/>
          <w:u w:val="single"/>
        </w:rPr>
      </w:pPr>
      <w:bookmarkStart w:id="8" w:name="_Toc526167738"/>
      <w:bookmarkStart w:id="9" w:name="_Toc29561813"/>
      <w:r w:rsidRPr="00DC3325">
        <w:rPr>
          <w:rFonts w:ascii="Verdana" w:hAnsi="Verdana"/>
          <w:b/>
          <w:sz w:val="20"/>
          <w:szCs w:val="20"/>
          <w:u w:val="single"/>
        </w:rPr>
        <w:t>ΠΑΡΑΡΤΗΜΑ ΙΙ:</w:t>
      </w:r>
      <w:bookmarkEnd w:id="8"/>
      <w:bookmarkEnd w:id="9"/>
      <w:r w:rsidRPr="00DC3325">
        <w:rPr>
          <w:rFonts w:ascii="Verdana" w:hAnsi="Verdana"/>
          <w:b/>
          <w:sz w:val="20"/>
          <w:szCs w:val="20"/>
          <w:u w:val="single"/>
        </w:rPr>
        <w:t xml:space="preserve"> </w:t>
      </w:r>
    </w:p>
    <w:p w14:paraId="22C445E1" w14:textId="77777777" w:rsidR="00314E55" w:rsidRPr="006D43AB" w:rsidRDefault="00314E55" w:rsidP="00093D03">
      <w:pPr>
        <w:pStyle w:val="a3"/>
        <w:numPr>
          <w:ilvl w:val="0"/>
          <w:numId w:val="49"/>
        </w:numPr>
        <w:spacing w:before="120" w:after="120" w:line="240" w:lineRule="auto"/>
        <w:jc w:val="both"/>
        <w:rPr>
          <w:rFonts w:ascii="Verdana" w:hAnsi="Verdana" w:cstheme="minorHAnsi"/>
          <w:sz w:val="20"/>
          <w:szCs w:val="20"/>
        </w:rPr>
      </w:pPr>
      <w:r w:rsidRPr="006D43AB">
        <w:rPr>
          <w:rFonts w:ascii="Verdana" w:hAnsi="Verdana" w:cstheme="minorHAnsi"/>
          <w:sz w:val="20"/>
          <w:szCs w:val="20"/>
        </w:rPr>
        <w:t xml:space="preserve">Υπόδειγμα Απόφασης Ένταξης. </w:t>
      </w:r>
    </w:p>
    <w:p w14:paraId="5EB98FEB" w14:textId="77777777" w:rsidR="00314E55" w:rsidRPr="006D43AB" w:rsidRDefault="00314E55">
      <w:pPr>
        <w:pStyle w:val="a3"/>
        <w:numPr>
          <w:ilvl w:val="0"/>
          <w:numId w:val="49"/>
        </w:numPr>
        <w:spacing w:before="120" w:after="120" w:line="240" w:lineRule="auto"/>
        <w:jc w:val="both"/>
        <w:rPr>
          <w:rFonts w:ascii="Verdana" w:hAnsi="Verdana" w:cstheme="minorHAnsi"/>
          <w:sz w:val="20"/>
          <w:szCs w:val="20"/>
        </w:rPr>
      </w:pPr>
      <w:r w:rsidRPr="006D43AB">
        <w:rPr>
          <w:rFonts w:ascii="Verdana" w:hAnsi="Verdana" w:cstheme="minorHAnsi"/>
          <w:sz w:val="20"/>
          <w:szCs w:val="20"/>
        </w:rPr>
        <w:t xml:space="preserve">Οδηγός Επιλεξιμότητας Επιλογής. </w:t>
      </w:r>
    </w:p>
    <w:p w14:paraId="0FD319A5" w14:textId="77777777" w:rsidR="00314E55" w:rsidRPr="006D43AB" w:rsidRDefault="00314E55">
      <w:pPr>
        <w:pStyle w:val="a3"/>
        <w:numPr>
          <w:ilvl w:val="0"/>
          <w:numId w:val="49"/>
        </w:numPr>
        <w:spacing w:before="120" w:after="120" w:line="240" w:lineRule="auto"/>
        <w:jc w:val="both"/>
        <w:rPr>
          <w:rFonts w:ascii="Verdana" w:hAnsi="Verdana" w:cstheme="minorHAnsi"/>
          <w:sz w:val="20"/>
          <w:szCs w:val="20"/>
        </w:rPr>
      </w:pPr>
      <w:r w:rsidRPr="006D43AB">
        <w:rPr>
          <w:rFonts w:ascii="Verdana" w:hAnsi="Verdana" w:cstheme="minorHAnsi"/>
          <w:sz w:val="20"/>
          <w:szCs w:val="20"/>
        </w:rPr>
        <w:t>Ορισμός ΜΜΕ</w:t>
      </w:r>
    </w:p>
    <w:p w14:paraId="308B784E" w14:textId="77777777" w:rsidR="00314E55" w:rsidRPr="006D43AB" w:rsidRDefault="00314E55">
      <w:pPr>
        <w:pStyle w:val="a3"/>
        <w:numPr>
          <w:ilvl w:val="0"/>
          <w:numId w:val="49"/>
        </w:numPr>
        <w:spacing w:before="120" w:after="120" w:line="240" w:lineRule="auto"/>
        <w:jc w:val="both"/>
        <w:rPr>
          <w:rFonts w:ascii="Verdana" w:hAnsi="Verdana" w:cstheme="minorHAnsi"/>
          <w:sz w:val="20"/>
          <w:szCs w:val="20"/>
        </w:rPr>
      </w:pPr>
      <w:r w:rsidRPr="006D43AB">
        <w:rPr>
          <w:rFonts w:ascii="Verdana" w:hAnsi="Verdana" w:cstheme="minorHAnsi"/>
          <w:sz w:val="20"/>
          <w:szCs w:val="20"/>
        </w:rPr>
        <w:t>Ορισμός Προβληματικής Επιχείρησης.</w:t>
      </w:r>
    </w:p>
    <w:p w14:paraId="71930600" w14:textId="77777777" w:rsidR="00314E55" w:rsidRPr="006D43AB" w:rsidRDefault="00314E55">
      <w:pPr>
        <w:pStyle w:val="a3"/>
        <w:numPr>
          <w:ilvl w:val="0"/>
          <w:numId w:val="49"/>
        </w:numPr>
        <w:spacing w:before="120" w:after="120" w:line="240" w:lineRule="auto"/>
        <w:jc w:val="both"/>
        <w:rPr>
          <w:rFonts w:ascii="Verdana" w:hAnsi="Verdana" w:cstheme="minorHAnsi"/>
          <w:sz w:val="20"/>
          <w:szCs w:val="20"/>
        </w:rPr>
      </w:pPr>
      <w:r w:rsidRPr="006D43AB">
        <w:rPr>
          <w:rFonts w:ascii="Verdana" w:hAnsi="Verdana" w:cstheme="minorHAnsi"/>
          <w:sz w:val="20"/>
          <w:szCs w:val="20"/>
        </w:rPr>
        <w:t>Υπόδειγμα Έκθεσης Αυτοψίας</w:t>
      </w:r>
    </w:p>
    <w:p w14:paraId="305A1AA6" w14:textId="77777777" w:rsidR="00314E55" w:rsidRPr="006D43AB" w:rsidRDefault="00314E55">
      <w:pPr>
        <w:pStyle w:val="a3"/>
        <w:numPr>
          <w:ilvl w:val="0"/>
          <w:numId w:val="49"/>
        </w:numPr>
        <w:spacing w:before="120" w:after="120" w:line="240" w:lineRule="auto"/>
        <w:jc w:val="both"/>
        <w:rPr>
          <w:rFonts w:ascii="Verdana" w:hAnsi="Verdana" w:cstheme="minorHAnsi"/>
          <w:sz w:val="20"/>
          <w:szCs w:val="20"/>
        </w:rPr>
      </w:pPr>
      <w:r w:rsidRPr="006D43AB">
        <w:rPr>
          <w:rFonts w:ascii="Verdana" w:hAnsi="Verdana" w:cstheme="minorHAnsi"/>
          <w:sz w:val="20"/>
          <w:szCs w:val="20"/>
        </w:rPr>
        <w:t>Υπόδειγμα Πίνακα Αποτελεσμάτων</w:t>
      </w:r>
    </w:p>
    <w:p w14:paraId="0BBD1478" w14:textId="77777777" w:rsidR="00314E55" w:rsidRPr="006D43AB" w:rsidRDefault="00314E55">
      <w:pPr>
        <w:pStyle w:val="a3"/>
        <w:numPr>
          <w:ilvl w:val="0"/>
          <w:numId w:val="49"/>
        </w:numPr>
        <w:spacing w:before="120" w:after="120" w:line="240" w:lineRule="auto"/>
        <w:jc w:val="both"/>
        <w:rPr>
          <w:rFonts w:ascii="Verdana" w:hAnsi="Verdana" w:cstheme="minorHAnsi"/>
          <w:sz w:val="20"/>
          <w:szCs w:val="20"/>
        </w:rPr>
      </w:pPr>
      <w:r w:rsidRPr="006D43AB">
        <w:rPr>
          <w:rFonts w:ascii="Verdana" w:hAnsi="Verdana" w:cstheme="minorHAnsi"/>
          <w:sz w:val="20"/>
          <w:szCs w:val="20"/>
        </w:rPr>
        <w:t>Υπόδειγμα Τελικού Πίνακα Κατάταξης</w:t>
      </w:r>
    </w:p>
    <w:p w14:paraId="6FC701FA" w14:textId="77777777" w:rsidR="00314E55" w:rsidRPr="00DC3325" w:rsidRDefault="00314E55" w:rsidP="00D465E2">
      <w:pPr>
        <w:pStyle w:val="2"/>
        <w:spacing w:before="120" w:after="120" w:line="240" w:lineRule="auto"/>
        <w:rPr>
          <w:rFonts w:ascii="Verdana" w:hAnsi="Verdana"/>
          <w:b/>
          <w:sz w:val="20"/>
          <w:szCs w:val="20"/>
          <w:u w:val="single"/>
        </w:rPr>
      </w:pPr>
      <w:bookmarkStart w:id="10" w:name="_Toc526167739"/>
      <w:bookmarkStart w:id="11" w:name="_Toc29561814"/>
      <w:r w:rsidRPr="00DC3325">
        <w:rPr>
          <w:rFonts w:ascii="Verdana" w:hAnsi="Verdana"/>
          <w:b/>
          <w:sz w:val="20"/>
          <w:szCs w:val="20"/>
          <w:u w:val="single"/>
        </w:rPr>
        <w:t>ΠΑΡΑΡΤΗΜΑ ΙΙΙ</w:t>
      </w:r>
      <w:bookmarkEnd w:id="10"/>
      <w:bookmarkEnd w:id="11"/>
    </w:p>
    <w:p w14:paraId="40A3D17A" w14:textId="77777777" w:rsidR="00314E55" w:rsidRPr="006D43AB" w:rsidRDefault="00314E55" w:rsidP="00093D03">
      <w:pPr>
        <w:pStyle w:val="a3"/>
        <w:numPr>
          <w:ilvl w:val="0"/>
          <w:numId w:val="50"/>
        </w:numPr>
        <w:spacing w:before="120" w:after="120" w:line="240" w:lineRule="auto"/>
        <w:jc w:val="both"/>
        <w:rPr>
          <w:rFonts w:ascii="Verdana" w:hAnsi="Verdana" w:cstheme="minorHAnsi"/>
          <w:sz w:val="20"/>
          <w:szCs w:val="20"/>
        </w:rPr>
      </w:pPr>
      <w:r w:rsidRPr="006D43AB">
        <w:rPr>
          <w:rFonts w:ascii="Verdana" w:hAnsi="Verdana" w:cstheme="minorHAnsi"/>
          <w:sz w:val="20"/>
          <w:szCs w:val="20"/>
        </w:rPr>
        <w:t>Υπόδειγμα Πινακίδας</w:t>
      </w:r>
    </w:p>
    <w:p w14:paraId="67A80052" w14:textId="77777777" w:rsidR="00314E55" w:rsidRPr="006D43AB" w:rsidRDefault="00314E55">
      <w:pPr>
        <w:pStyle w:val="a3"/>
        <w:numPr>
          <w:ilvl w:val="0"/>
          <w:numId w:val="50"/>
        </w:numPr>
        <w:spacing w:before="120" w:after="120" w:line="240" w:lineRule="auto"/>
        <w:jc w:val="both"/>
        <w:rPr>
          <w:rFonts w:ascii="Verdana" w:hAnsi="Verdana" w:cstheme="minorHAnsi"/>
          <w:sz w:val="20"/>
          <w:szCs w:val="20"/>
        </w:rPr>
      </w:pPr>
      <w:r w:rsidRPr="006D43AB">
        <w:rPr>
          <w:rFonts w:ascii="Verdana" w:hAnsi="Verdana" w:cstheme="minorHAnsi"/>
          <w:sz w:val="20"/>
          <w:szCs w:val="20"/>
        </w:rPr>
        <w:t>Λογότυπα</w:t>
      </w:r>
    </w:p>
    <w:p w14:paraId="3321432D" w14:textId="77777777" w:rsidR="00314E55" w:rsidRPr="00DC3325" w:rsidRDefault="00314E55" w:rsidP="00A8047A">
      <w:pPr>
        <w:pStyle w:val="2"/>
        <w:spacing w:before="120" w:after="120" w:line="240" w:lineRule="auto"/>
        <w:rPr>
          <w:rFonts w:ascii="Verdana" w:hAnsi="Verdana"/>
          <w:b/>
          <w:sz w:val="20"/>
          <w:szCs w:val="20"/>
          <w:u w:val="single"/>
        </w:rPr>
      </w:pPr>
      <w:bookmarkStart w:id="12" w:name="_Toc29561815"/>
      <w:r w:rsidRPr="00DC3325">
        <w:rPr>
          <w:rFonts w:ascii="Verdana" w:hAnsi="Verdana"/>
          <w:b/>
          <w:sz w:val="20"/>
          <w:szCs w:val="20"/>
          <w:u w:val="single"/>
        </w:rPr>
        <w:t>ΠΑΡΑΡΤΗΜΑ IV:</w:t>
      </w:r>
      <w:bookmarkEnd w:id="12"/>
      <w:r w:rsidRPr="00DC3325">
        <w:rPr>
          <w:rFonts w:ascii="Verdana" w:hAnsi="Verdana"/>
          <w:b/>
          <w:sz w:val="20"/>
          <w:szCs w:val="20"/>
          <w:u w:val="single"/>
        </w:rPr>
        <w:t xml:space="preserve"> </w:t>
      </w:r>
    </w:p>
    <w:p w14:paraId="1E1AD2B7" w14:textId="77777777" w:rsidR="00314E55" w:rsidRPr="006D43AB" w:rsidRDefault="00314E55" w:rsidP="00D465E2">
      <w:pPr>
        <w:spacing w:before="120" w:after="120" w:line="240" w:lineRule="auto"/>
        <w:jc w:val="both"/>
        <w:rPr>
          <w:rFonts w:ascii="Verdana" w:hAnsi="Verdana" w:cstheme="minorHAnsi"/>
          <w:sz w:val="20"/>
          <w:szCs w:val="20"/>
        </w:rPr>
      </w:pPr>
      <w:r w:rsidRPr="006D43AB">
        <w:rPr>
          <w:rFonts w:ascii="Verdana" w:hAnsi="Verdana" w:cstheme="minorHAnsi"/>
          <w:sz w:val="20"/>
          <w:szCs w:val="20"/>
        </w:rPr>
        <w:t xml:space="preserve">1. Ένταση Ενίσχυσης </w:t>
      </w:r>
    </w:p>
    <w:p w14:paraId="06128742" w14:textId="77777777" w:rsidR="00314E55" w:rsidRPr="00DC3325" w:rsidRDefault="00314E55" w:rsidP="00A8047A">
      <w:pPr>
        <w:pStyle w:val="2"/>
        <w:spacing w:before="120" w:after="120" w:line="240" w:lineRule="auto"/>
        <w:rPr>
          <w:rFonts w:ascii="Verdana" w:hAnsi="Verdana"/>
          <w:b/>
          <w:sz w:val="20"/>
          <w:szCs w:val="20"/>
          <w:u w:val="single"/>
        </w:rPr>
      </w:pPr>
      <w:bookmarkStart w:id="13" w:name="_Toc29561816"/>
      <w:r w:rsidRPr="00DC3325">
        <w:rPr>
          <w:rFonts w:ascii="Verdana" w:hAnsi="Verdana"/>
          <w:b/>
          <w:sz w:val="20"/>
          <w:szCs w:val="20"/>
          <w:u w:val="single"/>
        </w:rPr>
        <w:t>ΠΑΡΑΡΤΗΜΑ V</w:t>
      </w:r>
      <w:bookmarkEnd w:id="13"/>
    </w:p>
    <w:p w14:paraId="0FDB9B1D" w14:textId="77777777" w:rsidR="00314E55" w:rsidRPr="006D43AB" w:rsidRDefault="00314E55" w:rsidP="00D465E2">
      <w:pPr>
        <w:spacing w:before="120" w:after="120" w:line="240" w:lineRule="auto"/>
        <w:jc w:val="both"/>
        <w:rPr>
          <w:rFonts w:ascii="Verdana" w:hAnsi="Verdana" w:cstheme="minorHAnsi"/>
          <w:sz w:val="20"/>
          <w:szCs w:val="20"/>
        </w:rPr>
      </w:pPr>
      <w:r w:rsidRPr="006D43AB">
        <w:rPr>
          <w:rFonts w:ascii="Verdana" w:hAnsi="Verdana" w:cstheme="minorHAnsi"/>
          <w:sz w:val="20"/>
          <w:szCs w:val="20"/>
        </w:rPr>
        <w:t xml:space="preserve">1. Κατηγορίες Δικαιούχων και Κωδικοποίηση </w:t>
      </w:r>
    </w:p>
    <w:p w14:paraId="76DA5A7C" w14:textId="77777777" w:rsidR="00314E55" w:rsidRPr="00DC3325" w:rsidRDefault="00314E55" w:rsidP="00A8047A">
      <w:pPr>
        <w:pStyle w:val="2"/>
        <w:spacing w:before="120" w:after="120" w:line="240" w:lineRule="auto"/>
        <w:rPr>
          <w:rFonts w:ascii="Verdana" w:hAnsi="Verdana"/>
          <w:b/>
          <w:sz w:val="20"/>
          <w:szCs w:val="20"/>
          <w:u w:val="single"/>
        </w:rPr>
      </w:pPr>
      <w:bookmarkStart w:id="14" w:name="_Toc29561817"/>
      <w:r w:rsidRPr="00DC3325">
        <w:rPr>
          <w:rFonts w:ascii="Verdana" w:hAnsi="Verdana"/>
          <w:b/>
          <w:sz w:val="20"/>
          <w:szCs w:val="20"/>
          <w:u w:val="single"/>
        </w:rPr>
        <w:t>ΠΑΡΑΡΤΗΜΑ VI</w:t>
      </w:r>
      <w:bookmarkEnd w:id="14"/>
    </w:p>
    <w:p w14:paraId="31CE34AB" w14:textId="77777777" w:rsidR="00314E55" w:rsidRPr="006D43AB" w:rsidRDefault="00314E55" w:rsidP="00D465E2">
      <w:pPr>
        <w:spacing w:before="120" w:after="120" w:line="240" w:lineRule="auto"/>
        <w:jc w:val="both"/>
        <w:rPr>
          <w:rFonts w:ascii="Verdana" w:hAnsi="Verdana" w:cstheme="minorHAnsi"/>
          <w:sz w:val="20"/>
          <w:szCs w:val="20"/>
        </w:rPr>
      </w:pPr>
      <w:r w:rsidRPr="006D43AB">
        <w:rPr>
          <w:rFonts w:ascii="Verdana" w:hAnsi="Verdana" w:cstheme="minorHAnsi"/>
          <w:sz w:val="20"/>
          <w:szCs w:val="20"/>
        </w:rPr>
        <w:t>1.Οδηγός Ποσοστών Επιχορήγησης και Έναρξης Επιλεξιμότητας Δαπανών</w:t>
      </w:r>
    </w:p>
    <w:p w14:paraId="4EC75412" w14:textId="28865DF7" w:rsidR="00314E55" w:rsidRPr="00DC3325" w:rsidRDefault="00314E55" w:rsidP="00A8047A">
      <w:pPr>
        <w:pStyle w:val="2"/>
        <w:spacing w:before="120" w:after="120" w:line="240" w:lineRule="auto"/>
        <w:rPr>
          <w:rFonts w:ascii="Verdana" w:hAnsi="Verdana"/>
          <w:b/>
          <w:sz w:val="20"/>
          <w:szCs w:val="20"/>
          <w:u w:val="single"/>
        </w:rPr>
      </w:pPr>
      <w:bookmarkStart w:id="15" w:name="_Toc29561818"/>
      <w:r w:rsidRPr="00DC3325">
        <w:rPr>
          <w:rFonts w:ascii="Verdana" w:hAnsi="Verdana"/>
          <w:b/>
          <w:sz w:val="20"/>
          <w:szCs w:val="20"/>
          <w:u w:val="single"/>
        </w:rPr>
        <w:t>ΠΑΡΑΡΤΗΜΑ VII</w:t>
      </w:r>
      <w:bookmarkEnd w:id="15"/>
    </w:p>
    <w:p w14:paraId="4FF1091C" w14:textId="701D9E05" w:rsidR="00314E55" w:rsidRPr="006D43AB" w:rsidRDefault="00314E55" w:rsidP="00B40E49">
      <w:pPr>
        <w:pStyle w:val="a3"/>
        <w:numPr>
          <w:ilvl w:val="0"/>
          <w:numId w:val="65"/>
        </w:numPr>
        <w:spacing w:before="120" w:after="120" w:line="240" w:lineRule="auto"/>
        <w:jc w:val="both"/>
        <w:rPr>
          <w:rFonts w:ascii="Verdana" w:hAnsi="Verdana" w:cstheme="minorHAnsi"/>
          <w:sz w:val="20"/>
          <w:szCs w:val="20"/>
        </w:rPr>
      </w:pPr>
      <w:r w:rsidRPr="006D43AB">
        <w:rPr>
          <w:rFonts w:ascii="Verdana" w:hAnsi="Verdana" w:cstheme="minorHAnsi"/>
          <w:sz w:val="20"/>
          <w:szCs w:val="20"/>
        </w:rPr>
        <w:t>Επιλέξιμοι Κωδικοί Αρίθμησης Δραστηριότητας</w:t>
      </w:r>
      <w:r w:rsidR="00093D03" w:rsidRPr="006D43AB">
        <w:rPr>
          <w:rFonts w:ascii="Verdana" w:hAnsi="Verdana" w:cstheme="minorHAnsi"/>
          <w:sz w:val="20"/>
          <w:szCs w:val="20"/>
        </w:rPr>
        <w:t xml:space="preserve"> </w:t>
      </w:r>
      <w:r w:rsidRPr="006D43AB">
        <w:rPr>
          <w:rFonts w:ascii="Verdana" w:hAnsi="Verdana" w:cstheme="minorHAnsi"/>
          <w:sz w:val="20"/>
          <w:szCs w:val="20"/>
        </w:rPr>
        <w:t>(ΚΑΔ)</w:t>
      </w:r>
      <w:r w:rsidR="00093D03" w:rsidRPr="006D43AB">
        <w:rPr>
          <w:rFonts w:ascii="Verdana" w:hAnsi="Verdana" w:cstheme="minorHAnsi"/>
          <w:sz w:val="20"/>
          <w:szCs w:val="20"/>
        </w:rPr>
        <w:t xml:space="preserve"> ανά υποδράση του Τοπικού Προγράμματος</w:t>
      </w:r>
    </w:p>
    <w:p w14:paraId="1007944C" w14:textId="77777777" w:rsidR="00B40E49" w:rsidRPr="00B40E49" w:rsidRDefault="00147877" w:rsidP="00B40E49">
      <w:pPr>
        <w:pStyle w:val="a3"/>
        <w:numPr>
          <w:ilvl w:val="0"/>
          <w:numId w:val="65"/>
        </w:numPr>
        <w:spacing w:before="120" w:after="120" w:line="240" w:lineRule="auto"/>
        <w:jc w:val="both"/>
        <w:rPr>
          <w:rFonts w:ascii="Verdana" w:hAnsi="Verdana" w:cstheme="minorHAnsi"/>
          <w:sz w:val="20"/>
          <w:szCs w:val="20"/>
        </w:rPr>
      </w:pPr>
      <w:r w:rsidRPr="00B40E49">
        <w:rPr>
          <w:rFonts w:ascii="Verdana" w:hAnsi="Verdana" w:cstheme="minorHAnsi"/>
          <w:sz w:val="20"/>
          <w:szCs w:val="20"/>
        </w:rPr>
        <w:t>Παράρτημα Ι της ΣΛΕΕ</w:t>
      </w:r>
    </w:p>
    <w:p w14:paraId="2C35EBF1" w14:textId="526B2F89" w:rsidR="00147877" w:rsidRPr="00DA4B2A" w:rsidRDefault="00DA4B2A" w:rsidP="00B40E49">
      <w:pPr>
        <w:pStyle w:val="a3"/>
        <w:numPr>
          <w:ilvl w:val="0"/>
          <w:numId w:val="65"/>
        </w:numPr>
        <w:spacing w:before="120" w:after="120" w:line="240" w:lineRule="auto"/>
        <w:jc w:val="both"/>
        <w:rPr>
          <w:rStyle w:val="-"/>
          <w:rFonts w:ascii="Verdana" w:hAnsi="Verdana" w:cstheme="minorHAnsi"/>
          <w:sz w:val="20"/>
          <w:szCs w:val="20"/>
        </w:rPr>
      </w:pPr>
      <w:r>
        <w:rPr>
          <w:rFonts w:ascii="Verdana" w:hAnsi="Verdana" w:cstheme="minorHAnsi"/>
          <w:sz w:val="20"/>
          <w:szCs w:val="20"/>
        </w:rPr>
        <w:fldChar w:fldCharType="begin"/>
      </w:r>
      <w:r>
        <w:rPr>
          <w:rFonts w:ascii="Verdana" w:hAnsi="Verdana" w:cstheme="minorHAnsi"/>
          <w:sz w:val="20"/>
          <w:szCs w:val="20"/>
        </w:rPr>
        <w:instrText xml:space="preserve"> HYPERLINK "https://www.atticalag.gr/wp-content/uploads/2019/03/%CE%94%CE%91%CE%A3%CE%9C%CE%9F%CE%9B%CE%9F%CE%93%CE%99%CE%9F_%CE%9A%CE%9B%CE%91%CE%A3%CE%95%CE%99%CE%A3_%CE%9F%CE%9D%CE%9F%CE%9C%CE%91%CE%A4%CE%9F%CE%9B%CE%9F%CE%93%CE%99%CE%91%CE%A3_2017_1925.pdf" </w:instrText>
      </w:r>
      <w:r>
        <w:rPr>
          <w:rFonts w:ascii="Verdana" w:hAnsi="Verdana" w:cstheme="minorHAnsi"/>
          <w:sz w:val="20"/>
          <w:szCs w:val="20"/>
        </w:rPr>
        <w:fldChar w:fldCharType="separate"/>
      </w:r>
      <w:r w:rsidR="00147877" w:rsidRPr="00DA4B2A">
        <w:rPr>
          <w:rStyle w:val="-"/>
          <w:rFonts w:ascii="Verdana" w:hAnsi="Verdana" w:cstheme="minorHAnsi"/>
          <w:sz w:val="20"/>
          <w:szCs w:val="20"/>
        </w:rPr>
        <w:t xml:space="preserve">Δασμολόγιο/Κλάσεις Ονοματολογίας </w:t>
      </w:r>
    </w:p>
    <w:p w14:paraId="621FC4EE" w14:textId="7E1CB552" w:rsidR="00735593" w:rsidRPr="006D43AB" w:rsidRDefault="00DA4B2A" w:rsidP="00735593">
      <w:pPr>
        <w:tabs>
          <w:tab w:val="center" w:pos="4153"/>
          <w:tab w:val="right" w:pos="8306"/>
        </w:tabs>
        <w:spacing w:before="60" w:after="60"/>
        <w:jc w:val="both"/>
        <w:rPr>
          <w:rFonts w:ascii="Verdana" w:hAnsi="Verdana" w:cstheme="minorHAnsi"/>
        </w:rPr>
      </w:pPr>
      <w:r>
        <w:rPr>
          <w:rFonts w:ascii="Verdana" w:hAnsi="Verdana" w:cstheme="minorHAnsi"/>
          <w:sz w:val="20"/>
          <w:szCs w:val="20"/>
        </w:rPr>
        <w:fldChar w:fldCharType="end"/>
      </w:r>
      <w:r w:rsidR="00735593" w:rsidRPr="00EF209B">
        <w:rPr>
          <w:rFonts w:ascii="Verdana" w:hAnsi="Verdana" w:cstheme="minorHAnsi"/>
          <w:sz w:val="20"/>
          <w:szCs w:val="20"/>
        </w:rPr>
        <w:t xml:space="preserve">Ο πίνακας με τους επιλέξιμους ΚΑΔ βρίσκεται στο φάκελο με τα συνημμένα αρχεία της </w:t>
      </w:r>
      <w:r w:rsidR="00EF209B" w:rsidRPr="00EF209B">
        <w:rPr>
          <w:rFonts w:ascii="Verdana" w:hAnsi="Verdana"/>
          <w:sz w:val="20"/>
          <w:szCs w:val="20"/>
          <w:lang w:eastAsia="en-US"/>
        </w:rPr>
        <w:t>2</w:t>
      </w:r>
      <w:r w:rsidR="00EF209B" w:rsidRPr="00EF209B">
        <w:rPr>
          <w:rFonts w:ascii="Verdana" w:hAnsi="Verdana"/>
          <w:sz w:val="20"/>
          <w:szCs w:val="20"/>
          <w:vertAlign w:val="superscript"/>
          <w:lang w:eastAsia="en-US"/>
        </w:rPr>
        <w:t>η</w:t>
      </w:r>
      <w:r w:rsidR="00EF209B" w:rsidRPr="00EF209B">
        <w:rPr>
          <w:rFonts w:ascii="Verdana" w:hAnsi="Verdana"/>
          <w:sz w:val="20"/>
          <w:szCs w:val="20"/>
          <w:lang w:eastAsia="en-US"/>
        </w:rPr>
        <w:t xml:space="preserve"> </w:t>
      </w:r>
      <w:r w:rsidR="00735593" w:rsidRPr="00EF209B">
        <w:rPr>
          <w:rFonts w:ascii="Verdana" w:hAnsi="Verdana"/>
          <w:sz w:val="20"/>
          <w:szCs w:val="20"/>
          <w:lang w:eastAsia="en-US"/>
        </w:rPr>
        <w:t xml:space="preserve">Πρόσκληση Τοπικού Προγράμματος </w:t>
      </w:r>
      <w:r w:rsidR="00735593" w:rsidRPr="00EF209B">
        <w:rPr>
          <w:rFonts w:ascii="Verdana" w:hAnsi="Verdana"/>
          <w:sz w:val="20"/>
          <w:szCs w:val="20"/>
          <w:lang w:val="en-US" w:eastAsia="en-US"/>
        </w:rPr>
        <w:t>CLLD</w:t>
      </w:r>
      <w:r w:rsidR="00735593" w:rsidRPr="00EF209B">
        <w:rPr>
          <w:rFonts w:ascii="Verdana" w:hAnsi="Verdana"/>
          <w:sz w:val="20"/>
          <w:szCs w:val="20"/>
          <w:lang w:eastAsia="en-US"/>
        </w:rPr>
        <w:t xml:space="preserve">/ </w:t>
      </w:r>
      <w:r w:rsidR="00735593" w:rsidRPr="00EF209B">
        <w:rPr>
          <w:rFonts w:ascii="Verdana" w:hAnsi="Verdana"/>
          <w:sz w:val="20"/>
          <w:szCs w:val="20"/>
          <w:lang w:val="en-US" w:eastAsia="en-US"/>
        </w:rPr>
        <w:t>LEADER</w:t>
      </w:r>
      <w:r w:rsidR="00735593" w:rsidRPr="00EF209B">
        <w:rPr>
          <w:rFonts w:ascii="Verdana" w:hAnsi="Verdana"/>
          <w:sz w:val="20"/>
          <w:szCs w:val="20"/>
          <w:lang w:eastAsia="en-US"/>
        </w:rPr>
        <w:t xml:space="preserve"> 2014 - 2020: «Πολιτισμός και Περιβάλλον “Εν </w:t>
      </w:r>
      <w:r w:rsidR="00351A88" w:rsidRPr="00EF209B">
        <w:rPr>
          <w:rFonts w:ascii="Verdana" w:hAnsi="Verdana"/>
          <w:sz w:val="20"/>
          <w:szCs w:val="20"/>
          <w:lang w:eastAsia="en-US"/>
        </w:rPr>
        <w:t>Πλω</w:t>
      </w:r>
      <w:r w:rsidR="00735593" w:rsidRPr="00EF209B">
        <w:rPr>
          <w:rFonts w:ascii="Verdana" w:hAnsi="Verdana"/>
          <w:sz w:val="20"/>
          <w:szCs w:val="20"/>
          <w:lang w:eastAsia="en-US"/>
        </w:rPr>
        <w:t xml:space="preserve">”» Παρεμβάσεις Ιδιωτικού Χαρακτήρα, με τίτλο </w:t>
      </w:r>
      <w:r w:rsidR="00735593" w:rsidRPr="00EF209B">
        <w:rPr>
          <w:rFonts w:ascii="Verdana" w:hAnsi="Verdana"/>
          <w:sz w:val="20"/>
          <w:szCs w:val="20"/>
          <w:lang w:val="en-US" w:eastAsia="en-US"/>
        </w:rPr>
        <w:t>VII</w:t>
      </w:r>
      <w:r w:rsidR="000B1219" w:rsidRPr="00EF209B">
        <w:rPr>
          <w:rFonts w:ascii="Verdana" w:hAnsi="Verdana"/>
          <w:sz w:val="20"/>
          <w:szCs w:val="20"/>
          <w:lang w:eastAsia="en-US"/>
        </w:rPr>
        <w:t xml:space="preserve">.1 </w:t>
      </w:r>
      <w:r w:rsidR="00735593" w:rsidRPr="00EF209B">
        <w:rPr>
          <w:rFonts w:ascii="Verdana" w:hAnsi="Verdana"/>
          <w:sz w:val="20"/>
          <w:szCs w:val="20"/>
          <w:lang w:eastAsia="en-US"/>
        </w:rPr>
        <w:t>Επιλέξιμοι ΚΑΔ.</w:t>
      </w:r>
    </w:p>
    <w:p w14:paraId="0A7D8FD5" w14:textId="468677CF" w:rsidR="005D2929" w:rsidRPr="006D43AB" w:rsidRDefault="005D2929">
      <w:pPr>
        <w:spacing w:before="120" w:after="120" w:line="240" w:lineRule="auto"/>
        <w:jc w:val="both"/>
        <w:rPr>
          <w:rFonts w:ascii="Verdana" w:hAnsi="Verdana" w:cs="Calibri"/>
          <w:color w:val="000000"/>
          <w:sz w:val="20"/>
          <w:szCs w:val="20"/>
        </w:rPr>
      </w:pPr>
      <w:r w:rsidRPr="006D43AB">
        <w:rPr>
          <w:rFonts w:ascii="Verdana" w:hAnsi="Verdana" w:cs="Calibri"/>
          <w:color w:val="000000"/>
          <w:sz w:val="20"/>
          <w:szCs w:val="20"/>
        </w:rPr>
        <w:t xml:space="preserve">Οι αιτήσεις υποβάλλονται ηλεκτρονικά στο </w:t>
      </w:r>
      <w:r w:rsidR="004C1C64" w:rsidRPr="006D43AB">
        <w:rPr>
          <w:rFonts w:ascii="Verdana" w:hAnsi="Verdana" w:cs="Calibri"/>
          <w:color w:val="000000"/>
          <w:sz w:val="20"/>
          <w:szCs w:val="20"/>
        </w:rPr>
        <w:t>ΠΣΚΕ</w:t>
      </w:r>
      <w:r w:rsidRPr="006D43AB">
        <w:rPr>
          <w:rFonts w:ascii="Verdana" w:hAnsi="Verdana" w:cs="Calibri"/>
          <w:color w:val="000000"/>
          <w:sz w:val="20"/>
          <w:szCs w:val="20"/>
        </w:rPr>
        <w:t xml:space="preserve">, μέσω της πλατφόρμας στην ιστοσελίδα του Δικτύου Συνεργασίας Νήσων Δήμων ΠΕ Αττικής. </w:t>
      </w:r>
    </w:p>
    <w:p w14:paraId="0777127E" w14:textId="07461322" w:rsidR="00EB0CC4" w:rsidRDefault="007447EB" w:rsidP="00F0514D">
      <w:pPr>
        <w:spacing w:before="120" w:after="120" w:line="240" w:lineRule="auto"/>
        <w:jc w:val="both"/>
        <w:rPr>
          <w:rFonts w:ascii="Verdana" w:hAnsi="Verdana" w:cs="Calibri"/>
          <w:color w:val="000000"/>
          <w:sz w:val="20"/>
          <w:szCs w:val="20"/>
        </w:rPr>
      </w:pPr>
      <w:hyperlink r:id="rId9" w:history="1">
        <w:r w:rsidR="0035119F" w:rsidRPr="006D43AB">
          <w:rPr>
            <w:rStyle w:val="-"/>
            <w:rFonts w:ascii="Verdana" w:hAnsi="Verdana" w:cstheme="minorHAnsi"/>
            <w:color w:val="0000FF"/>
            <w:sz w:val="19"/>
            <w:szCs w:val="19"/>
            <w:lang w:eastAsia="en-US"/>
          </w:rPr>
          <w:t>www.ependyseis.gr</w:t>
        </w:r>
      </w:hyperlink>
      <w:r w:rsidR="005D2929" w:rsidRPr="006D43AB">
        <w:rPr>
          <w:rFonts w:ascii="Verdana" w:hAnsi="Verdana"/>
          <w:sz w:val="20"/>
          <w:szCs w:val="20"/>
        </w:rPr>
        <w:t xml:space="preserve"> </w:t>
      </w:r>
      <w:r w:rsidR="003D70A7">
        <w:rPr>
          <w:rFonts w:ascii="Verdana" w:hAnsi="Verdana"/>
          <w:sz w:val="20"/>
          <w:szCs w:val="20"/>
        </w:rPr>
        <w:t xml:space="preserve"> </w:t>
      </w:r>
      <w:r w:rsidR="00F0514D">
        <w:rPr>
          <w:rFonts w:ascii="Verdana" w:hAnsi="Verdana"/>
          <w:sz w:val="20"/>
          <w:szCs w:val="20"/>
        </w:rPr>
        <w:t xml:space="preserve">/ </w:t>
      </w:r>
      <w:hyperlink r:id="rId10" w:history="1">
        <w:r w:rsidR="00EB0CC4" w:rsidRPr="00EB0CC4">
          <w:rPr>
            <w:rStyle w:val="-"/>
            <w:rFonts w:ascii="Verdana" w:hAnsi="Verdana"/>
            <w:sz w:val="20"/>
            <w:szCs w:val="20"/>
            <w:lang w:val="en-US"/>
          </w:rPr>
          <w:t>www</w:t>
        </w:r>
        <w:r w:rsidR="00EB0CC4" w:rsidRPr="00EB0CC4">
          <w:rPr>
            <w:rStyle w:val="-"/>
            <w:rFonts w:ascii="Verdana" w:hAnsi="Verdana"/>
            <w:sz w:val="20"/>
            <w:szCs w:val="20"/>
          </w:rPr>
          <w:t>.</w:t>
        </w:r>
        <w:proofErr w:type="spellStart"/>
        <w:r w:rsidR="00EB0CC4" w:rsidRPr="00EB0CC4">
          <w:rPr>
            <w:rStyle w:val="-"/>
            <w:rFonts w:ascii="Verdana" w:hAnsi="Verdana"/>
            <w:sz w:val="20"/>
            <w:szCs w:val="20"/>
            <w:lang w:val="en-US"/>
          </w:rPr>
          <w:t>atticalag</w:t>
        </w:r>
        <w:proofErr w:type="spellEnd"/>
        <w:r w:rsidR="00EB0CC4" w:rsidRPr="00EB0CC4">
          <w:rPr>
            <w:rStyle w:val="-"/>
            <w:rFonts w:ascii="Verdana" w:hAnsi="Verdana"/>
            <w:sz w:val="20"/>
            <w:szCs w:val="20"/>
          </w:rPr>
          <w:t>.</w:t>
        </w:r>
        <w:r w:rsidR="00EB0CC4" w:rsidRPr="00EB0CC4">
          <w:rPr>
            <w:rStyle w:val="-"/>
            <w:rFonts w:ascii="Verdana" w:hAnsi="Verdana"/>
            <w:sz w:val="20"/>
            <w:szCs w:val="20"/>
            <w:lang w:val="en-US"/>
          </w:rPr>
          <w:t>gr</w:t>
        </w:r>
      </w:hyperlink>
      <w:r w:rsidR="003D70A7" w:rsidRPr="00EB0CC4">
        <w:rPr>
          <w:rFonts w:ascii="Verdana" w:hAnsi="Verdana"/>
          <w:sz w:val="20"/>
          <w:szCs w:val="20"/>
        </w:rPr>
        <w:t xml:space="preserve"> </w:t>
      </w:r>
      <w:hyperlink w:history="1"/>
      <w:r w:rsidR="005D2929" w:rsidRPr="00EB0CC4">
        <w:rPr>
          <w:rFonts w:ascii="Verdana" w:hAnsi="Verdana" w:cs="Calibri"/>
          <w:color w:val="000000"/>
          <w:sz w:val="20"/>
          <w:szCs w:val="20"/>
        </w:rPr>
        <w:t xml:space="preserve"> </w:t>
      </w:r>
    </w:p>
    <w:p w14:paraId="38B2F368" w14:textId="77777777" w:rsidR="00EB0CC4" w:rsidRDefault="00EB0CC4">
      <w:pPr>
        <w:rPr>
          <w:rFonts w:ascii="Verdana" w:hAnsi="Verdana" w:cs="Calibri"/>
          <w:color w:val="000000"/>
          <w:sz w:val="20"/>
          <w:szCs w:val="20"/>
        </w:rPr>
        <w:sectPr w:rsidR="00EB0CC4" w:rsidSect="005A7055">
          <w:headerReference w:type="default" r:id="rId11"/>
          <w:footerReference w:type="default" r:id="rId12"/>
          <w:headerReference w:type="first" r:id="rId13"/>
          <w:footerReference w:type="first" r:id="rId14"/>
          <w:pgSz w:w="11906" w:h="16838"/>
          <w:pgMar w:top="1440" w:right="1797" w:bottom="1440" w:left="1276" w:header="709" w:footer="709" w:gutter="0"/>
          <w:cols w:space="708"/>
          <w:docGrid w:linePitch="360"/>
        </w:sectPr>
      </w:pPr>
    </w:p>
    <w:p w14:paraId="0D184EC8" w14:textId="77777777" w:rsidR="00EB0CC4" w:rsidRPr="00C961E0" w:rsidRDefault="00EB0CC4" w:rsidP="00C961E0">
      <w:pPr>
        <w:spacing w:after="0" w:line="24" w:lineRule="atLeast"/>
        <w:rPr>
          <w:rFonts w:ascii="Verdana" w:hAnsi="Verdana" w:cs="Arial"/>
          <w:b/>
          <w:sz w:val="20"/>
          <w:szCs w:val="20"/>
        </w:rPr>
      </w:pPr>
    </w:p>
    <w:p w14:paraId="233471B1" w14:textId="649D73F9" w:rsidR="00977DAF" w:rsidRPr="006D43AB" w:rsidRDefault="00B45C69" w:rsidP="001F68B3">
      <w:pPr>
        <w:pStyle w:val="a3"/>
        <w:numPr>
          <w:ilvl w:val="0"/>
          <w:numId w:val="22"/>
        </w:numPr>
        <w:spacing w:after="0" w:line="24" w:lineRule="atLeast"/>
        <w:rPr>
          <w:rStyle w:val="1Char"/>
          <w:rFonts w:ascii="Verdana" w:hAnsi="Verdana" w:cs="Arial"/>
          <w:b/>
          <w:color w:val="auto"/>
          <w:sz w:val="20"/>
          <w:szCs w:val="20"/>
        </w:rPr>
      </w:pPr>
      <w:bookmarkStart w:id="16" w:name="_Toc29561819"/>
      <w:r w:rsidRPr="006D43AB">
        <w:rPr>
          <w:rStyle w:val="1Char"/>
          <w:rFonts w:ascii="Verdana" w:eastAsia="Times New Roman" w:hAnsi="Verdana"/>
          <w:b/>
          <w:color w:val="auto"/>
          <w:sz w:val="22"/>
          <w:szCs w:val="22"/>
        </w:rPr>
        <w:t>ΚΡΙΤΗΡΙΑ ΕΠΙΛΕΞΙΜΟΤΗΤΑΣ ΠΡΑΞΕΩΝ</w:t>
      </w:r>
      <w:r w:rsidR="00FD4A36" w:rsidRPr="006D43AB">
        <w:rPr>
          <w:rStyle w:val="1Char"/>
          <w:rFonts w:ascii="Verdana" w:eastAsia="Times New Roman" w:hAnsi="Verdana"/>
          <w:b/>
          <w:color w:val="auto"/>
          <w:sz w:val="22"/>
          <w:szCs w:val="22"/>
        </w:rPr>
        <w:t xml:space="preserve"> (ΑΠ)</w:t>
      </w:r>
      <w:bookmarkEnd w:id="16"/>
      <w:r w:rsidR="005D1E77" w:rsidRPr="006D43AB">
        <w:rPr>
          <w:rStyle w:val="1Char"/>
          <w:rFonts w:ascii="Verdana" w:eastAsia="Times New Roman" w:hAnsi="Verdana"/>
          <w:b/>
          <w:color w:val="auto"/>
          <w:sz w:val="22"/>
          <w:szCs w:val="22"/>
        </w:rPr>
        <w:t xml:space="preserve"> </w:t>
      </w:r>
    </w:p>
    <w:p w14:paraId="2DFA4DE5" w14:textId="650C248B" w:rsidR="007056BD" w:rsidRPr="006D43AB" w:rsidRDefault="007056BD" w:rsidP="007056BD">
      <w:pPr>
        <w:pStyle w:val="aa"/>
        <w:rPr>
          <w:lang w:val="el-GR"/>
        </w:rPr>
      </w:pPr>
      <w:r w:rsidRPr="006D43AB">
        <w:rPr>
          <w:lang w:val="el-GR"/>
        </w:rPr>
        <w:t xml:space="preserve">Πίνακας </w:t>
      </w:r>
      <w:r w:rsidRPr="006D43AB">
        <w:fldChar w:fldCharType="begin"/>
      </w:r>
      <w:r w:rsidRPr="006D43AB">
        <w:rPr>
          <w:lang w:val="el-GR"/>
        </w:rPr>
        <w:instrText xml:space="preserve"> </w:instrText>
      </w:r>
      <w:r w:rsidRPr="006D43AB">
        <w:instrText>SEQ</w:instrText>
      </w:r>
      <w:r w:rsidRPr="006D43AB">
        <w:rPr>
          <w:lang w:val="el-GR"/>
        </w:rPr>
        <w:instrText xml:space="preserve"> Πίνακας \* </w:instrText>
      </w:r>
      <w:r w:rsidRPr="006D43AB">
        <w:instrText>ARABIC</w:instrText>
      </w:r>
      <w:r w:rsidRPr="006D43AB">
        <w:rPr>
          <w:lang w:val="el-GR"/>
        </w:rPr>
        <w:instrText xml:space="preserve"> </w:instrText>
      </w:r>
      <w:r w:rsidRPr="006D43AB">
        <w:fldChar w:fldCharType="separate"/>
      </w:r>
      <w:r w:rsidR="00A10DE0" w:rsidRPr="00EF209B">
        <w:rPr>
          <w:noProof/>
          <w:lang w:val="el-GR"/>
        </w:rPr>
        <w:t>1</w:t>
      </w:r>
      <w:r w:rsidRPr="006D43AB">
        <w:fldChar w:fldCharType="end"/>
      </w:r>
      <w:r w:rsidRPr="006D43AB">
        <w:rPr>
          <w:lang w:val="el-GR"/>
        </w:rPr>
        <w:t xml:space="preserve">: </w:t>
      </w:r>
      <w:r w:rsidR="00685893" w:rsidRPr="006D43AB">
        <w:rPr>
          <w:lang w:val="el-GR"/>
        </w:rPr>
        <w:t>Κριτήρια</w:t>
      </w:r>
      <w:r w:rsidRPr="006D43AB">
        <w:rPr>
          <w:lang w:val="el-GR"/>
        </w:rPr>
        <w:t xml:space="preserve"> επιλεξιμότητας</w:t>
      </w:r>
      <w:r w:rsidR="003A6DAC" w:rsidRPr="006D43AB">
        <w:rPr>
          <w:lang w:val="el-GR"/>
        </w:rPr>
        <w:t xml:space="preserve"> (αποκλεισμού)</w:t>
      </w:r>
      <w:r w:rsidRPr="006D43AB">
        <w:rPr>
          <w:lang w:val="el-GR"/>
        </w:rPr>
        <w:t xml:space="preserve"> πράξης </w:t>
      </w:r>
      <w:bookmarkStart w:id="17" w:name="_Hlk518467509"/>
    </w:p>
    <w:tbl>
      <w:tblPr>
        <w:tblW w:w="55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2155"/>
        <w:gridCol w:w="12490"/>
      </w:tblGrid>
      <w:tr w:rsidR="000C5DCD" w:rsidRPr="006D43AB" w14:paraId="533155BB" w14:textId="77777777" w:rsidTr="00C95986">
        <w:trPr>
          <w:trHeight w:val="270"/>
          <w:jc w:val="center"/>
        </w:trPr>
        <w:tc>
          <w:tcPr>
            <w:tcW w:w="5000" w:type="pct"/>
            <w:gridSpan w:val="3"/>
            <w:shd w:val="clear" w:color="000000" w:fill="C0C0C0"/>
            <w:vAlign w:val="center"/>
            <w:hideMark/>
          </w:tcPr>
          <w:p w14:paraId="768B25AD" w14:textId="77777777" w:rsidR="000C5DCD" w:rsidRPr="006D43AB" w:rsidRDefault="000C5DCD" w:rsidP="00BD2519">
            <w:pPr>
              <w:spacing w:after="0" w:line="240" w:lineRule="auto"/>
              <w:rPr>
                <w:rFonts w:ascii="Verdana" w:eastAsia="Times New Roman" w:hAnsi="Verdana" w:cs="Arial"/>
                <w:b/>
                <w:bCs/>
                <w:sz w:val="19"/>
                <w:szCs w:val="19"/>
              </w:rPr>
            </w:pPr>
            <w:r w:rsidRPr="006D43AB">
              <w:rPr>
                <w:rFonts w:ascii="Verdana" w:eastAsia="Times New Roman" w:hAnsi="Verdana" w:cs="Arial"/>
                <w:b/>
                <w:bCs/>
                <w:sz w:val="19"/>
                <w:szCs w:val="19"/>
              </w:rPr>
              <w:t xml:space="preserve">ΚΡΙΤΗΡΙΑ ΕΠΙΛΕΞΙΜΟΤΗΤΑΣ </w:t>
            </w:r>
          </w:p>
        </w:tc>
      </w:tr>
      <w:tr w:rsidR="000C5DCD" w:rsidRPr="006D43AB" w14:paraId="36321438" w14:textId="77777777" w:rsidTr="00C95986">
        <w:trPr>
          <w:trHeight w:val="330"/>
          <w:jc w:val="center"/>
        </w:trPr>
        <w:tc>
          <w:tcPr>
            <w:tcW w:w="5000" w:type="pct"/>
            <w:gridSpan w:val="3"/>
            <w:shd w:val="clear" w:color="auto" w:fill="auto"/>
            <w:noWrap/>
            <w:vAlign w:val="center"/>
            <w:hideMark/>
          </w:tcPr>
          <w:p w14:paraId="26B2D8C0" w14:textId="77777777" w:rsidR="000C5DCD" w:rsidRPr="006D43AB" w:rsidRDefault="000C5DCD" w:rsidP="00BD2519">
            <w:pPr>
              <w:spacing w:after="0" w:line="240" w:lineRule="auto"/>
              <w:rPr>
                <w:rFonts w:ascii="Verdana" w:eastAsia="Times New Roman" w:hAnsi="Verdana" w:cs="Arial"/>
                <w:b/>
                <w:bCs/>
                <w:sz w:val="19"/>
                <w:szCs w:val="19"/>
              </w:rPr>
            </w:pPr>
            <w:r w:rsidRPr="006D43AB">
              <w:rPr>
                <w:rFonts w:ascii="Verdana" w:eastAsia="Times New Roman" w:hAnsi="Verdana" w:cs="Arial"/>
                <w:b/>
                <w:bCs/>
                <w:sz w:val="19"/>
                <w:szCs w:val="19"/>
              </w:rPr>
              <w:t>ΠΡΟΓΡΑΜΜΑ: ΠΡΟΓΡΑΜΜΑ ΑΓΡΟΤΙΚΗΣ ΑΝΑΠΤΥΞΗΣ ΤΗΣ ΕΛΛΑΔΑΣ 2014-2020 (ΠΑΑ)</w:t>
            </w:r>
          </w:p>
        </w:tc>
      </w:tr>
      <w:tr w:rsidR="000C5DCD" w:rsidRPr="006D43AB" w14:paraId="08DBF05B" w14:textId="77777777" w:rsidTr="00C95986">
        <w:trPr>
          <w:trHeight w:val="330"/>
          <w:jc w:val="center"/>
        </w:trPr>
        <w:tc>
          <w:tcPr>
            <w:tcW w:w="5000" w:type="pct"/>
            <w:gridSpan w:val="3"/>
            <w:shd w:val="clear" w:color="auto" w:fill="auto"/>
            <w:noWrap/>
            <w:vAlign w:val="center"/>
            <w:hideMark/>
          </w:tcPr>
          <w:p w14:paraId="3A3E7359" w14:textId="77777777" w:rsidR="000C5DCD" w:rsidRPr="006D43AB" w:rsidRDefault="000C5DCD" w:rsidP="00BD2519">
            <w:pPr>
              <w:spacing w:after="0" w:line="240" w:lineRule="auto"/>
              <w:rPr>
                <w:rFonts w:ascii="Verdana" w:eastAsia="Times New Roman" w:hAnsi="Verdana" w:cs="Arial"/>
                <w:b/>
                <w:bCs/>
                <w:sz w:val="19"/>
                <w:szCs w:val="19"/>
              </w:rPr>
            </w:pPr>
            <w:r w:rsidRPr="006D43AB">
              <w:rPr>
                <w:rFonts w:ascii="Verdana" w:eastAsia="Times New Roman" w:hAnsi="Verdana" w:cs="Arial"/>
                <w:b/>
                <w:bCs/>
                <w:sz w:val="19"/>
                <w:szCs w:val="19"/>
              </w:rPr>
              <w:t>ΜΕΤΡΟ 19.2 ΤΟΠΙΚΗ ΑΝΑΠΤΥΞΗ ΜΕ ΠΡΩΤΟΒΟΥΛΙΑ ΤΟΠΙΚΩΝ ΚΟΙΝΟΤΗΤΩΝ (ΤΑΠΤοΚ)</w:t>
            </w:r>
          </w:p>
        </w:tc>
      </w:tr>
      <w:tr w:rsidR="000C5DCD" w:rsidRPr="006D43AB" w14:paraId="78B6ED28" w14:textId="77777777" w:rsidTr="00C60707">
        <w:trPr>
          <w:trHeight w:val="330"/>
          <w:jc w:val="center"/>
        </w:trPr>
        <w:tc>
          <w:tcPr>
            <w:tcW w:w="229" w:type="pct"/>
            <w:shd w:val="clear" w:color="auto" w:fill="auto"/>
            <w:noWrap/>
            <w:vAlign w:val="center"/>
            <w:hideMark/>
          </w:tcPr>
          <w:p w14:paraId="78A0906C" w14:textId="77777777" w:rsidR="000C5DCD" w:rsidRPr="006D43AB" w:rsidRDefault="000C5DCD" w:rsidP="00BD2519">
            <w:pPr>
              <w:spacing w:after="0" w:line="240" w:lineRule="auto"/>
              <w:rPr>
                <w:rFonts w:ascii="Verdana" w:eastAsia="Times New Roman" w:hAnsi="Verdana" w:cs="Arial"/>
                <w:b/>
                <w:bCs/>
                <w:sz w:val="19"/>
                <w:szCs w:val="19"/>
              </w:rPr>
            </w:pPr>
            <w:r w:rsidRPr="006D43AB">
              <w:rPr>
                <w:rFonts w:ascii="Verdana" w:eastAsia="Times New Roman" w:hAnsi="Verdana" w:cs="Arial"/>
                <w:b/>
                <w:bCs/>
                <w:sz w:val="19"/>
                <w:szCs w:val="19"/>
              </w:rPr>
              <w:t>ΟΤΔ:</w:t>
            </w:r>
          </w:p>
        </w:tc>
        <w:tc>
          <w:tcPr>
            <w:tcW w:w="4771" w:type="pct"/>
            <w:gridSpan w:val="2"/>
            <w:shd w:val="clear" w:color="auto" w:fill="auto"/>
            <w:noWrap/>
            <w:vAlign w:val="center"/>
            <w:hideMark/>
          </w:tcPr>
          <w:p w14:paraId="42D1765F" w14:textId="77777777" w:rsidR="000C5DCD" w:rsidRPr="006D43AB" w:rsidRDefault="000C5DCD" w:rsidP="00BD2519">
            <w:pPr>
              <w:spacing w:after="0" w:line="240" w:lineRule="auto"/>
              <w:rPr>
                <w:rFonts w:ascii="Verdana" w:eastAsia="Times New Roman" w:hAnsi="Verdana" w:cs="Arial"/>
                <w:b/>
                <w:bCs/>
                <w:sz w:val="19"/>
                <w:szCs w:val="19"/>
              </w:rPr>
            </w:pPr>
            <w:r w:rsidRPr="006D43AB">
              <w:rPr>
                <w:rFonts w:ascii="Verdana" w:eastAsia="Times New Roman" w:hAnsi="Verdana" w:cs="Arial"/>
                <w:b/>
                <w:bCs/>
                <w:sz w:val="19"/>
                <w:szCs w:val="19"/>
              </w:rPr>
              <w:t>ΔΙΚΤΥΟ ΣΥΝΕΡΓΑΣΙΑΣ ΔΗΜΩΝ ΠΕ ΝΗΣΩΝ ΑΤΤΙΚΗΣ</w:t>
            </w:r>
          </w:p>
        </w:tc>
      </w:tr>
      <w:tr w:rsidR="000C5DCD" w:rsidRPr="006D43AB" w14:paraId="669F242F" w14:textId="77777777" w:rsidTr="00C95986">
        <w:trPr>
          <w:trHeight w:val="330"/>
          <w:jc w:val="center"/>
        </w:trPr>
        <w:tc>
          <w:tcPr>
            <w:tcW w:w="5000" w:type="pct"/>
            <w:gridSpan w:val="3"/>
            <w:shd w:val="clear" w:color="auto" w:fill="auto"/>
            <w:noWrap/>
            <w:vAlign w:val="center"/>
            <w:hideMark/>
          </w:tcPr>
          <w:p w14:paraId="1CB4FEC9" w14:textId="77777777" w:rsidR="000C5DCD" w:rsidRPr="006D43AB" w:rsidRDefault="000C5DCD" w:rsidP="00BD2519">
            <w:pPr>
              <w:spacing w:after="0" w:line="240" w:lineRule="auto"/>
              <w:rPr>
                <w:rFonts w:ascii="Verdana" w:eastAsia="Times New Roman" w:hAnsi="Verdana" w:cs="Arial"/>
                <w:b/>
                <w:bCs/>
                <w:sz w:val="19"/>
                <w:szCs w:val="19"/>
              </w:rPr>
            </w:pPr>
            <w:r w:rsidRPr="006D43AB">
              <w:rPr>
                <w:rFonts w:ascii="Verdana" w:eastAsia="Times New Roman" w:hAnsi="Verdana" w:cs="Arial"/>
                <w:b/>
                <w:bCs/>
                <w:sz w:val="19"/>
                <w:szCs w:val="19"/>
              </w:rPr>
              <w:t>ΚΩΔΙΚΟΣ ΥΠΟ-ΔΡΑΣΗΣ:</w:t>
            </w:r>
          </w:p>
        </w:tc>
      </w:tr>
      <w:tr w:rsidR="000C5DCD" w:rsidRPr="006D43AB" w14:paraId="527E1288" w14:textId="77777777" w:rsidTr="00C95986">
        <w:trPr>
          <w:trHeight w:val="330"/>
          <w:jc w:val="center"/>
        </w:trPr>
        <w:tc>
          <w:tcPr>
            <w:tcW w:w="5000" w:type="pct"/>
            <w:gridSpan w:val="3"/>
            <w:shd w:val="clear" w:color="auto" w:fill="auto"/>
            <w:noWrap/>
            <w:vAlign w:val="center"/>
            <w:hideMark/>
          </w:tcPr>
          <w:p w14:paraId="023BFDA3" w14:textId="77777777" w:rsidR="000C5DCD" w:rsidRPr="006D43AB" w:rsidRDefault="000C5DCD" w:rsidP="00BD2519">
            <w:pPr>
              <w:spacing w:after="0" w:line="240" w:lineRule="auto"/>
              <w:rPr>
                <w:rFonts w:ascii="Verdana" w:eastAsia="Times New Roman" w:hAnsi="Verdana" w:cs="Arial"/>
                <w:b/>
                <w:bCs/>
                <w:sz w:val="19"/>
                <w:szCs w:val="19"/>
              </w:rPr>
            </w:pPr>
            <w:r w:rsidRPr="006D43AB">
              <w:rPr>
                <w:rFonts w:ascii="Verdana" w:eastAsia="Times New Roman" w:hAnsi="Verdana" w:cs="Arial"/>
                <w:b/>
                <w:bCs/>
                <w:sz w:val="19"/>
                <w:szCs w:val="19"/>
              </w:rPr>
              <w:t xml:space="preserve">ΤΙΤΛΟΣ ΥΠΟΔΡΑΣΗΣ : </w:t>
            </w:r>
          </w:p>
        </w:tc>
      </w:tr>
      <w:tr w:rsidR="000C5DCD" w:rsidRPr="006D43AB" w14:paraId="2C75BBF3" w14:textId="77777777" w:rsidTr="00C95986">
        <w:trPr>
          <w:trHeight w:val="330"/>
          <w:jc w:val="center"/>
        </w:trPr>
        <w:tc>
          <w:tcPr>
            <w:tcW w:w="5000" w:type="pct"/>
            <w:gridSpan w:val="3"/>
            <w:shd w:val="clear" w:color="auto" w:fill="auto"/>
            <w:noWrap/>
            <w:vAlign w:val="center"/>
            <w:hideMark/>
          </w:tcPr>
          <w:p w14:paraId="4999CDB7" w14:textId="77777777" w:rsidR="000C5DCD" w:rsidRPr="006D43AB" w:rsidRDefault="000C5DCD" w:rsidP="00BD2519">
            <w:pPr>
              <w:spacing w:after="0" w:line="240" w:lineRule="auto"/>
              <w:rPr>
                <w:rFonts w:ascii="Verdana" w:eastAsia="Times New Roman" w:hAnsi="Verdana" w:cs="Arial"/>
                <w:b/>
                <w:bCs/>
                <w:sz w:val="19"/>
                <w:szCs w:val="19"/>
              </w:rPr>
            </w:pPr>
            <w:r w:rsidRPr="006D43AB">
              <w:rPr>
                <w:rFonts w:ascii="Verdana" w:eastAsia="Times New Roman" w:hAnsi="Verdana" w:cs="Arial"/>
                <w:b/>
                <w:bCs/>
                <w:sz w:val="19"/>
                <w:szCs w:val="19"/>
              </w:rPr>
              <w:t xml:space="preserve">ΚΩΔΙΚΟΣ ΠΡΟΣΚΛΗΣΗΣ: </w:t>
            </w:r>
          </w:p>
        </w:tc>
      </w:tr>
      <w:tr w:rsidR="000C5DCD" w:rsidRPr="006D43AB" w14:paraId="2254B12E" w14:textId="77777777" w:rsidTr="00C95986">
        <w:trPr>
          <w:trHeight w:val="330"/>
          <w:jc w:val="center"/>
        </w:trPr>
        <w:tc>
          <w:tcPr>
            <w:tcW w:w="5000" w:type="pct"/>
            <w:gridSpan w:val="3"/>
            <w:shd w:val="clear" w:color="auto" w:fill="auto"/>
            <w:noWrap/>
            <w:vAlign w:val="center"/>
            <w:hideMark/>
          </w:tcPr>
          <w:p w14:paraId="3BB82448" w14:textId="77777777" w:rsidR="000C5DCD" w:rsidRPr="006D43AB" w:rsidRDefault="000C5DCD" w:rsidP="00BD2519">
            <w:pPr>
              <w:spacing w:after="0" w:line="240" w:lineRule="auto"/>
              <w:rPr>
                <w:rFonts w:ascii="Verdana" w:eastAsia="Times New Roman" w:hAnsi="Verdana" w:cs="Arial"/>
                <w:b/>
                <w:bCs/>
                <w:sz w:val="19"/>
                <w:szCs w:val="19"/>
              </w:rPr>
            </w:pPr>
            <w:r w:rsidRPr="006D43AB">
              <w:rPr>
                <w:rFonts w:ascii="Verdana" w:eastAsia="Times New Roman" w:hAnsi="Verdana" w:cs="Arial"/>
                <w:b/>
                <w:bCs/>
                <w:sz w:val="19"/>
                <w:szCs w:val="19"/>
              </w:rPr>
              <w:t>ΤΙΤΛΟΣ  ΠΡΟΤΕΙΝΟΜΕΝΗΣ ΠΡΑΞΗΣ:</w:t>
            </w:r>
          </w:p>
        </w:tc>
      </w:tr>
      <w:tr w:rsidR="000C5DCD" w:rsidRPr="006D43AB" w14:paraId="20A08922" w14:textId="77777777" w:rsidTr="00C60707">
        <w:trPr>
          <w:trHeight w:val="330"/>
          <w:jc w:val="center"/>
        </w:trPr>
        <w:tc>
          <w:tcPr>
            <w:tcW w:w="930" w:type="pct"/>
            <w:gridSpan w:val="2"/>
            <w:shd w:val="clear" w:color="auto" w:fill="auto"/>
            <w:noWrap/>
            <w:vAlign w:val="center"/>
            <w:hideMark/>
          </w:tcPr>
          <w:p w14:paraId="261DEF14" w14:textId="77777777" w:rsidR="000C5DCD" w:rsidRPr="006D43AB" w:rsidRDefault="000C5DCD" w:rsidP="00BD2519">
            <w:pPr>
              <w:spacing w:after="0" w:line="240" w:lineRule="auto"/>
              <w:rPr>
                <w:rFonts w:ascii="Verdana" w:eastAsia="Times New Roman" w:hAnsi="Verdana" w:cs="Arial"/>
                <w:b/>
                <w:bCs/>
                <w:sz w:val="19"/>
                <w:szCs w:val="19"/>
              </w:rPr>
            </w:pPr>
            <w:r w:rsidRPr="006D43AB">
              <w:rPr>
                <w:rFonts w:ascii="Verdana" w:eastAsia="Times New Roman" w:hAnsi="Verdana" w:cs="Arial"/>
                <w:b/>
                <w:bCs/>
                <w:sz w:val="19"/>
                <w:szCs w:val="19"/>
              </w:rPr>
              <w:t>ΚΩΔΙΚΟΣ ΠΡΑΞΗΣ ΠΣΚΕ:</w:t>
            </w:r>
          </w:p>
        </w:tc>
        <w:tc>
          <w:tcPr>
            <w:tcW w:w="4070" w:type="pct"/>
            <w:shd w:val="clear" w:color="auto" w:fill="auto"/>
            <w:noWrap/>
            <w:vAlign w:val="center"/>
            <w:hideMark/>
          </w:tcPr>
          <w:p w14:paraId="6569A309" w14:textId="77777777" w:rsidR="000C5DCD" w:rsidRPr="006D43AB" w:rsidRDefault="000C5DCD" w:rsidP="00BD2519">
            <w:pPr>
              <w:spacing w:after="0" w:line="240" w:lineRule="auto"/>
              <w:rPr>
                <w:rFonts w:ascii="Verdana" w:eastAsia="Times New Roman" w:hAnsi="Verdana" w:cs="Arial"/>
                <w:b/>
                <w:bCs/>
                <w:sz w:val="19"/>
                <w:szCs w:val="19"/>
              </w:rPr>
            </w:pPr>
            <w:r w:rsidRPr="006D43AB">
              <w:rPr>
                <w:rFonts w:ascii="Verdana" w:eastAsia="Times New Roman" w:hAnsi="Verdana" w:cs="Arial"/>
                <w:b/>
                <w:bCs/>
                <w:sz w:val="19"/>
                <w:szCs w:val="19"/>
              </w:rPr>
              <w:t> </w:t>
            </w:r>
          </w:p>
        </w:tc>
      </w:tr>
    </w:tbl>
    <w:p w14:paraId="49B9904D" w14:textId="77777777" w:rsidR="00AA4952" w:rsidRPr="006D43AB" w:rsidRDefault="00AA4952" w:rsidP="00095843">
      <w:pPr>
        <w:spacing w:after="0" w:line="240" w:lineRule="auto"/>
        <w:rPr>
          <w:rFonts w:ascii="Verdana" w:hAnsi="Verdana" w:cs="Arial"/>
          <w:b/>
          <w:sz w:val="19"/>
          <w:szCs w:val="19"/>
        </w:rPr>
      </w:pPr>
      <w:bookmarkStart w:id="18" w:name="_Hlk520373912"/>
    </w:p>
    <w:tbl>
      <w:tblPr>
        <w:tblStyle w:val="a6"/>
        <w:tblW w:w="5510" w:type="pct"/>
        <w:jc w:val="center"/>
        <w:tblLook w:val="04A0" w:firstRow="1" w:lastRow="0" w:firstColumn="1" w:lastColumn="0" w:noHBand="0" w:noVBand="1"/>
      </w:tblPr>
      <w:tblGrid>
        <w:gridCol w:w="643"/>
        <w:gridCol w:w="7277"/>
        <w:gridCol w:w="630"/>
        <w:gridCol w:w="661"/>
        <w:gridCol w:w="707"/>
        <w:gridCol w:w="2127"/>
        <w:gridCol w:w="3326"/>
      </w:tblGrid>
      <w:tr w:rsidR="00A445E7" w:rsidRPr="006D43AB" w14:paraId="7BCF8C03" w14:textId="77777777" w:rsidTr="002D2E1C">
        <w:trPr>
          <w:tblHeader/>
          <w:jc w:val="center"/>
        </w:trPr>
        <w:tc>
          <w:tcPr>
            <w:tcW w:w="209" w:type="pct"/>
            <w:vMerge w:val="restart"/>
            <w:shd w:val="clear" w:color="auto" w:fill="B8CCE4" w:themeFill="accent1" w:themeFillTint="66"/>
            <w:vAlign w:val="center"/>
          </w:tcPr>
          <w:p w14:paraId="6EE1C797" w14:textId="77777777" w:rsidR="00A445E7" w:rsidRPr="006D43AB" w:rsidRDefault="00A445E7" w:rsidP="00E46DAC">
            <w:pPr>
              <w:spacing w:line="24" w:lineRule="atLeast"/>
              <w:jc w:val="center"/>
              <w:rPr>
                <w:rFonts w:ascii="Verdana" w:hAnsi="Verdana" w:cs="Arial"/>
                <w:b/>
                <w:sz w:val="19"/>
                <w:szCs w:val="19"/>
              </w:rPr>
            </w:pPr>
            <w:r w:rsidRPr="006D43AB">
              <w:rPr>
                <w:rFonts w:ascii="Verdana" w:hAnsi="Verdana" w:cs="Arial"/>
                <w:b/>
                <w:sz w:val="19"/>
                <w:szCs w:val="19"/>
              </w:rPr>
              <w:t>Α/Α ΑΠ</w:t>
            </w:r>
          </w:p>
        </w:tc>
        <w:tc>
          <w:tcPr>
            <w:tcW w:w="2367" w:type="pct"/>
            <w:vMerge w:val="restart"/>
            <w:shd w:val="clear" w:color="auto" w:fill="B8CCE4" w:themeFill="accent1" w:themeFillTint="66"/>
            <w:vAlign w:val="center"/>
          </w:tcPr>
          <w:p w14:paraId="66B2E217" w14:textId="77777777" w:rsidR="00A445E7" w:rsidRPr="006D43AB" w:rsidRDefault="00A445E7" w:rsidP="00E46DAC">
            <w:pPr>
              <w:spacing w:line="24" w:lineRule="atLeast"/>
              <w:jc w:val="center"/>
              <w:rPr>
                <w:rFonts w:ascii="Verdana" w:hAnsi="Verdana" w:cs="Arial"/>
                <w:b/>
                <w:sz w:val="19"/>
                <w:szCs w:val="19"/>
              </w:rPr>
            </w:pPr>
            <w:r w:rsidRPr="006D43AB">
              <w:rPr>
                <w:rFonts w:ascii="Verdana" w:hAnsi="Verdana" w:cs="Arial"/>
                <w:b/>
                <w:sz w:val="19"/>
                <w:szCs w:val="19"/>
              </w:rPr>
              <w:t>Περιγραφή Κριτηρίου</w:t>
            </w:r>
          </w:p>
        </w:tc>
        <w:tc>
          <w:tcPr>
            <w:tcW w:w="650" w:type="pct"/>
            <w:gridSpan w:val="3"/>
            <w:tcBorders>
              <w:bottom w:val="single" w:sz="4" w:space="0" w:color="auto"/>
            </w:tcBorders>
            <w:shd w:val="clear" w:color="auto" w:fill="B8CCE4" w:themeFill="accent1" w:themeFillTint="66"/>
            <w:vAlign w:val="center"/>
          </w:tcPr>
          <w:p w14:paraId="77987E78" w14:textId="77777777" w:rsidR="00A445E7" w:rsidRPr="006D43AB" w:rsidRDefault="00A445E7" w:rsidP="00E46DAC">
            <w:pPr>
              <w:spacing w:line="24" w:lineRule="atLeast"/>
              <w:jc w:val="center"/>
              <w:rPr>
                <w:rFonts w:ascii="Verdana" w:hAnsi="Verdana" w:cs="Arial"/>
                <w:b/>
                <w:sz w:val="19"/>
                <w:szCs w:val="19"/>
              </w:rPr>
            </w:pPr>
            <w:r w:rsidRPr="006D43AB">
              <w:rPr>
                <w:rFonts w:ascii="Verdana" w:hAnsi="Verdana" w:cs="Arial"/>
                <w:b/>
                <w:sz w:val="19"/>
                <w:szCs w:val="19"/>
              </w:rPr>
              <w:t>Εκπλήρωση Κριτηρίου</w:t>
            </w:r>
          </w:p>
        </w:tc>
        <w:tc>
          <w:tcPr>
            <w:tcW w:w="692" w:type="pct"/>
            <w:vMerge w:val="restart"/>
            <w:shd w:val="clear" w:color="auto" w:fill="B8CCE4" w:themeFill="accent1" w:themeFillTint="66"/>
            <w:vAlign w:val="center"/>
          </w:tcPr>
          <w:p w14:paraId="3038B3F0" w14:textId="77777777" w:rsidR="00A445E7" w:rsidRPr="006D43AB" w:rsidRDefault="00A445E7" w:rsidP="002178C5">
            <w:pPr>
              <w:spacing w:line="24" w:lineRule="atLeast"/>
              <w:jc w:val="center"/>
              <w:rPr>
                <w:rFonts w:ascii="Verdana" w:hAnsi="Verdana" w:cs="Arial"/>
                <w:b/>
                <w:sz w:val="19"/>
                <w:szCs w:val="19"/>
              </w:rPr>
            </w:pPr>
            <w:r w:rsidRPr="006D43AB">
              <w:rPr>
                <w:rFonts w:ascii="Verdana" w:hAnsi="Verdana" w:cs="Arial"/>
                <w:b/>
                <w:sz w:val="19"/>
                <w:szCs w:val="19"/>
              </w:rPr>
              <w:t>Υποδράση που αφορά</w:t>
            </w:r>
          </w:p>
        </w:tc>
        <w:tc>
          <w:tcPr>
            <w:tcW w:w="1082" w:type="pct"/>
            <w:vMerge w:val="restart"/>
            <w:shd w:val="clear" w:color="auto" w:fill="B8CCE4" w:themeFill="accent1" w:themeFillTint="66"/>
          </w:tcPr>
          <w:p w14:paraId="0A5BB8DC" w14:textId="77777777" w:rsidR="00A445E7" w:rsidRPr="006D43AB" w:rsidRDefault="00A445E7" w:rsidP="002178C5">
            <w:pPr>
              <w:spacing w:line="24" w:lineRule="atLeast"/>
              <w:jc w:val="center"/>
              <w:rPr>
                <w:rFonts w:ascii="Verdana" w:hAnsi="Verdana" w:cs="Arial"/>
                <w:b/>
                <w:sz w:val="19"/>
                <w:szCs w:val="19"/>
              </w:rPr>
            </w:pPr>
            <w:r w:rsidRPr="006D43AB">
              <w:rPr>
                <w:rFonts w:ascii="Verdana" w:hAnsi="Verdana" w:cs="Arial"/>
                <w:b/>
                <w:sz w:val="19"/>
                <w:szCs w:val="19"/>
              </w:rPr>
              <w:t>Δικαιολογητικά</w:t>
            </w:r>
          </w:p>
        </w:tc>
      </w:tr>
      <w:tr w:rsidR="00A445E7" w:rsidRPr="006D43AB" w14:paraId="5AFCC2AE" w14:textId="77777777" w:rsidTr="002D2E1C">
        <w:trPr>
          <w:trHeight w:val="85"/>
          <w:tblHeader/>
          <w:jc w:val="center"/>
        </w:trPr>
        <w:tc>
          <w:tcPr>
            <w:tcW w:w="209" w:type="pct"/>
            <w:vMerge/>
            <w:vAlign w:val="center"/>
          </w:tcPr>
          <w:p w14:paraId="643B42DA" w14:textId="77777777" w:rsidR="00A445E7" w:rsidRPr="006D43AB" w:rsidRDefault="00A445E7" w:rsidP="00133E78">
            <w:pPr>
              <w:spacing w:line="24" w:lineRule="atLeast"/>
              <w:rPr>
                <w:rFonts w:ascii="Verdana" w:hAnsi="Verdana" w:cs="Arial"/>
                <w:b/>
                <w:sz w:val="19"/>
                <w:szCs w:val="19"/>
              </w:rPr>
            </w:pPr>
          </w:p>
        </w:tc>
        <w:tc>
          <w:tcPr>
            <w:tcW w:w="2367" w:type="pct"/>
            <w:vMerge/>
            <w:vAlign w:val="center"/>
          </w:tcPr>
          <w:p w14:paraId="50809776" w14:textId="77777777" w:rsidR="00A445E7" w:rsidRPr="006D43AB" w:rsidRDefault="00A445E7" w:rsidP="00133E78">
            <w:pPr>
              <w:spacing w:line="24" w:lineRule="atLeast"/>
              <w:rPr>
                <w:rFonts w:ascii="Verdana" w:hAnsi="Verdana" w:cs="Arial"/>
                <w:b/>
                <w:sz w:val="19"/>
                <w:szCs w:val="19"/>
              </w:rPr>
            </w:pPr>
          </w:p>
        </w:tc>
        <w:tc>
          <w:tcPr>
            <w:tcW w:w="205" w:type="pct"/>
            <w:shd w:val="clear" w:color="auto" w:fill="B8CCE4" w:themeFill="accent1" w:themeFillTint="66"/>
            <w:vAlign w:val="center"/>
          </w:tcPr>
          <w:p w14:paraId="703F63C7" w14:textId="77777777" w:rsidR="00A445E7" w:rsidRPr="006D43AB" w:rsidRDefault="00A445E7" w:rsidP="00AD7A1E">
            <w:pPr>
              <w:spacing w:line="24" w:lineRule="atLeast"/>
              <w:jc w:val="center"/>
              <w:rPr>
                <w:rFonts w:ascii="Verdana" w:hAnsi="Verdana" w:cs="Arial"/>
                <w:b/>
                <w:sz w:val="19"/>
                <w:szCs w:val="19"/>
              </w:rPr>
            </w:pPr>
            <w:r w:rsidRPr="006D43AB">
              <w:rPr>
                <w:rFonts w:ascii="Verdana" w:hAnsi="Verdana" w:cs="Arial"/>
                <w:b/>
                <w:sz w:val="19"/>
                <w:szCs w:val="19"/>
              </w:rPr>
              <w:t>ΝΑΙ</w:t>
            </w:r>
          </w:p>
        </w:tc>
        <w:tc>
          <w:tcPr>
            <w:tcW w:w="215" w:type="pct"/>
            <w:shd w:val="clear" w:color="auto" w:fill="B8CCE4" w:themeFill="accent1" w:themeFillTint="66"/>
            <w:vAlign w:val="center"/>
          </w:tcPr>
          <w:p w14:paraId="4AE3C84C" w14:textId="77777777" w:rsidR="00A445E7" w:rsidRPr="006D43AB" w:rsidRDefault="00A445E7" w:rsidP="00AD7A1E">
            <w:pPr>
              <w:spacing w:line="24" w:lineRule="atLeast"/>
              <w:jc w:val="center"/>
              <w:rPr>
                <w:rFonts w:ascii="Verdana" w:hAnsi="Verdana" w:cs="Arial"/>
                <w:b/>
                <w:sz w:val="19"/>
                <w:szCs w:val="19"/>
              </w:rPr>
            </w:pPr>
            <w:r w:rsidRPr="006D43AB">
              <w:rPr>
                <w:rFonts w:ascii="Verdana" w:hAnsi="Verdana" w:cs="Arial"/>
                <w:b/>
                <w:sz w:val="19"/>
                <w:szCs w:val="19"/>
              </w:rPr>
              <w:t>ΟΧΙ</w:t>
            </w:r>
          </w:p>
        </w:tc>
        <w:tc>
          <w:tcPr>
            <w:tcW w:w="230" w:type="pct"/>
            <w:shd w:val="clear" w:color="auto" w:fill="B8CCE4" w:themeFill="accent1" w:themeFillTint="66"/>
            <w:vAlign w:val="center"/>
          </w:tcPr>
          <w:p w14:paraId="1F87E0F4" w14:textId="77777777" w:rsidR="00A445E7" w:rsidRPr="006D43AB" w:rsidRDefault="00A445E7" w:rsidP="00AD7A1E">
            <w:pPr>
              <w:spacing w:line="24" w:lineRule="atLeast"/>
              <w:jc w:val="center"/>
              <w:rPr>
                <w:rFonts w:ascii="Verdana" w:hAnsi="Verdana" w:cs="Arial"/>
                <w:b/>
                <w:sz w:val="19"/>
                <w:szCs w:val="19"/>
              </w:rPr>
            </w:pPr>
            <w:r w:rsidRPr="006D43AB">
              <w:rPr>
                <w:rFonts w:ascii="Verdana" w:hAnsi="Verdana" w:cs="Arial"/>
                <w:b/>
                <w:sz w:val="19"/>
                <w:szCs w:val="19"/>
              </w:rPr>
              <w:t>Δ/Α</w:t>
            </w:r>
          </w:p>
        </w:tc>
        <w:tc>
          <w:tcPr>
            <w:tcW w:w="692" w:type="pct"/>
            <w:vMerge/>
            <w:vAlign w:val="center"/>
          </w:tcPr>
          <w:p w14:paraId="3ACDC636" w14:textId="77777777" w:rsidR="00A445E7" w:rsidRPr="006D43AB" w:rsidRDefault="00A445E7" w:rsidP="002178C5">
            <w:pPr>
              <w:spacing w:line="24" w:lineRule="atLeast"/>
              <w:jc w:val="center"/>
              <w:rPr>
                <w:rFonts w:ascii="Verdana" w:hAnsi="Verdana" w:cs="Arial"/>
                <w:b/>
                <w:sz w:val="19"/>
                <w:szCs w:val="19"/>
              </w:rPr>
            </w:pPr>
          </w:p>
        </w:tc>
        <w:tc>
          <w:tcPr>
            <w:tcW w:w="1082" w:type="pct"/>
            <w:vMerge/>
          </w:tcPr>
          <w:p w14:paraId="0339C9BB" w14:textId="77777777" w:rsidR="00A445E7" w:rsidRPr="006D43AB" w:rsidRDefault="00A445E7" w:rsidP="002178C5">
            <w:pPr>
              <w:spacing w:line="24" w:lineRule="atLeast"/>
              <w:jc w:val="center"/>
              <w:rPr>
                <w:rFonts w:ascii="Verdana" w:hAnsi="Verdana" w:cs="Arial"/>
                <w:b/>
                <w:sz w:val="19"/>
                <w:szCs w:val="19"/>
              </w:rPr>
            </w:pPr>
          </w:p>
        </w:tc>
      </w:tr>
      <w:tr w:rsidR="00846C34" w:rsidRPr="006D43AB" w14:paraId="43E85C8E" w14:textId="77777777" w:rsidTr="002D2E1C">
        <w:trPr>
          <w:jc w:val="center"/>
        </w:trPr>
        <w:tc>
          <w:tcPr>
            <w:tcW w:w="209" w:type="pct"/>
            <w:vAlign w:val="center"/>
          </w:tcPr>
          <w:p w14:paraId="6A1300E4" w14:textId="77777777" w:rsidR="00846C34" w:rsidRPr="006D43AB" w:rsidRDefault="00846C34" w:rsidP="00846C34">
            <w:pPr>
              <w:pStyle w:val="a3"/>
              <w:numPr>
                <w:ilvl w:val="0"/>
                <w:numId w:val="23"/>
              </w:numPr>
              <w:spacing w:line="24" w:lineRule="atLeast"/>
              <w:rPr>
                <w:rFonts w:ascii="Verdana" w:hAnsi="Verdana" w:cs="Arial"/>
                <w:sz w:val="19"/>
                <w:szCs w:val="19"/>
              </w:rPr>
            </w:pPr>
          </w:p>
        </w:tc>
        <w:tc>
          <w:tcPr>
            <w:tcW w:w="2367" w:type="pct"/>
            <w:shd w:val="clear" w:color="auto" w:fill="auto"/>
            <w:vAlign w:val="center"/>
          </w:tcPr>
          <w:p w14:paraId="76162422" w14:textId="3855ADD0" w:rsidR="00846C34" w:rsidRPr="008C4E13" w:rsidRDefault="00846C34" w:rsidP="00846C34">
            <w:pPr>
              <w:rPr>
                <w:rFonts w:ascii="Verdana" w:eastAsia="Times New Roman" w:hAnsi="Verdana" w:cs="Arial"/>
                <w:sz w:val="19"/>
                <w:szCs w:val="19"/>
              </w:rPr>
            </w:pPr>
            <w:r w:rsidRPr="008C4E13">
              <w:rPr>
                <w:rFonts w:ascii="Verdana" w:eastAsia="Times New Roman" w:hAnsi="Verdana"/>
                <w:sz w:val="19"/>
                <w:szCs w:val="19"/>
              </w:rPr>
              <w:t>Πληρούνται όλες οι προϋποθέσεις του Καν. Ε.Ε. 1407/2013</w:t>
            </w:r>
          </w:p>
        </w:tc>
        <w:tc>
          <w:tcPr>
            <w:tcW w:w="205" w:type="pct"/>
            <w:shd w:val="clear" w:color="auto" w:fill="auto"/>
            <w:vAlign w:val="center"/>
          </w:tcPr>
          <w:p w14:paraId="4A752F7A" w14:textId="77777777" w:rsidR="00846C34" w:rsidRPr="006D43AB" w:rsidRDefault="00846C34" w:rsidP="00846C34">
            <w:pPr>
              <w:rPr>
                <w:rFonts w:ascii="Verdana" w:eastAsia="Times New Roman" w:hAnsi="Verdana" w:cs="Arial"/>
                <w:color w:val="0000FF"/>
                <w:sz w:val="19"/>
                <w:szCs w:val="19"/>
              </w:rPr>
            </w:pPr>
          </w:p>
        </w:tc>
        <w:tc>
          <w:tcPr>
            <w:tcW w:w="215" w:type="pct"/>
            <w:shd w:val="clear" w:color="auto" w:fill="auto"/>
            <w:vAlign w:val="center"/>
          </w:tcPr>
          <w:p w14:paraId="0CAB305E" w14:textId="77777777" w:rsidR="00846C34" w:rsidRPr="006D43AB" w:rsidRDefault="00846C34" w:rsidP="00846C34">
            <w:pPr>
              <w:rPr>
                <w:rFonts w:ascii="Verdana" w:eastAsia="Times New Roman" w:hAnsi="Verdana" w:cs="Arial"/>
                <w:color w:val="0000FF"/>
                <w:sz w:val="19"/>
                <w:szCs w:val="19"/>
              </w:rPr>
            </w:pPr>
          </w:p>
        </w:tc>
        <w:tc>
          <w:tcPr>
            <w:tcW w:w="230" w:type="pct"/>
            <w:shd w:val="clear" w:color="auto" w:fill="auto"/>
            <w:vAlign w:val="center"/>
          </w:tcPr>
          <w:p w14:paraId="1E6B3FD8" w14:textId="77777777" w:rsidR="00846C34" w:rsidRPr="006D43AB" w:rsidRDefault="00846C34" w:rsidP="00846C34">
            <w:pPr>
              <w:rPr>
                <w:rFonts w:ascii="Verdana" w:eastAsia="Times New Roman" w:hAnsi="Verdana" w:cs="Arial"/>
                <w:sz w:val="19"/>
                <w:szCs w:val="19"/>
              </w:rPr>
            </w:pPr>
          </w:p>
        </w:tc>
        <w:tc>
          <w:tcPr>
            <w:tcW w:w="692" w:type="pct"/>
            <w:vAlign w:val="center"/>
          </w:tcPr>
          <w:p w14:paraId="137D1611" w14:textId="271FB437" w:rsidR="00846C34" w:rsidRPr="006D43AB" w:rsidRDefault="00846C34" w:rsidP="00846C34">
            <w:pPr>
              <w:spacing w:line="24" w:lineRule="atLeast"/>
              <w:jc w:val="center"/>
              <w:rPr>
                <w:rFonts w:ascii="Verdana" w:hAnsi="Verdana" w:cs="Arial"/>
                <w:sz w:val="19"/>
                <w:szCs w:val="19"/>
              </w:rPr>
            </w:pPr>
            <w:r w:rsidRPr="006D43AB">
              <w:rPr>
                <w:rFonts w:ascii="Verdana" w:hAnsi="Verdana" w:cs="Arial"/>
                <w:sz w:val="19"/>
                <w:szCs w:val="19"/>
              </w:rPr>
              <w:t xml:space="preserve">Το σύνολο των </w:t>
            </w:r>
            <w:proofErr w:type="spellStart"/>
            <w:r w:rsidRPr="006D43AB">
              <w:rPr>
                <w:rFonts w:ascii="Verdana" w:hAnsi="Verdana" w:cs="Arial"/>
                <w:sz w:val="19"/>
                <w:szCs w:val="19"/>
              </w:rPr>
              <w:t>υποδράσεων</w:t>
            </w:r>
            <w:proofErr w:type="spellEnd"/>
          </w:p>
        </w:tc>
        <w:tc>
          <w:tcPr>
            <w:tcW w:w="1082" w:type="pct"/>
            <w:vAlign w:val="center"/>
          </w:tcPr>
          <w:p w14:paraId="40C4406D" w14:textId="06517993" w:rsidR="00846C34" w:rsidRPr="006D43AB" w:rsidRDefault="00846C34" w:rsidP="00846C34">
            <w:pPr>
              <w:spacing w:line="24" w:lineRule="atLeast"/>
              <w:jc w:val="center"/>
              <w:rPr>
                <w:rFonts w:ascii="Verdana" w:eastAsia="Times New Roman" w:hAnsi="Verdana" w:cs="Arial"/>
                <w:sz w:val="19"/>
                <w:szCs w:val="19"/>
              </w:rPr>
            </w:pPr>
            <w:r w:rsidRPr="006D43AB">
              <w:rPr>
                <w:rFonts w:ascii="Verdana" w:eastAsia="Times New Roman" w:hAnsi="Verdana" w:cs="Arial"/>
                <w:sz w:val="19"/>
                <w:szCs w:val="19"/>
              </w:rPr>
              <w:t>Αίτηση στήριξης</w:t>
            </w:r>
          </w:p>
        </w:tc>
      </w:tr>
      <w:tr w:rsidR="00846C34" w:rsidRPr="006D43AB" w14:paraId="0F55B87E" w14:textId="77777777" w:rsidTr="002D2E1C">
        <w:trPr>
          <w:jc w:val="center"/>
        </w:trPr>
        <w:tc>
          <w:tcPr>
            <w:tcW w:w="209" w:type="pct"/>
            <w:vAlign w:val="center"/>
          </w:tcPr>
          <w:p w14:paraId="0093CB44" w14:textId="77777777" w:rsidR="00846C34" w:rsidRPr="006D43AB" w:rsidRDefault="00846C34" w:rsidP="00846C34">
            <w:pPr>
              <w:pStyle w:val="a3"/>
              <w:numPr>
                <w:ilvl w:val="0"/>
                <w:numId w:val="23"/>
              </w:numPr>
              <w:spacing w:line="24" w:lineRule="atLeast"/>
              <w:rPr>
                <w:rFonts w:ascii="Verdana" w:hAnsi="Verdana" w:cs="Arial"/>
                <w:sz w:val="19"/>
                <w:szCs w:val="19"/>
              </w:rPr>
            </w:pPr>
          </w:p>
        </w:tc>
        <w:tc>
          <w:tcPr>
            <w:tcW w:w="2367" w:type="pct"/>
            <w:shd w:val="clear" w:color="auto" w:fill="auto"/>
            <w:vAlign w:val="center"/>
          </w:tcPr>
          <w:p w14:paraId="40E9982A" w14:textId="151A79B4" w:rsidR="00846C34" w:rsidRPr="008C4E13" w:rsidRDefault="00846C34" w:rsidP="00846C34">
            <w:pPr>
              <w:rPr>
                <w:rFonts w:ascii="Verdana" w:eastAsia="Times New Roman" w:hAnsi="Verdana" w:cs="Arial"/>
                <w:sz w:val="19"/>
                <w:szCs w:val="19"/>
              </w:rPr>
            </w:pPr>
            <w:r w:rsidRPr="008C4E13">
              <w:rPr>
                <w:rFonts w:ascii="Verdana" w:eastAsia="Times New Roman" w:hAnsi="Verdana" w:cs="Arial"/>
                <w:sz w:val="19"/>
                <w:szCs w:val="19"/>
              </w:rPr>
              <w:t>Εμπρόθεσμη ηλεκτρονική υποβολή της αίτησης και αποστολή του αποδεικτικού κατάθεσης και του επισυναπτόμενου υλικού στην ΟΤΔ στην προθεσμία που ορίζεται από την προκήρυξη.</w:t>
            </w:r>
          </w:p>
        </w:tc>
        <w:tc>
          <w:tcPr>
            <w:tcW w:w="205" w:type="pct"/>
            <w:shd w:val="clear" w:color="auto" w:fill="auto"/>
            <w:vAlign w:val="center"/>
          </w:tcPr>
          <w:p w14:paraId="5C7F6065" w14:textId="33BB998D" w:rsidR="00846C34" w:rsidRPr="006D43AB" w:rsidRDefault="00846C34" w:rsidP="00846C34">
            <w:pPr>
              <w:rPr>
                <w:rFonts w:ascii="Verdana" w:eastAsia="Times New Roman" w:hAnsi="Verdana" w:cs="Arial"/>
                <w:color w:val="0000FF"/>
                <w:sz w:val="19"/>
                <w:szCs w:val="19"/>
              </w:rPr>
            </w:pPr>
            <w:r w:rsidRPr="006D43AB">
              <w:rPr>
                <w:rFonts w:ascii="Verdana" w:eastAsia="Times New Roman" w:hAnsi="Verdana" w:cs="Arial"/>
                <w:color w:val="0000FF"/>
                <w:sz w:val="19"/>
                <w:szCs w:val="19"/>
              </w:rPr>
              <w:t> </w:t>
            </w:r>
          </w:p>
        </w:tc>
        <w:tc>
          <w:tcPr>
            <w:tcW w:w="215" w:type="pct"/>
            <w:shd w:val="clear" w:color="auto" w:fill="auto"/>
            <w:vAlign w:val="center"/>
          </w:tcPr>
          <w:p w14:paraId="1DA1DF88" w14:textId="3EFE81AD" w:rsidR="00846C34" w:rsidRPr="006D43AB" w:rsidRDefault="00846C34" w:rsidP="00846C34">
            <w:pPr>
              <w:rPr>
                <w:rFonts w:ascii="Verdana" w:eastAsia="Times New Roman" w:hAnsi="Verdana" w:cs="Arial"/>
                <w:color w:val="0000FF"/>
                <w:sz w:val="19"/>
                <w:szCs w:val="19"/>
              </w:rPr>
            </w:pPr>
            <w:r w:rsidRPr="006D43AB">
              <w:rPr>
                <w:rFonts w:ascii="Verdana" w:eastAsia="Times New Roman" w:hAnsi="Verdana" w:cs="Arial"/>
                <w:color w:val="0000FF"/>
                <w:sz w:val="19"/>
                <w:szCs w:val="19"/>
              </w:rPr>
              <w:t> </w:t>
            </w:r>
          </w:p>
        </w:tc>
        <w:tc>
          <w:tcPr>
            <w:tcW w:w="230" w:type="pct"/>
            <w:shd w:val="clear" w:color="auto" w:fill="auto"/>
            <w:vAlign w:val="center"/>
          </w:tcPr>
          <w:p w14:paraId="660919E7" w14:textId="44C1A051" w:rsidR="00846C34" w:rsidRPr="006D43AB" w:rsidRDefault="00846C34" w:rsidP="00846C34">
            <w:pPr>
              <w:rPr>
                <w:rFonts w:ascii="Verdana" w:eastAsia="Times New Roman" w:hAnsi="Verdana" w:cs="Arial"/>
                <w:sz w:val="19"/>
                <w:szCs w:val="19"/>
              </w:rPr>
            </w:pPr>
            <w:r w:rsidRPr="006D43AB">
              <w:rPr>
                <w:rFonts w:ascii="Verdana" w:eastAsia="Times New Roman" w:hAnsi="Verdana" w:cs="Arial"/>
                <w:sz w:val="19"/>
                <w:szCs w:val="19"/>
              </w:rPr>
              <w:t> </w:t>
            </w:r>
          </w:p>
        </w:tc>
        <w:tc>
          <w:tcPr>
            <w:tcW w:w="692" w:type="pct"/>
            <w:vAlign w:val="center"/>
          </w:tcPr>
          <w:p w14:paraId="0633A749" w14:textId="53300E6E" w:rsidR="00846C34" w:rsidRPr="006D43AB" w:rsidRDefault="00846C34" w:rsidP="00846C34">
            <w:pPr>
              <w:spacing w:line="24" w:lineRule="atLeast"/>
              <w:jc w:val="center"/>
              <w:rPr>
                <w:rFonts w:ascii="Verdana" w:hAnsi="Verdana" w:cs="Arial"/>
                <w:sz w:val="19"/>
                <w:szCs w:val="19"/>
              </w:rPr>
            </w:pPr>
            <w:r w:rsidRPr="006D43AB">
              <w:rPr>
                <w:rFonts w:ascii="Verdana" w:hAnsi="Verdana" w:cs="Arial"/>
                <w:sz w:val="19"/>
                <w:szCs w:val="19"/>
              </w:rPr>
              <w:t xml:space="preserve">Το σύνολο των </w:t>
            </w:r>
            <w:proofErr w:type="spellStart"/>
            <w:r w:rsidRPr="006D43AB">
              <w:rPr>
                <w:rFonts w:ascii="Verdana" w:hAnsi="Verdana" w:cs="Arial"/>
                <w:sz w:val="19"/>
                <w:szCs w:val="19"/>
              </w:rPr>
              <w:t>υποδράσεων</w:t>
            </w:r>
            <w:proofErr w:type="spellEnd"/>
          </w:p>
        </w:tc>
        <w:tc>
          <w:tcPr>
            <w:tcW w:w="1082" w:type="pct"/>
            <w:vAlign w:val="center"/>
          </w:tcPr>
          <w:p w14:paraId="06A5525F" w14:textId="3ADA8C1C" w:rsidR="00846C34" w:rsidRPr="006D43AB" w:rsidRDefault="006D43AB" w:rsidP="00846C34">
            <w:pPr>
              <w:spacing w:line="24" w:lineRule="atLeast"/>
              <w:jc w:val="center"/>
              <w:rPr>
                <w:rFonts w:ascii="Verdana" w:eastAsia="Times New Roman" w:hAnsi="Verdana" w:cs="Arial"/>
                <w:sz w:val="19"/>
                <w:szCs w:val="19"/>
              </w:rPr>
            </w:pPr>
            <w:r w:rsidRPr="006D43AB">
              <w:rPr>
                <w:rFonts w:ascii="Verdana" w:eastAsia="Times New Roman" w:hAnsi="Verdana" w:cs="Arial"/>
                <w:sz w:val="19"/>
                <w:szCs w:val="19"/>
              </w:rPr>
              <w:t>Α</w:t>
            </w:r>
            <w:r w:rsidR="00FB5A2C" w:rsidRPr="006D43AB">
              <w:rPr>
                <w:rFonts w:ascii="Verdana" w:eastAsia="Times New Roman" w:hAnsi="Verdana" w:cs="Arial"/>
                <w:sz w:val="19"/>
                <w:szCs w:val="19"/>
              </w:rPr>
              <w:t>ρ. πρωτ. ΟΤΔ, Αίτηση Στήριξης, δικαιολογητικά</w:t>
            </w:r>
          </w:p>
        </w:tc>
      </w:tr>
      <w:tr w:rsidR="00846C34" w:rsidRPr="006D43AB" w14:paraId="08A3C05D" w14:textId="77777777" w:rsidTr="002D2E1C">
        <w:trPr>
          <w:jc w:val="center"/>
        </w:trPr>
        <w:tc>
          <w:tcPr>
            <w:tcW w:w="209" w:type="pct"/>
            <w:vAlign w:val="center"/>
          </w:tcPr>
          <w:p w14:paraId="26C00018" w14:textId="77777777" w:rsidR="00846C34" w:rsidRPr="006D43AB" w:rsidRDefault="00846C34" w:rsidP="00846C34">
            <w:pPr>
              <w:pStyle w:val="a3"/>
              <w:numPr>
                <w:ilvl w:val="0"/>
                <w:numId w:val="23"/>
              </w:numPr>
              <w:spacing w:line="24" w:lineRule="atLeast"/>
              <w:rPr>
                <w:rFonts w:ascii="Verdana" w:hAnsi="Verdana" w:cs="Arial"/>
                <w:sz w:val="19"/>
                <w:szCs w:val="19"/>
              </w:rPr>
            </w:pPr>
          </w:p>
        </w:tc>
        <w:tc>
          <w:tcPr>
            <w:tcW w:w="2367" w:type="pct"/>
            <w:shd w:val="clear" w:color="auto" w:fill="auto"/>
            <w:vAlign w:val="center"/>
          </w:tcPr>
          <w:p w14:paraId="2ED05F3A" w14:textId="60EF0F69" w:rsidR="00846C34" w:rsidRPr="006D43AB" w:rsidRDefault="00846C34" w:rsidP="00846C34">
            <w:pPr>
              <w:rPr>
                <w:rFonts w:ascii="Verdana" w:eastAsia="Times New Roman" w:hAnsi="Verdana" w:cs="Arial"/>
                <w:sz w:val="19"/>
                <w:szCs w:val="19"/>
              </w:rPr>
            </w:pPr>
            <w:r w:rsidRPr="006D43AB">
              <w:rPr>
                <w:rFonts w:ascii="Verdana" w:eastAsia="Times New Roman" w:hAnsi="Verdana" w:cs="Arial"/>
                <w:sz w:val="19"/>
                <w:szCs w:val="19"/>
              </w:rPr>
              <w:t>Η πρόταση συνοδεύεται από αναλυτικό προϋπολογισμό εργασιών σύμφωνα με τα οριζόμενα στο υπόδειγμα της αίτησης στήριξης.</w:t>
            </w:r>
          </w:p>
        </w:tc>
        <w:tc>
          <w:tcPr>
            <w:tcW w:w="205" w:type="pct"/>
            <w:shd w:val="clear" w:color="auto" w:fill="auto"/>
            <w:vAlign w:val="center"/>
          </w:tcPr>
          <w:p w14:paraId="0AE20AFE" w14:textId="77777777" w:rsidR="00846C34" w:rsidRPr="006D43AB" w:rsidRDefault="00846C34" w:rsidP="00846C34">
            <w:pPr>
              <w:rPr>
                <w:rFonts w:ascii="Verdana" w:eastAsia="Times New Roman" w:hAnsi="Verdana" w:cs="Arial"/>
                <w:color w:val="0000FF"/>
                <w:sz w:val="19"/>
                <w:szCs w:val="19"/>
              </w:rPr>
            </w:pPr>
            <w:r w:rsidRPr="006D43AB">
              <w:rPr>
                <w:rFonts w:ascii="Verdana" w:eastAsia="Times New Roman" w:hAnsi="Verdana" w:cs="Arial"/>
                <w:color w:val="0000FF"/>
                <w:sz w:val="19"/>
                <w:szCs w:val="19"/>
              </w:rPr>
              <w:t> </w:t>
            </w:r>
          </w:p>
        </w:tc>
        <w:tc>
          <w:tcPr>
            <w:tcW w:w="215" w:type="pct"/>
            <w:shd w:val="clear" w:color="auto" w:fill="auto"/>
            <w:vAlign w:val="center"/>
          </w:tcPr>
          <w:p w14:paraId="1CCC5A5D" w14:textId="77777777" w:rsidR="00846C34" w:rsidRPr="006D43AB" w:rsidRDefault="00846C34" w:rsidP="00846C34">
            <w:pPr>
              <w:rPr>
                <w:rFonts w:ascii="Verdana" w:eastAsia="Times New Roman" w:hAnsi="Verdana" w:cs="Arial"/>
                <w:color w:val="0000FF"/>
                <w:sz w:val="19"/>
                <w:szCs w:val="19"/>
              </w:rPr>
            </w:pPr>
            <w:r w:rsidRPr="006D43AB">
              <w:rPr>
                <w:rFonts w:ascii="Verdana" w:eastAsia="Times New Roman" w:hAnsi="Verdana" w:cs="Arial"/>
                <w:color w:val="0000FF"/>
                <w:sz w:val="19"/>
                <w:szCs w:val="19"/>
              </w:rPr>
              <w:t> </w:t>
            </w:r>
          </w:p>
        </w:tc>
        <w:tc>
          <w:tcPr>
            <w:tcW w:w="230" w:type="pct"/>
            <w:shd w:val="clear" w:color="auto" w:fill="auto"/>
            <w:vAlign w:val="center"/>
          </w:tcPr>
          <w:p w14:paraId="66B35C14" w14:textId="77777777" w:rsidR="00846C34" w:rsidRPr="006D43AB" w:rsidRDefault="00846C34" w:rsidP="00846C34">
            <w:pPr>
              <w:rPr>
                <w:rFonts w:ascii="Verdana" w:eastAsia="Times New Roman" w:hAnsi="Verdana" w:cs="Arial"/>
                <w:sz w:val="19"/>
                <w:szCs w:val="19"/>
              </w:rPr>
            </w:pPr>
            <w:r w:rsidRPr="006D43AB">
              <w:rPr>
                <w:rFonts w:ascii="Verdana" w:eastAsia="Times New Roman" w:hAnsi="Verdana" w:cs="Arial"/>
                <w:sz w:val="19"/>
                <w:szCs w:val="19"/>
              </w:rPr>
              <w:t> </w:t>
            </w:r>
          </w:p>
        </w:tc>
        <w:tc>
          <w:tcPr>
            <w:tcW w:w="692" w:type="pct"/>
            <w:vAlign w:val="center"/>
          </w:tcPr>
          <w:p w14:paraId="09E0513F" w14:textId="5B635B17" w:rsidR="00846C34" w:rsidRPr="006D43AB" w:rsidRDefault="00846C34" w:rsidP="00846C34">
            <w:pPr>
              <w:spacing w:line="24" w:lineRule="atLeast"/>
              <w:jc w:val="center"/>
              <w:rPr>
                <w:rFonts w:ascii="Verdana" w:hAnsi="Verdana" w:cs="Arial"/>
                <w:b/>
                <w:sz w:val="19"/>
                <w:szCs w:val="19"/>
              </w:rPr>
            </w:pPr>
            <w:r w:rsidRPr="006D43AB">
              <w:rPr>
                <w:rFonts w:ascii="Verdana" w:hAnsi="Verdana" w:cs="Arial"/>
                <w:sz w:val="19"/>
                <w:szCs w:val="19"/>
              </w:rPr>
              <w:t xml:space="preserve">Το σύνολο των </w:t>
            </w:r>
            <w:proofErr w:type="spellStart"/>
            <w:r w:rsidRPr="006D43AB">
              <w:rPr>
                <w:rFonts w:ascii="Verdana" w:hAnsi="Verdana" w:cs="Arial"/>
                <w:sz w:val="19"/>
                <w:szCs w:val="19"/>
              </w:rPr>
              <w:t>υποδράσεων</w:t>
            </w:r>
            <w:proofErr w:type="spellEnd"/>
          </w:p>
        </w:tc>
        <w:tc>
          <w:tcPr>
            <w:tcW w:w="1082" w:type="pct"/>
            <w:vAlign w:val="center"/>
          </w:tcPr>
          <w:p w14:paraId="7D999987" w14:textId="77777777" w:rsidR="00846C34" w:rsidRPr="006D43AB" w:rsidRDefault="00846C34" w:rsidP="00846C34">
            <w:pPr>
              <w:spacing w:line="24" w:lineRule="atLeast"/>
              <w:jc w:val="center"/>
              <w:rPr>
                <w:rFonts w:ascii="Verdana" w:hAnsi="Verdana" w:cs="Arial"/>
                <w:b/>
                <w:sz w:val="19"/>
                <w:szCs w:val="19"/>
              </w:rPr>
            </w:pPr>
            <w:r w:rsidRPr="006D43AB">
              <w:rPr>
                <w:rFonts w:ascii="Verdana" w:eastAsia="Times New Roman" w:hAnsi="Verdana" w:cs="Arial"/>
                <w:sz w:val="19"/>
                <w:szCs w:val="19"/>
              </w:rPr>
              <w:t>Αίτηση στήριξης</w:t>
            </w:r>
          </w:p>
        </w:tc>
      </w:tr>
      <w:tr w:rsidR="00846C34" w:rsidRPr="006D43AB" w14:paraId="39CE43D4" w14:textId="77777777" w:rsidTr="002D2E1C">
        <w:trPr>
          <w:jc w:val="center"/>
        </w:trPr>
        <w:tc>
          <w:tcPr>
            <w:tcW w:w="209" w:type="pct"/>
            <w:vAlign w:val="center"/>
          </w:tcPr>
          <w:p w14:paraId="0D176E0E" w14:textId="77777777" w:rsidR="00846C34" w:rsidRPr="006D43AB" w:rsidRDefault="00846C34" w:rsidP="00846C34">
            <w:pPr>
              <w:pStyle w:val="a3"/>
              <w:numPr>
                <w:ilvl w:val="0"/>
                <w:numId w:val="23"/>
              </w:numPr>
              <w:spacing w:line="24" w:lineRule="atLeast"/>
              <w:rPr>
                <w:rFonts w:ascii="Verdana" w:hAnsi="Verdana" w:cs="Arial"/>
                <w:sz w:val="19"/>
                <w:szCs w:val="19"/>
              </w:rPr>
            </w:pPr>
          </w:p>
        </w:tc>
        <w:tc>
          <w:tcPr>
            <w:tcW w:w="2367" w:type="pct"/>
            <w:shd w:val="clear" w:color="auto" w:fill="auto"/>
            <w:vAlign w:val="center"/>
          </w:tcPr>
          <w:p w14:paraId="56E5C063" w14:textId="77777777" w:rsidR="00846C34" w:rsidRPr="006D43AB" w:rsidRDefault="00846C34" w:rsidP="00846C34">
            <w:pPr>
              <w:rPr>
                <w:rFonts w:ascii="Verdana" w:eastAsia="Times New Roman" w:hAnsi="Verdana" w:cs="Arial"/>
                <w:sz w:val="19"/>
                <w:szCs w:val="19"/>
              </w:rPr>
            </w:pPr>
            <w:r w:rsidRPr="006D43AB">
              <w:rPr>
                <w:rFonts w:ascii="Verdana" w:eastAsia="Times New Roman" w:hAnsi="Verdana" w:cs="Arial"/>
                <w:sz w:val="19"/>
                <w:szCs w:val="19"/>
              </w:rPr>
              <w:t xml:space="preserve">Αποδεικνύεται η κατοχή ή η χρήση του ακινήτου, στο οποίο προβλέπεται η υλοποίηση της πρότασης. </w:t>
            </w:r>
          </w:p>
        </w:tc>
        <w:tc>
          <w:tcPr>
            <w:tcW w:w="205" w:type="pct"/>
            <w:shd w:val="clear" w:color="auto" w:fill="auto"/>
            <w:vAlign w:val="center"/>
          </w:tcPr>
          <w:p w14:paraId="471283BC" w14:textId="77777777" w:rsidR="00846C34" w:rsidRPr="006D43AB" w:rsidRDefault="00846C34" w:rsidP="00846C34">
            <w:pPr>
              <w:rPr>
                <w:rFonts w:ascii="Verdana" w:eastAsia="Times New Roman" w:hAnsi="Verdana" w:cs="Arial"/>
                <w:color w:val="0000FF"/>
                <w:sz w:val="19"/>
                <w:szCs w:val="19"/>
              </w:rPr>
            </w:pPr>
            <w:r w:rsidRPr="006D43AB">
              <w:rPr>
                <w:rFonts w:ascii="Verdana" w:eastAsia="Times New Roman" w:hAnsi="Verdana" w:cs="Arial"/>
                <w:color w:val="0000FF"/>
                <w:sz w:val="19"/>
                <w:szCs w:val="19"/>
              </w:rPr>
              <w:t> </w:t>
            </w:r>
          </w:p>
        </w:tc>
        <w:tc>
          <w:tcPr>
            <w:tcW w:w="215" w:type="pct"/>
            <w:shd w:val="clear" w:color="auto" w:fill="auto"/>
            <w:vAlign w:val="center"/>
          </w:tcPr>
          <w:p w14:paraId="2C54A11C" w14:textId="77777777" w:rsidR="00846C34" w:rsidRPr="006D43AB" w:rsidRDefault="00846C34" w:rsidP="00846C34">
            <w:pPr>
              <w:rPr>
                <w:rFonts w:ascii="Verdana" w:eastAsia="Times New Roman" w:hAnsi="Verdana" w:cs="Arial"/>
                <w:color w:val="0000FF"/>
                <w:sz w:val="19"/>
                <w:szCs w:val="19"/>
              </w:rPr>
            </w:pPr>
            <w:r w:rsidRPr="006D43AB">
              <w:rPr>
                <w:rFonts w:ascii="Verdana" w:eastAsia="Times New Roman" w:hAnsi="Verdana" w:cs="Arial"/>
                <w:color w:val="0000FF"/>
                <w:sz w:val="19"/>
                <w:szCs w:val="19"/>
              </w:rPr>
              <w:t> </w:t>
            </w:r>
          </w:p>
        </w:tc>
        <w:tc>
          <w:tcPr>
            <w:tcW w:w="230" w:type="pct"/>
            <w:shd w:val="clear" w:color="auto" w:fill="auto"/>
            <w:vAlign w:val="center"/>
          </w:tcPr>
          <w:p w14:paraId="45B57288" w14:textId="77777777" w:rsidR="00846C34" w:rsidRPr="006D43AB" w:rsidRDefault="00846C34" w:rsidP="00846C34">
            <w:pPr>
              <w:rPr>
                <w:rFonts w:ascii="Verdana" w:eastAsia="Times New Roman" w:hAnsi="Verdana" w:cs="Arial"/>
                <w:sz w:val="19"/>
                <w:szCs w:val="19"/>
              </w:rPr>
            </w:pPr>
            <w:r w:rsidRPr="006D43AB">
              <w:rPr>
                <w:rFonts w:ascii="Verdana" w:eastAsia="Times New Roman" w:hAnsi="Verdana" w:cs="Arial"/>
                <w:sz w:val="19"/>
                <w:szCs w:val="19"/>
              </w:rPr>
              <w:t> </w:t>
            </w:r>
          </w:p>
        </w:tc>
        <w:tc>
          <w:tcPr>
            <w:tcW w:w="692" w:type="pct"/>
            <w:vAlign w:val="center"/>
          </w:tcPr>
          <w:p w14:paraId="5CF7B08F" w14:textId="123F4441" w:rsidR="00846C34" w:rsidRPr="006D43AB" w:rsidRDefault="00846C34" w:rsidP="00846C34">
            <w:pPr>
              <w:spacing w:line="24" w:lineRule="atLeast"/>
              <w:jc w:val="center"/>
              <w:rPr>
                <w:rFonts w:ascii="Verdana" w:hAnsi="Verdana" w:cs="Arial"/>
                <w:b/>
                <w:sz w:val="19"/>
                <w:szCs w:val="19"/>
              </w:rPr>
            </w:pPr>
            <w:r w:rsidRPr="006D43AB">
              <w:rPr>
                <w:rFonts w:ascii="Verdana" w:hAnsi="Verdana" w:cs="Arial"/>
                <w:sz w:val="19"/>
                <w:szCs w:val="19"/>
              </w:rPr>
              <w:t xml:space="preserve">Το σύνολο των </w:t>
            </w:r>
            <w:proofErr w:type="spellStart"/>
            <w:r w:rsidRPr="006D43AB">
              <w:rPr>
                <w:rFonts w:ascii="Verdana" w:hAnsi="Verdana" w:cs="Arial"/>
                <w:sz w:val="19"/>
                <w:szCs w:val="19"/>
              </w:rPr>
              <w:t>υποδράσεων</w:t>
            </w:r>
            <w:proofErr w:type="spellEnd"/>
          </w:p>
        </w:tc>
        <w:tc>
          <w:tcPr>
            <w:tcW w:w="1082" w:type="pct"/>
            <w:vAlign w:val="center"/>
          </w:tcPr>
          <w:p w14:paraId="253D4008" w14:textId="77777777" w:rsidR="00846C34" w:rsidRPr="006D43AB" w:rsidRDefault="00846C34" w:rsidP="00846C34">
            <w:pPr>
              <w:jc w:val="center"/>
              <w:rPr>
                <w:rFonts w:ascii="Verdana" w:eastAsia="Times New Roman" w:hAnsi="Verdana" w:cs="Arial"/>
                <w:sz w:val="19"/>
                <w:szCs w:val="19"/>
              </w:rPr>
            </w:pPr>
            <w:r w:rsidRPr="006D43AB">
              <w:rPr>
                <w:rFonts w:ascii="Verdana" w:eastAsia="Times New Roman" w:hAnsi="Verdana" w:cs="Arial"/>
                <w:sz w:val="19"/>
                <w:szCs w:val="19"/>
              </w:rPr>
              <w:t>Αποδεικτικά κατοχής χρήσης ανάλογα με την περίπτωση</w:t>
            </w:r>
          </w:p>
        </w:tc>
      </w:tr>
      <w:tr w:rsidR="00846C34" w:rsidRPr="006D43AB" w14:paraId="1CB4295E" w14:textId="77777777" w:rsidTr="002D2E1C">
        <w:trPr>
          <w:jc w:val="center"/>
        </w:trPr>
        <w:tc>
          <w:tcPr>
            <w:tcW w:w="209" w:type="pct"/>
            <w:vAlign w:val="center"/>
          </w:tcPr>
          <w:p w14:paraId="390CFC73" w14:textId="77777777" w:rsidR="00846C34" w:rsidRPr="006D43AB" w:rsidRDefault="00846C34" w:rsidP="00846C34">
            <w:pPr>
              <w:pStyle w:val="a3"/>
              <w:numPr>
                <w:ilvl w:val="0"/>
                <w:numId w:val="23"/>
              </w:numPr>
              <w:spacing w:line="24" w:lineRule="atLeast"/>
              <w:rPr>
                <w:rFonts w:ascii="Verdana" w:hAnsi="Verdana" w:cs="Arial"/>
                <w:sz w:val="19"/>
                <w:szCs w:val="19"/>
              </w:rPr>
            </w:pPr>
          </w:p>
        </w:tc>
        <w:tc>
          <w:tcPr>
            <w:tcW w:w="2367" w:type="pct"/>
            <w:shd w:val="clear" w:color="auto" w:fill="auto"/>
            <w:vAlign w:val="center"/>
          </w:tcPr>
          <w:p w14:paraId="423D98DA" w14:textId="77777777" w:rsidR="00846C34" w:rsidRPr="006D43AB" w:rsidRDefault="00846C34" w:rsidP="00846C34">
            <w:pPr>
              <w:rPr>
                <w:rFonts w:ascii="Verdana" w:eastAsia="Times New Roman" w:hAnsi="Verdana" w:cs="Arial"/>
                <w:sz w:val="19"/>
                <w:szCs w:val="19"/>
              </w:rPr>
            </w:pPr>
            <w:r w:rsidRPr="006D43AB">
              <w:rPr>
                <w:rFonts w:ascii="Verdana" w:eastAsia="Times New Roman" w:hAnsi="Verdana" w:cs="Arial"/>
                <w:sz w:val="19"/>
                <w:szCs w:val="19"/>
              </w:rPr>
              <w:t xml:space="preserve">Η πρόταση είναι σύμφωνη με την περιγραφή, τους όρους και περιορισμούς της </w:t>
            </w:r>
            <w:proofErr w:type="spellStart"/>
            <w:r w:rsidRPr="006D43AB">
              <w:rPr>
                <w:rFonts w:ascii="Verdana" w:eastAsia="Times New Roman" w:hAnsi="Verdana" w:cs="Arial"/>
                <w:sz w:val="19"/>
                <w:szCs w:val="19"/>
              </w:rPr>
              <w:t>προκηρυσσόμενης</w:t>
            </w:r>
            <w:proofErr w:type="spellEnd"/>
            <w:r w:rsidRPr="006D43AB">
              <w:rPr>
                <w:rFonts w:ascii="Verdana" w:eastAsia="Times New Roman" w:hAnsi="Verdana" w:cs="Arial"/>
                <w:sz w:val="19"/>
                <w:szCs w:val="19"/>
              </w:rPr>
              <w:t xml:space="preserve"> υποδράσης. Μεταξύ άλλων θα πρέπει ο συνολικός προτεινόμενος προϋπολογισμός της πρότασης να μην υπερβαίνει το όριο που καθορίζεται στο ΠΑΑ. Ειδικότερα μέγιστος προϋπολογισμός πράξεων και επιλέξιμος προϋπολογισμός 600.000€, σε περίπτωση μη άυλων πράξεων και 100.000€ σε περίπτωση άυλων πράξεων. </w:t>
            </w:r>
          </w:p>
          <w:p w14:paraId="501DAB33" w14:textId="203BF109" w:rsidR="00846C34" w:rsidRPr="006D43AB" w:rsidRDefault="00846C34" w:rsidP="00846C34">
            <w:pPr>
              <w:rPr>
                <w:rFonts w:ascii="Verdana" w:eastAsia="Times New Roman" w:hAnsi="Verdana" w:cs="Arial"/>
                <w:sz w:val="19"/>
                <w:szCs w:val="19"/>
              </w:rPr>
            </w:pPr>
            <w:r w:rsidRPr="006D43AB">
              <w:rPr>
                <w:rFonts w:ascii="Verdana" w:eastAsia="Times New Roman" w:hAnsi="Verdana" w:cs="Arial"/>
                <w:sz w:val="19"/>
                <w:szCs w:val="19"/>
              </w:rPr>
              <w:t xml:space="preserve">Σε περίπτωση χρήσης του Καν 1407/2014 από τον δικαιούχο, η ενίσχυση δεν μπορεί να υπερβαίνει τα 200.000€ Δημόσια Δαπάνη, συναθροίζοντας και τυχόν ενισχύσεις που έχουν ληφθεί ή θα ληφθούν, από άλλα μέτρα από το καθεστώς de </w:t>
            </w:r>
            <w:proofErr w:type="spellStart"/>
            <w:r w:rsidRPr="006D43AB">
              <w:rPr>
                <w:rFonts w:ascii="Verdana" w:eastAsia="Times New Roman" w:hAnsi="Verdana" w:cs="Arial"/>
                <w:sz w:val="19"/>
                <w:szCs w:val="19"/>
              </w:rPr>
              <w:t>minimis</w:t>
            </w:r>
            <w:proofErr w:type="spellEnd"/>
            <w:r w:rsidRPr="006D43AB">
              <w:rPr>
                <w:rFonts w:ascii="Verdana" w:eastAsia="Times New Roman" w:hAnsi="Verdana" w:cs="Arial"/>
                <w:sz w:val="19"/>
                <w:szCs w:val="19"/>
              </w:rPr>
              <w:t xml:space="preserve">, σε οποιαδήποτε περίοδο τριών οικονομικών ετών. </w:t>
            </w:r>
          </w:p>
        </w:tc>
        <w:tc>
          <w:tcPr>
            <w:tcW w:w="205" w:type="pct"/>
            <w:shd w:val="clear" w:color="auto" w:fill="auto"/>
            <w:vAlign w:val="center"/>
          </w:tcPr>
          <w:p w14:paraId="1D3DB2B9" w14:textId="77777777" w:rsidR="00846C34" w:rsidRPr="006D43AB" w:rsidRDefault="00846C34" w:rsidP="00846C34">
            <w:pPr>
              <w:rPr>
                <w:rFonts w:ascii="Verdana" w:eastAsia="Times New Roman" w:hAnsi="Verdana" w:cs="Arial"/>
                <w:sz w:val="19"/>
                <w:szCs w:val="19"/>
              </w:rPr>
            </w:pPr>
            <w:r w:rsidRPr="006D43AB">
              <w:rPr>
                <w:rFonts w:ascii="Verdana" w:eastAsia="Times New Roman" w:hAnsi="Verdana" w:cs="Arial"/>
                <w:sz w:val="19"/>
                <w:szCs w:val="19"/>
              </w:rPr>
              <w:t> </w:t>
            </w:r>
          </w:p>
        </w:tc>
        <w:tc>
          <w:tcPr>
            <w:tcW w:w="215" w:type="pct"/>
            <w:shd w:val="clear" w:color="auto" w:fill="auto"/>
            <w:vAlign w:val="center"/>
          </w:tcPr>
          <w:p w14:paraId="62FE2BF6" w14:textId="77777777" w:rsidR="00846C34" w:rsidRPr="006D43AB" w:rsidRDefault="00846C34" w:rsidP="00846C34">
            <w:pPr>
              <w:rPr>
                <w:rFonts w:ascii="Verdana" w:eastAsia="Times New Roman" w:hAnsi="Verdana" w:cs="Arial"/>
                <w:sz w:val="19"/>
                <w:szCs w:val="19"/>
              </w:rPr>
            </w:pPr>
            <w:r w:rsidRPr="006D43AB">
              <w:rPr>
                <w:rFonts w:ascii="Verdana" w:eastAsia="Times New Roman" w:hAnsi="Verdana" w:cs="Arial"/>
                <w:sz w:val="19"/>
                <w:szCs w:val="19"/>
              </w:rPr>
              <w:t> </w:t>
            </w:r>
          </w:p>
        </w:tc>
        <w:tc>
          <w:tcPr>
            <w:tcW w:w="230" w:type="pct"/>
            <w:shd w:val="clear" w:color="auto" w:fill="auto"/>
            <w:vAlign w:val="center"/>
          </w:tcPr>
          <w:p w14:paraId="4BE96484" w14:textId="77777777" w:rsidR="00846C34" w:rsidRPr="006D43AB" w:rsidRDefault="00846C34" w:rsidP="00846C34">
            <w:pPr>
              <w:rPr>
                <w:rFonts w:ascii="Verdana" w:eastAsia="Times New Roman" w:hAnsi="Verdana" w:cs="Arial"/>
                <w:sz w:val="19"/>
                <w:szCs w:val="19"/>
              </w:rPr>
            </w:pPr>
            <w:r w:rsidRPr="006D43AB">
              <w:rPr>
                <w:rFonts w:ascii="Verdana" w:eastAsia="Times New Roman" w:hAnsi="Verdana" w:cs="Arial"/>
                <w:sz w:val="19"/>
                <w:szCs w:val="19"/>
              </w:rPr>
              <w:t> </w:t>
            </w:r>
          </w:p>
        </w:tc>
        <w:tc>
          <w:tcPr>
            <w:tcW w:w="692" w:type="pct"/>
            <w:vAlign w:val="center"/>
          </w:tcPr>
          <w:p w14:paraId="53C20839" w14:textId="77777777" w:rsidR="00846C34" w:rsidRPr="006D43AB" w:rsidRDefault="00846C34" w:rsidP="00846C34">
            <w:pPr>
              <w:spacing w:line="24" w:lineRule="atLeast"/>
              <w:jc w:val="center"/>
              <w:rPr>
                <w:rFonts w:ascii="Verdana" w:hAnsi="Verdana" w:cs="Arial"/>
                <w:b/>
                <w:sz w:val="19"/>
                <w:szCs w:val="19"/>
              </w:rPr>
            </w:pPr>
            <w:r w:rsidRPr="006D43AB">
              <w:rPr>
                <w:rFonts w:ascii="Verdana" w:hAnsi="Verdana" w:cs="Arial"/>
                <w:sz w:val="19"/>
                <w:szCs w:val="19"/>
              </w:rPr>
              <w:t xml:space="preserve">Το σύνολο των </w:t>
            </w:r>
            <w:proofErr w:type="spellStart"/>
            <w:r w:rsidRPr="006D43AB">
              <w:rPr>
                <w:rFonts w:ascii="Verdana" w:hAnsi="Verdana" w:cs="Arial"/>
                <w:sz w:val="19"/>
                <w:szCs w:val="19"/>
              </w:rPr>
              <w:t>υποδράσεων</w:t>
            </w:r>
            <w:proofErr w:type="spellEnd"/>
          </w:p>
        </w:tc>
        <w:tc>
          <w:tcPr>
            <w:tcW w:w="1082" w:type="pct"/>
            <w:vAlign w:val="center"/>
          </w:tcPr>
          <w:p w14:paraId="54C3E9F4" w14:textId="170A6DA6" w:rsidR="00846C34" w:rsidRPr="006D43AB" w:rsidRDefault="00846C34" w:rsidP="00846C34">
            <w:pPr>
              <w:jc w:val="center"/>
              <w:rPr>
                <w:rFonts w:ascii="Verdana" w:eastAsia="Times New Roman" w:hAnsi="Verdana" w:cs="Arial"/>
                <w:sz w:val="19"/>
                <w:szCs w:val="19"/>
              </w:rPr>
            </w:pPr>
            <w:r w:rsidRPr="006D43AB">
              <w:rPr>
                <w:rFonts w:ascii="Verdana" w:eastAsia="Times New Roman" w:hAnsi="Verdana" w:cs="Arial"/>
                <w:sz w:val="19"/>
                <w:szCs w:val="19"/>
              </w:rPr>
              <w:t xml:space="preserve">Αίτηση στήριξης, πρόσκληση, Υπεύθυνη δήλωση (εφόσον απαιτείται) </w:t>
            </w:r>
          </w:p>
          <w:p w14:paraId="55C25E9A" w14:textId="0F7348FE" w:rsidR="00846C34" w:rsidRPr="006D43AB" w:rsidRDefault="00846C34" w:rsidP="00846C34">
            <w:pPr>
              <w:jc w:val="center"/>
              <w:rPr>
                <w:rFonts w:ascii="Verdana" w:eastAsia="Times New Roman" w:hAnsi="Verdana" w:cs="Arial"/>
                <w:sz w:val="19"/>
                <w:szCs w:val="19"/>
              </w:rPr>
            </w:pPr>
            <w:r w:rsidRPr="006D43AB">
              <w:rPr>
                <w:rFonts w:ascii="Verdana" w:eastAsia="Times New Roman" w:hAnsi="Verdana" w:cs="Arial"/>
                <w:sz w:val="19"/>
                <w:szCs w:val="19"/>
              </w:rPr>
              <w:t xml:space="preserve"> </w:t>
            </w:r>
          </w:p>
        </w:tc>
      </w:tr>
      <w:tr w:rsidR="00846C34" w:rsidRPr="006D43AB" w14:paraId="0C60539D" w14:textId="77777777" w:rsidTr="002D2E1C">
        <w:trPr>
          <w:trHeight w:val="858"/>
          <w:jc w:val="center"/>
        </w:trPr>
        <w:tc>
          <w:tcPr>
            <w:tcW w:w="209" w:type="pct"/>
            <w:vAlign w:val="center"/>
          </w:tcPr>
          <w:p w14:paraId="46A3B272" w14:textId="77777777" w:rsidR="00846C34" w:rsidRPr="006D43AB" w:rsidRDefault="00846C34" w:rsidP="00846C34">
            <w:pPr>
              <w:pStyle w:val="a3"/>
              <w:numPr>
                <w:ilvl w:val="0"/>
                <w:numId w:val="23"/>
              </w:numPr>
              <w:spacing w:line="24" w:lineRule="atLeast"/>
              <w:rPr>
                <w:rFonts w:ascii="Verdana" w:hAnsi="Verdana" w:cs="Arial"/>
                <w:sz w:val="19"/>
                <w:szCs w:val="19"/>
              </w:rPr>
            </w:pPr>
          </w:p>
        </w:tc>
        <w:tc>
          <w:tcPr>
            <w:tcW w:w="2367" w:type="pct"/>
            <w:shd w:val="clear" w:color="auto" w:fill="auto"/>
            <w:vAlign w:val="center"/>
          </w:tcPr>
          <w:p w14:paraId="11019B34" w14:textId="355D1EA2" w:rsidR="00846C34" w:rsidRPr="006D43AB" w:rsidRDefault="00846C34" w:rsidP="00846C34">
            <w:pPr>
              <w:rPr>
                <w:rFonts w:ascii="Verdana" w:eastAsia="Times New Roman" w:hAnsi="Verdana" w:cs="Arial"/>
                <w:sz w:val="19"/>
                <w:szCs w:val="19"/>
              </w:rPr>
            </w:pPr>
            <w:r w:rsidRPr="006D43AB">
              <w:rPr>
                <w:rFonts w:ascii="Verdana" w:eastAsia="Times New Roman" w:hAnsi="Verdana" w:cs="Arial"/>
                <w:sz w:val="19"/>
                <w:szCs w:val="19"/>
              </w:rPr>
              <w:t xml:space="preserve">Η πρόταση αφορά στην περιοχή εφαρμογής ή υλοποιείται εντός της περιοχής εφαρμογής της </w:t>
            </w:r>
            <w:proofErr w:type="spellStart"/>
            <w:r w:rsidRPr="006D43AB">
              <w:rPr>
                <w:rFonts w:ascii="Verdana" w:eastAsia="Times New Roman" w:hAnsi="Verdana" w:cs="Arial"/>
                <w:sz w:val="19"/>
                <w:szCs w:val="19"/>
              </w:rPr>
              <w:t>προκηρυσσόμενης</w:t>
            </w:r>
            <w:proofErr w:type="spellEnd"/>
            <w:r w:rsidRPr="006D43AB">
              <w:rPr>
                <w:rFonts w:ascii="Verdana" w:eastAsia="Times New Roman" w:hAnsi="Verdana" w:cs="Arial"/>
                <w:sz w:val="19"/>
                <w:szCs w:val="19"/>
              </w:rPr>
              <w:t xml:space="preserve"> υποδράσης του τοπικού προγράμματος</w:t>
            </w:r>
          </w:p>
        </w:tc>
        <w:tc>
          <w:tcPr>
            <w:tcW w:w="205" w:type="pct"/>
            <w:shd w:val="clear" w:color="auto" w:fill="auto"/>
            <w:vAlign w:val="center"/>
          </w:tcPr>
          <w:p w14:paraId="05ABE0ED" w14:textId="77777777" w:rsidR="00846C34" w:rsidRPr="006D43AB" w:rsidRDefault="00846C34" w:rsidP="00846C34">
            <w:pPr>
              <w:rPr>
                <w:rFonts w:ascii="Verdana" w:eastAsia="Times New Roman" w:hAnsi="Verdana" w:cs="Arial"/>
                <w:sz w:val="19"/>
                <w:szCs w:val="19"/>
              </w:rPr>
            </w:pPr>
            <w:r w:rsidRPr="006D43AB">
              <w:rPr>
                <w:rFonts w:ascii="Verdana" w:eastAsia="Times New Roman" w:hAnsi="Verdana" w:cs="Arial"/>
                <w:sz w:val="19"/>
                <w:szCs w:val="19"/>
              </w:rPr>
              <w:t> </w:t>
            </w:r>
          </w:p>
        </w:tc>
        <w:tc>
          <w:tcPr>
            <w:tcW w:w="215" w:type="pct"/>
            <w:shd w:val="clear" w:color="auto" w:fill="auto"/>
            <w:vAlign w:val="center"/>
          </w:tcPr>
          <w:p w14:paraId="2DE09F11" w14:textId="77777777" w:rsidR="00846C34" w:rsidRPr="006D43AB" w:rsidRDefault="00846C34" w:rsidP="00846C34">
            <w:pPr>
              <w:rPr>
                <w:rFonts w:ascii="Verdana" w:eastAsia="Times New Roman" w:hAnsi="Verdana" w:cs="Arial"/>
                <w:sz w:val="19"/>
                <w:szCs w:val="19"/>
              </w:rPr>
            </w:pPr>
            <w:r w:rsidRPr="006D43AB">
              <w:rPr>
                <w:rFonts w:ascii="Verdana" w:eastAsia="Times New Roman" w:hAnsi="Verdana" w:cs="Arial"/>
                <w:sz w:val="19"/>
                <w:szCs w:val="19"/>
              </w:rPr>
              <w:t> </w:t>
            </w:r>
          </w:p>
        </w:tc>
        <w:tc>
          <w:tcPr>
            <w:tcW w:w="230" w:type="pct"/>
            <w:shd w:val="clear" w:color="auto" w:fill="auto"/>
            <w:vAlign w:val="center"/>
          </w:tcPr>
          <w:p w14:paraId="1D432725" w14:textId="77777777" w:rsidR="00846C34" w:rsidRPr="006D43AB" w:rsidRDefault="00846C34" w:rsidP="00846C34">
            <w:pPr>
              <w:rPr>
                <w:rFonts w:ascii="Verdana" w:eastAsia="Times New Roman" w:hAnsi="Verdana" w:cs="Arial"/>
                <w:sz w:val="19"/>
                <w:szCs w:val="19"/>
              </w:rPr>
            </w:pPr>
            <w:r w:rsidRPr="006D43AB">
              <w:rPr>
                <w:rFonts w:ascii="Verdana" w:eastAsia="Times New Roman" w:hAnsi="Verdana" w:cs="Arial"/>
                <w:sz w:val="19"/>
                <w:szCs w:val="19"/>
              </w:rPr>
              <w:t> </w:t>
            </w:r>
          </w:p>
        </w:tc>
        <w:tc>
          <w:tcPr>
            <w:tcW w:w="692" w:type="pct"/>
            <w:vAlign w:val="center"/>
          </w:tcPr>
          <w:p w14:paraId="3441735C" w14:textId="77777777" w:rsidR="00846C34" w:rsidRPr="006D43AB" w:rsidRDefault="00846C34" w:rsidP="00846C34">
            <w:pPr>
              <w:spacing w:line="24" w:lineRule="atLeast"/>
              <w:jc w:val="center"/>
              <w:rPr>
                <w:rFonts w:ascii="Verdana" w:hAnsi="Verdana" w:cs="Arial"/>
                <w:sz w:val="19"/>
                <w:szCs w:val="19"/>
              </w:rPr>
            </w:pPr>
            <w:r w:rsidRPr="006D43AB">
              <w:rPr>
                <w:rFonts w:ascii="Verdana" w:hAnsi="Verdana" w:cs="Arial"/>
                <w:sz w:val="19"/>
                <w:szCs w:val="19"/>
              </w:rPr>
              <w:t xml:space="preserve">Το σύνολο των </w:t>
            </w:r>
            <w:proofErr w:type="spellStart"/>
            <w:r w:rsidRPr="006D43AB">
              <w:rPr>
                <w:rFonts w:ascii="Verdana" w:hAnsi="Verdana" w:cs="Arial"/>
                <w:sz w:val="19"/>
                <w:szCs w:val="19"/>
              </w:rPr>
              <w:t>υποδράσεων</w:t>
            </w:r>
            <w:proofErr w:type="spellEnd"/>
          </w:p>
        </w:tc>
        <w:tc>
          <w:tcPr>
            <w:tcW w:w="1082" w:type="pct"/>
            <w:vAlign w:val="center"/>
          </w:tcPr>
          <w:p w14:paraId="4DF35DBF" w14:textId="77777777" w:rsidR="00846C34" w:rsidRPr="006D43AB" w:rsidRDefault="00846C34" w:rsidP="00846C34">
            <w:pPr>
              <w:jc w:val="center"/>
              <w:rPr>
                <w:rFonts w:ascii="Verdana" w:eastAsia="Times New Roman" w:hAnsi="Verdana" w:cs="Arial"/>
                <w:sz w:val="19"/>
                <w:szCs w:val="19"/>
              </w:rPr>
            </w:pPr>
            <w:r w:rsidRPr="006D43AB">
              <w:rPr>
                <w:rFonts w:ascii="Verdana" w:eastAsia="Times New Roman" w:hAnsi="Verdana" w:cs="Arial"/>
                <w:sz w:val="19"/>
                <w:szCs w:val="19"/>
              </w:rPr>
              <w:t xml:space="preserve">Αίτηση στήριξης, τοπογραφικό διάγραμμα (αν απαιτείται), αποδεικτικά κατοχής - χρήσης </w:t>
            </w:r>
          </w:p>
        </w:tc>
      </w:tr>
      <w:tr w:rsidR="00846C34" w:rsidRPr="006D43AB" w14:paraId="0ECF9C00" w14:textId="77777777" w:rsidTr="002D2E1C">
        <w:trPr>
          <w:jc w:val="center"/>
        </w:trPr>
        <w:tc>
          <w:tcPr>
            <w:tcW w:w="209" w:type="pct"/>
            <w:vAlign w:val="center"/>
          </w:tcPr>
          <w:p w14:paraId="66745EBD" w14:textId="77777777" w:rsidR="00846C34" w:rsidRPr="006D43AB" w:rsidRDefault="00846C34" w:rsidP="00846C34">
            <w:pPr>
              <w:pStyle w:val="a3"/>
              <w:numPr>
                <w:ilvl w:val="0"/>
                <w:numId w:val="23"/>
              </w:numPr>
              <w:spacing w:line="24" w:lineRule="atLeast"/>
              <w:rPr>
                <w:rFonts w:ascii="Verdana" w:hAnsi="Verdana" w:cs="Arial"/>
                <w:sz w:val="19"/>
                <w:szCs w:val="19"/>
              </w:rPr>
            </w:pPr>
          </w:p>
        </w:tc>
        <w:tc>
          <w:tcPr>
            <w:tcW w:w="2367" w:type="pct"/>
            <w:shd w:val="clear" w:color="auto" w:fill="auto"/>
            <w:vAlign w:val="center"/>
          </w:tcPr>
          <w:p w14:paraId="1963550D" w14:textId="77777777" w:rsidR="00846C34" w:rsidRPr="006D43AB" w:rsidRDefault="00846C34" w:rsidP="00846C34">
            <w:pPr>
              <w:rPr>
                <w:rFonts w:ascii="Verdana" w:eastAsia="Times New Roman" w:hAnsi="Verdana" w:cs="Arial"/>
                <w:sz w:val="19"/>
                <w:szCs w:val="19"/>
              </w:rPr>
            </w:pPr>
            <w:r w:rsidRPr="006D43AB">
              <w:rPr>
                <w:rFonts w:ascii="Verdana" w:eastAsia="Times New Roman" w:hAnsi="Verdana" w:cs="Arial"/>
                <w:sz w:val="19"/>
                <w:szCs w:val="19"/>
              </w:rPr>
              <w:t>Για πρόταση εκσυγχρονισμού (φυσικό αντικείμενο):</w:t>
            </w:r>
            <w:r w:rsidRPr="006D43AB">
              <w:rPr>
                <w:rFonts w:ascii="Verdana" w:eastAsia="Times New Roman" w:hAnsi="Verdana" w:cs="Arial"/>
                <w:sz w:val="19"/>
                <w:szCs w:val="19"/>
              </w:rPr>
              <w:br/>
              <w:t>α) δεν έχει υπάρξει προηγούμενη ενίσχυση του ίδιου φυσικού αντικειμένου από αναπτυξιακά προγράμματα, ή</w:t>
            </w:r>
            <w:r w:rsidRPr="006D43AB">
              <w:rPr>
                <w:rFonts w:ascii="Verdana" w:eastAsia="Times New Roman" w:hAnsi="Verdana" w:cs="Arial"/>
                <w:sz w:val="19"/>
                <w:szCs w:val="19"/>
              </w:rPr>
              <w:br/>
              <w:t>β) στην περίπτωση προηγούμενης ενίσχυσης για το ίδιο φυσικό αντικείμενο έχει παρέλθει κατά τη στιγμή υποβολής της αίτησης πενταετία από την απόφαση αποπληρωμής του.</w:t>
            </w:r>
          </w:p>
        </w:tc>
        <w:tc>
          <w:tcPr>
            <w:tcW w:w="205" w:type="pct"/>
            <w:shd w:val="clear" w:color="auto" w:fill="auto"/>
            <w:vAlign w:val="center"/>
          </w:tcPr>
          <w:p w14:paraId="12C285C7" w14:textId="77777777" w:rsidR="00846C34" w:rsidRPr="006D43AB" w:rsidRDefault="00846C34" w:rsidP="00846C34">
            <w:pPr>
              <w:rPr>
                <w:rFonts w:ascii="Verdana" w:eastAsia="Times New Roman" w:hAnsi="Verdana" w:cs="Arial"/>
                <w:color w:val="0000FF"/>
                <w:sz w:val="19"/>
                <w:szCs w:val="19"/>
              </w:rPr>
            </w:pPr>
            <w:r w:rsidRPr="006D43AB">
              <w:rPr>
                <w:rFonts w:ascii="Verdana" w:eastAsia="Times New Roman" w:hAnsi="Verdana" w:cs="Arial"/>
                <w:color w:val="0000FF"/>
                <w:sz w:val="19"/>
                <w:szCs w:val="19"/>
              </w:rPr>
              <w:t> </w:t>
            </w:r>
          </w:p>
        </w:tc>
        <w:tc>
          <w:tcPr>
            <w:tcW w:w="215" w:type="pct"/>
            <w:shd w:val="clear" w:color="auto" w:fill="auto"/>
            <w:vAlign w:val="center"/>
          </w:tcPr>
          <w:p w14:paraId="4B92E3A8" w14:textId="77777777" w:rsidR="00846C34" w:rsidRPr="006D43AB" w:rsidRDefault="00846C34" w:rsidP="00846C34">
            <w:pPr>
              <w:rPr>
                <w:rFonts w:ascii="Verdana" w:eastAsia="Times New Roman" w:hAnsi="Verdana" w:cs="Arial"/>
                <w:color w:val="0000FF"/>
                <w:sz w:val="19"/>
                <w:szCs w:val="19"/>
              </w:rPr>
            </w:pPr>
            <w:r w:rsidRPr="006D43AB">
              <w:rPr>
                <w:rFonts w:ascii="Verdana" w:eastAsia="Times New Roman" w:hAnsi="Verdana" w:cs="Arial"/>
                <w:color w:val="0000FF"/>
                <w:sz w:val="19"/>
                <w:szCs w:val="19"/>
              </w:rPr>
              <w:t> </w:t>
            </w:r>
          </w:p>
        </w:tc>
        <w:tc>
          <w:tcPr>
            <w:tcW w:w="230" w:type="pct"/>
            <w:shd w:val="clear" w:color="auto" w:fill="auto"/>
            <w:vAlign w:val="center"/>
          </w:tcPr>
          <w:p w14:paraId="5D347EFE" w14:textId="77777777" w:rsidR="00846C34" w:rsidRPr="006D43AB" w:rsidRDefault="00846C34" w:rsidP="00846C34">
            <w:pPr>
              <w:rPr>
                <w:rFonts w:ascii="Verdana" w:eastAsia="Times New Roman" w:hAnsi="Verdana" w:cs="Arial"/>
                <w:sz w:val="19"/>
                <w:szCs w:val="19"/>
              </w:rPr>
            </w:pPr>
            <w:r w:rsidRPr="006D43AB">
              <w:rPr>
                <w:rFonts w:ascii="Verdana" w:eastAsia="Times New Roman" w:hAnsi="Verdana" w:cs="Arial"/>
                <w:sz w:val="19"/>
                <w:szCs w:val="19"/>
              </w:rPr>
              <w:t> </w:t>
            </w:r>
          </w:p>
        </w:tc>
        <w:tc>
          <w:tcPr>
            <w:tcW w:w="692" w:type="pct"/>
            <w:vAlign w:val="center"/>
          </w:tcPr>
          <w:p w14:paraId="41F8C3BE" w14:textId="77777777" w:rsidR="00846C34" w:rsidRPr="006D43AB" w:rsidRDefault="00846C34" w:rsidP="00846C34">
            <w:pPr>
              <w:spacing w:line="24" w:lineRule="atLeast"/>
              <w:jc w:val="center"/>
              <w:rPr>
                <w:rFonts w:ascii="Verdana" w:hAnsi="Verdana" w:cs="Arial"/>
                <w:b/>
                <w:sz w:val="19"/>
                <w:szCs w:val="19"/>
              </w:rPr>
            </w:pPr>
            <w:r w:rsidRPr="006D43AB">
              <w:rPr>
                <w:rFonts w:ascii="Verdana" w:hAnsi="Verdana" w:cs="Arial"/>
                <w:sz w:val="19"/>
                <w:szCs w:val="19"/>
              </w:rPr>
              <w:t xml:space="preserve">Το σύνολο των </w:t>
            </w:r>
            <w:proofErr w:type="spellStart"/>
            <w:r w:rsidRPr="006D43AB">
              <w:rPr>
                <w:rFonts w:ascii="Verdana" w:hAnsi="Verdana" w:cs="Arial"/>
                <w:sz w:val="19"/>
                <w:szCs w:val="19"/>
              </w:rPr>
              <w:t>υποδράσεων</w:t>
            </w:r>
            <w:proofErr w:type="spellEnd"/>
          </w:p>
        </w:tc>
        <w:tc>
          <w:tcPr>
            <w:tcW w:w="1082" w:type="pct"/>
            <w:vAlign w:val="center"/>
          </w:tcPr>
          <w:p w14:paraId="7F7A3852" w14:textId="77777777" w:rsidR="00846C34" w:rsidRPr="006D43AB" w:rsidRDefault="00846C34" w:rsidP="00846C34">
            <w:pPr>
              <w:jc w:val="center"/>
              <w:rPr>
                <w:rFonts w:ascii="Verdana" w:eastAsia="Times New Roman" w:hAnsi="Verdana" w:cs="Arial"/>
                <w:sz w:val="19"/>
                <w:szCs w:val="19"/>
              </w:rPr>
            </w:pPr>
            <w:r w:rsidRPr="006D43AB">
              <w:rPr>
                <w:rFonts w:ascii="Verdana" w:eastAsia="Times New Roman" w:hAnsi="Verdana" w:cs="Arial"/>
                <w:sz w:val="19"/>
                <w:szCs w:val="19"/>
              </w:rPr>
              <w:t>Αίτηση στήριξης, Υπεύθυνη δήλωση</w:t>
            </w:r>
          </w:p>
        </w:tc>
      </w:tr>
      <w:tr w:rsidR="00846C34" w:rsidRPr="006D43AB" w14:paraId="30A3D244" w14:textId="77777777" w:rsidTr="002D2E1C">
        <w:trPr>
          <w:jc w:val="center"/>
        </w:trPr>
        <w:tc>
          <w:tcPr>
            <w:tcW w:w="209" w:type="pct"/>
            <w:vAlign w:val="center"/>
          </w:tcPr>
          <w:p w14:paraId="4DA0695E" w14:textId="77777777" w:rsidR="00846C34" w:rsidRPr="006D43AB" w:rsidRDefault="00846C34" w:rsidP="00846C34">
            <w:pPr>
              <w:pStyle w:val="a3"/>
              <w:numPr>
                <w:ilvl w:val="0"/>
                <w:numId w:val="23"/>
              </w:numPr>
              <w:spacing w:line="24" w:lineRule="atLeast"/>
              <w:rPr>
                <w:rFonts w:ascii="Verdana" w:hAnsi="Verdana" w:cs="Arial"/>
                <w:sz w:val="19"/>
                <w:szCs w:val="19"/>
              </w:rPr>
            </w:pPr>
          </w:p>
        </w:tc>
        <w:tc>
          <w:tcPr>
            <w:tcW w:w="2367" w:type="pct"/>
            <w:shd w:val="clear" w:color="auto" w:fill="auto"/>
            <w:vAlign w:val="center"/>
          </w:tcPr>
          <w:p w14:paraId="1DF70BEC" w14:textId="77777777" w:rsidR="00846C34" w:rsidRPr="006D43AB" w:rsidRDefault="00846C34" w:rsidP="00846C34">
            <w:pPr>
              <w:rPr>
                <w:rFonts w:ascii="Verdana" w:eastAsia="Times New Roman" w:hAnsi="Verdana" w:cs="Arial"/>
                <w:sz w:val="19"/>
                <w:szCs w:val="19"/>
              </w:rPr>
            </w:pPr>
            <w:r w:rsidRPr="006D43AB">
              <w:rPr>
                <w:rFonts w:ascii="Verdana" w:eastAsia="Times New Roman" w:hAnsi="Verdana" w:cs="Arial"/>
                <w:sz w:val="19"/>
                <w:szCs w:val="19"/>
              </w:rPr>
              <w:t xml:space="preserve">Η πρόταση δεν έχει ενταχθεί / οριστικά υπαχθεί σε άλλο πρόγραμμα / καθεστώς της 5ης προγραμματικής περιόδου για το ίδιο φυσικό αντικείμενο. </w:t>
            </w:r>
          </w:p>
        </w:tc>
        <w:tc>
          <w:tcPr>
            <w:tcW w:w="205" w:type="pct"/>
            <w:shd w:val="clear" w:color="auto" w:fill="auto"/>
            <w:vAlign w:val="center"/>
          </w:tcPr>
          <w:p w14:paraId="29912F3B" w14:textId="77777777" w:rsidR="00846C34" w:rsidRPr="006D43AB" w:rsidRDefault="00846C34" w:rsidP="00846C34">
            <w:pPr>
              <w:rPr>
                <w:rFonts w:ascii="Verdana" w:eastAsia="Times New Roman" w:hAnsi="Verdana" w:cs="Arial"/>
                <w:color w:val="0000FF"/>
                <w:sz w:val="19"/>
                <w:szCs w:val="19"/>
              </w:rPr>
            </w:pPr>
            <w:r w:rsidRPr="006D43AB">
              <w:rPr>
                <w:rFonts w:ascii="Verdana" w:eastAsia="Times New Roman" w:hAnsi="Verdana" w:cs="Arial"/>
                <w:color w:val="0000FF"/>
                <w:sz w:val="19"/>
                <w:szCs w:val="19"/>
              </w:rPr>
              <w:t> </w:t>
            </w:r>
          </w:p>
        </w:tc>
        <w:tc>
          <w:tcPr>
            <w:tcW w:w="215" w:type="pct"/>
            <w:shd w:val="clear" w:color="auto" w:fill="auto"/>
            <w:vAlign w:val="center"/>
          </w:tcPr>
          <w:p w14:paraId="41CDC3C0" w14:textId="77777777" w:rsidR="00846C34" w:rsidRPr="006D43AB" w:rsidRDefault="00846C34" w:rsidP="00846C34">
            <w:pPr>
              <w:rPr>
                <w:rFonts w:ascii="Verdana" w:eastAsia="Times New Roman" w:hAnsi="Verdana" w:cs="Arial"/>
                <w:color w:val="0000FF"/>
                <w:sz w:val="19"/>
                <w:szCs w:val="19"/>
              </w:rPr>
            </w:pPr>
            <w:r w:rsidRPr="006D43AB">
              <w:rPr>
                <w:rFonts w:ascii="Verdana" w:eastAsia="Times New Roman" w:hAnsi="Verdana" w:cs="Arial"/>
                <w:color w:val="0000FF"/>
                <w:sz w:val="19"/>
                <w:szCs w:val="19"/>
              </w:rPr>
              <w:t> </w:t>
            </w:r>
          </w:p>
        </w:tc>
        <w:tc>
          <w:tcPr>
            <w:tcW w:w="230" w:type="pct"/>
            <w:shd w:val="clear" w:color="auto" w:fill="auto"/>
            <w:vAlign w:val="center"/>
          </w:tcPr>
          <w:p w14:paraId="0DDB6403" w14:textId="77777777" w:rsidR="00846C34" w:rsidRPr="006D43AB" w:rsidRDefault="00846C34" w:rsidP="00846C34">
            <w:pPr>
              <w:rPr>
                <w:rFonts w:ascii="Verdana" w:eastAsia="Times New Roman" w:hAnsi="Verdana" w:cs="Arial"/>
                <w:sz w:val="19"/>
                <w:szCs w:val="19"/>
              </w:rPr>
            </w:pPr>
            <w:r w:rsidRPr="006D43AB">
              <w:rPr>
                <w:rFonts w:ascii="Verdana" w:eastAsia="Times New Roman" w:hAnsi="Verdana" w:cs="Arial"/>
                <w:sz w:val="19"/>
                <w:szCs w:val="19"/>
              </w:rPr>
              <w:t> </w:t>
            </w:r>
          </w:p>
        </w:tc>
        <w:tc>
          <w:tcPr>
            <w:tcW w:w="692" w:type="pct"/>
            <w:vAlign w:val="center"/>
          </w:tcPr>
          <w:p w14:paraId="3498709A" w14:textId="77777777" w:rsidR="00846C34" w:rsidRPr="006D43AB" w:rsidRDefault="00846C34" w:rsidP="00846C34">
            <w:pPr>
              <w:spacing w:line="24" w:lineRule="atLeast"/>
              <w:jc w:val="center"/>
              <w:rPr>
                <w:rFonts w:ascii="Verdana" w:hAnsi="Verdana" w:cs="Arial"/>
                <w:sz w:val="19"/>
                <w:szCs w:val="19"/>
              </w:rPr>
            </w:pPr>
            <w:r w:rsidRPr="006D43AB">
              <w:rPr>
                <w:rFonts w:ascii="Verdana" w:hAnsi="Verdana" w:cs="Arial"/>
                <w:sz w:val="19"/>
                <w:szCs w:val="19"/>
              </w:rPr>
              <w:t xml:space="preserve">Το σύνολο των </w:t>
            </w:r>
            <w:proofErr w:type="spellStart"/>
            <w:r w:rsidRPr="006D43AB">
              <w:rPr>
                <w:rFonts w:ascii="Verdana" w:hAnsi="Verdana" w:cs="Arial"/>
                <w:sz w:val="19"/>
                <w:szCs w:val="19"/>
              </w:rPr>
              <w:t>υποδράσεων</w:t>
            </w:r>
            <w:proofErr w:type="spellEnd"/>
          </w:p>
        </w:tc>
        <w:tc>
          <w:tcPr>
            <w:tcW w:w="1082" w:type="pct"/>
            <w:vAlign w:val="center"/>
          </w:tcPr>
          <w:p w14:paraId="57248F8C" w14:textId="77777777" w:rsidR="00846C34" w:rsidRPr="006D43AB" w:rsidRDefault="00846C34" w:rsidP="00846C34">
            <w:pPr>
              <w:jc w:val="center"/>
              <w:rPr>
                <w:rFonts w:ascii="Verdana" w:eastAsia="Times New Roman" w:hAnsi="Verdana" w:cs="Arial"/>
                <w:sz w:val="19"/>
                <w:szCs w:val="19"/>
              </w:rPr>
            </w:pPr>
            <w:r w:rsidRPr="006D43AB">
              <w:rPr>
                <w:rFonts w:ascii="Verdana" w:eastAsia="Times New Roman" w:hAnsi="Verdana" w:cs="Arial"/>
                <w:sz w:val="19"/>
                <w:szCs w:val="19"/>
              </w:rPr>
              <w:t>Αίτηση στήριξης, Υπεύθυνη δήλωση</w:t>
            </w:r>
          </w:p>
        </w:tc>
      </w:tr>
      <w:tr w:rsidR="00846C34" w:rsidRPr="006D43AB" w14:paraId="183FA37E" w14:textId="77777777" w:rsidTr="002D2E1C">
        <w:trPr>
          <w:jc w:val="center"/>
        </w:trPr>
        <w:tc>
          <w:tcPr>
            <w:tcW w:w="209" w:type="pct"/>
            <w:vAlign w:val="center"/>
          </w:tcPr>
          <w:p w14:paraId="25F60E51" w14:textId="77777777" w:rsidR="00846C34" w:rsidRPr="006D43AB" w:rsidRDefault="00846C34" w:rsidP="00846C34">
            <w:pPr>
              <w:pStyle w:val="a3"/>
              <w:numPr>
                <w:ilvl w:val="0"/>
                <w:numId w:val="23"/>
              </w:numPr>
              <w:spacing w:line="24" w:lineRule="atLeast"/>
              <w:rPr>
                <w:rFonts w:ascii="Verdana" w:hAnsi="Verdana" w:cs="Arial"/>
                <w:sz w:val="19"/>
                <w:szCs w:val="19"/>
              </w:rPr>
            </w:pPr>
          </w:p>
        </w:tc>
        <w:tc>
          <w:tcPr>
            <w:tcW w:w="2367" w:type="pct"/>
            <w:shd w:val="clear" w:color="auto" w:fill="auto"/>
            <w:vAlign w:val="center"/>
          </w:tcPr>
          <w:p w14:paraId="6B8FF97D" w14:textId="77777777" w:rsidR="00846C34" w:rsidRPr="006D43AB" w:rsidRDefault="00846C34" w:rsidP="00846C34">
            <w:pPr>
              <w:rPr>
                <w:rFonts w:ascii="Verdana" w:eastAsia="Times New Roman" w:hAnsi="Verdana" w:cs="Arial"/>
                <w:sz w:val="19"/>
                <w:szCs w:val="19"/>
              </w:rPr>
            </w:pPr>
            <w:r w:rsidRPr="006D43AB">
              <w:rPr>
                <w:rFonts w:ascii="Verdana" w:eastAsia="Times New Roman" w:hAnsi="Verdana" w:cs="Arial"/>
                <w:sz w:val="19"/>
                <w:szCs w:val="19"/>
              </w:rPr>
              <w:t xml:space="preserve">Για τις υποδράσεις της δράσης 19.2.7. "ΣΥΝΕΡΓΑΣΙΑ ΜΕΤΑΞΥ ΔΙΑΦΟΡΕΤΙΚΩΝ ΠΑΡΑΓΟΝΤΩΝ" απαραίτητη προϋπόθεση αποτελεί η εξασφάλιση τουλάχιστον δύο ενδιαφερομένων φορέων </w:t>
            </w:r>
          </w:p>
        </w:tc>
        <w:tc>
          <w:tcPr>
            <w:tcW w:w="205" w:type="pct"/>
            <w:shd w:val="clear" w:color="auto" w:fill="auto"/>
            <w:vAlign w:val="center"/>
          </w:tcPr>
          <w:p w14:paraId="0D6315DE" w14:textId="77777777" w:rsidR="00846C34" w:rsidRPr="006D43AB" w:rsidRDefault="00846C34" w:rsidP="00846C34">
            <w:pPr>
              <w:rPr>
                <w:rFonts w:ascii="Verdana" w:eastAsia="Times New Roman" w:hAnsi="Verdana" w:cs="Arial"/>
                <w:color w:val="0000FF"/>
                <w:sz w:val="19"/>
                <w:szCs w:val="19"/>
              </w:rPr>
            </w:pPr>
            <w:r w:rsidRPr="006D43AB">
              <w:rPr>
                <w:rFonts w:ascii="Verdana" w:eastAsia="Times New Roman" w:hAnsi="Verdana" w:cs="Arial"/>
                <w:color w:val="0000FF"/>
                <w:sz w:val="19"/>
                <w:szCs w:val="19"/>
              </w:rPr>
              <w:t> </w:t>
            </w:r>
          </w:p>
        </w:tc>
        <w:tc>
          <w:tcPr>
            <w:tcW w:w="215" w:type="pct"/>
            <w:shd w:val="clear" w:color="auto" w:fill="auto"/>
            <w:vAlign w:val="center"/>
          </w:tcPr>
          <w:p w14:paraId="2D4A9707" w14:textId="77777777" w:rsidR="00846C34" w:rsidRPr="006D43AB" w:rsidRDefault="00846C34" w:rsidP="00846C34">
            <w:pPr>
              <w:rPr>
                <w:rFonts w:ascii="Verdana" w:eastAsia="Times New Roman" w:hAnsi="Verdana" w:cs="Arial"/>
                <w:color w:val="0000FF"/>
                <w:sz w:val="19"/>
                <w:szCs w:val="19"/>
              </w:rPr>
            </w:pPr>
            <w:r w:rsidRPr="006D43AB">
              <w:rPr>
                <w:rFonts w:ascii="Verdana" w:eastAsia="Times New Roman" w:hAnsi="Verdana" w:cs="Arial"/>
                <w:color w:val="0000FF"/>
                <w:sz w:val="19"/>
                <w:szCs w:val="19"/>
              </w:rPr>
              <w:t> </w:t>
            </w:r>
          </w:p>
        </w:tc>
        <w:tc>
          <w:tcPr>
            <w:tcW w:w="230" w:type="pct"/>
            <w:shd w:val="clear" w:color="auto" w:fill="auto"/>
            <w:vAlign w:val="center"/>
          </w:tcPr>
          <w:p w14:paraId="2190B5EC" w14:textId="77777777" w:rsidR="00846C34" w:rsidRPr="006D43AB" w:rsidRDefault="00846C34" w:rsidP="00846C34">
            <w:pPr>
              <w:rPr>
                <w:rFonts w:ascii="Verdana" w:eastAsia="Times New Roman" w:hAnsi="Verdana" w:cs="Arial"/>
                <w:sz w:val="19"/>
                <w:szCs w:val="19"/>
              </w:rPr>
            </w:pPr>
            <w:r w:rsidRPr="006D43AB">
              <w:rPr>
                <w:rFonts w:ascii="Verdana" w:eastAsia="Times New Roman" w:hAnsi="Verdana" w:cs="Arial"/>
                <w:sz w:val="19"/>
                <w:szCs w:val="19"/>
              </w:rPr>
              <w:t> </w:t>
            </w:r>
          </w:p>
        </w:tc>
        <w:tc>
          <w:tcPr>
            <w:tcW w:w="692" w:type="pct"/>
            <w:vAlign w:val="center"/>
          </w:tcPr>
          <w:p w14:paraId="479FD20F" w14:textId="77777777" w:rsidR="00846C34" w:rsidRPr="006D43AB" w:rsidRDefault="00846C34" w:rsidP="00846C34">
            <w:pPr>
              <w:spacing w:line="24" w:lineRule="atLeast"/>
              <w:jc w:val="center"/>
              <w:rPr>
                <w:rFonts w:ascii="Verdana" w:hAnsi="Verdana" w:cs="Arial"/>
                <w:sz w:val="19"/>
                <w:szCs w:val="19"/>
              </w:rPr>
            </w:pPr>
            <w:r w:rsidRPr="006D43AB">
              <w:rPr>
                <w:rFonts w:ascii="Verdana" w:hAnsi="Verdana" w:cs="Arial"/>
                <w:sz w:val="19"/>
                <w:szCs w:val="19"/>
              </w:rPr>
              <w:t>19.2.7.3</w:t>
            </w:r>
          </w:p>
        </w:tc>
        <w:tc>
          <w:tcPr>
            <w:tcW w:w="1082" w:type="pct"/>
            <w:vAlign w:val="center"/>
          </w:tcPr>
          <w:p w14:paraId="594A738C" w14:textId="77777777" w:rsidR="00846C34" w:rsidRPr="006D43AB" w:rsidRDefault="00846C34" w:rsidP="00846C34">
            <w:pPr>
              <w:jc w:val="center"/>
              <w:rPr>
                <w:rFonts w:ascii="Verdana" w:eastAsia="Times New Roman" w:hAnsi="Verdana" w:cs="Arial"/>
                <w:sz w:val="19"/>
                <w:szCs w:val="19"/>
              </w:rPr>
            </w:pPr>
            <w:r w:rsidRPr="006D43AB">
              <w:rPr>
                <w:rFonts w:ascii="Verdana" w:eastAsia="Times New Roman" w:hAnsi="Verdana" w:cs="Arial"/>
                <w:sz w:val="19"/>
                <w:szCs w:val="19"/>
              </w:rPr>
              <w:t>Καταστατικό ή σχέδιο καταστατικού, ιδιωτικό συμφωνητικό για την συνεργασία</w:t>
            </w:r>
          </w:p>
        </w:tc>
      </w:tr>
      <w:tr w:rsidR="00846C34" w:rsidRPr="006D43AB" w14:paraId="0D6312FA" w14:textId="77777777" w:rsidTr="002D2E1C">
        <w:trPr>
          <w:trHeight w:val="106"/>
          <w:jc w:val="center"/>
        </w:trPr>
        <w:tc>
          <w:tcPr>
            <w:tcW w:w="209" w:type="pct"/>
            <w:vAlign w:val="center"/>
          </w:tcPr>
          <w:p w14:paraId="5C6FE63F" w14:textId="77777777" w:rsidR="00846C34" w:rsidRPr="006D43AB" w:rsidRDefault="00846C34" w:rsidP="00846C34">
            <w:pPr>
              <w:pStyle w:val="a3"/>
              <w:numPr>
                <w:ilvl w:val="0"/>
                <w:numId w:val="23"/>
              </w:numPr>
              <w:spacing w:line="24" w:lineRule="atLeast"/>
              <w:rPr>
                <w:rFonts w:ascii="Verdana" w:hAnsi="Verdana" w:cs="Arial"/>
                <w:sz w:val="19"/>
                <w:szCs w:val="19"/>
              </w:rPr>
            </w:pPr>
          </w:p>
        </w:tc>
        <w:tc>
          <w:tcPr>
            <w:tcW w:w="2367" w:type="pct"/>
            <w:shd w:val="clear" w:color="auto" w:fill="auto"/>
            <w:vAlign w:val="center"/>
          </w:tcPr>
          <w:p w14:paraId="4BE0F80C" w14:textId="77777777" w:rsidR="00846C34" w:rsidRPr="006D43AB" w:rsidRDefault="00846C34" w:rsidP="00846C34">
            <w:pPr>
              <w:rPr>
                <w:rFonts w:ascii="Verdana" w:eastAsia="Times New Roman" w:hAnsi="Verdana" w:cs="Arial"/>
                <w:sz w:val="19"/>
                <w:szCs w:val="19"/>
              </w:rPr>
            </w:pPr>
            <w:r w:rsidRPr="006D43AB">
              <w:rPr>
                <w:rFonts w:ascii="Verdana" w:eastAsia="Times New Roman" w:hAnsi="Verdana" w:cs="Arial"/>
                <w:sz w:val="19"/>
                <w:szCs w:val="19"/>
              </w:rPr>
              <w:t>Η πρόταση (είτε εκσυγχρονισμού είτε ιδρύσεως) αφορά ολοκληρωμένο και λειτουργικό φυσικό αντικείμενο.</w:t>
            </w:r>
          </w:p>
        </w:tc>
        <w:tc>
          <w:tcPr>
            <w:tcW w:w="205" w:type="pct"/>
            <w:shd w:val="clear" w:color="auto" w:fill="auto"/>
            <w:vAlign w:val="center"/>
          </w:tcPr>
          <w:p w14:paraId="1098B330" w14:textId="77777777" w:rsidR="00846C34" w:rsidRPr="006D43AB" w:rsidRDefault="00846C34" w:rsidP="00846C34">
            <w:pPr>
              <w:rPr>
                <w:rFonts w:ascii="Verdana" w:eastAsia="Times New Roman" w:hAnsi="Verdana" w:cs="Arial"/>
                <w:color w:val="0000FF"/>
                <w:sz w:val="19"/>
                <w:szCs w:val="19"/>
              </w:rPr>
            </w:pPr>
            <w:r w:rsidRPr="006D43AB">
              <w:rPr>
                <w:rFonts w:ascii="Verdana" w:eastAsia="Times New Roman" w:hAnsi="Verdana" w:cs="Arial"/>
                <w:color w:val="0000FF"/>
                <w:sz w:val="19"/>
                <w:szCs w:val="19"/>
              </w:rPr>
              <w:t> </w:t>
            </w:r>
          </w:p>
        </w:tc>
        <w:tc>
          <w:tcPr>
            <w:tcW w:w="215" w:type="pct"/>
            <w:shd w:val="clear" w:color="auto" w:fill="auto"/>
            <w:vAlign w:val="center"/>
          </w:tcPr>
          <w:p w14:paraId="4D1EEF36" w14:textId="77777777" w:rsidR="00846C34" w:rsidRPr="006D43AB" w:rsidRDefault="00846C34" w:rsidP="00846C34">
            <w:pPr>
              <w:rPr>
                <w:rFonts w:ascii="Verdana" w:eastAsia="Times New Roman" w:hAnsi="Verdana" w:cs="Arial"/>
                <w:color w:val="0000FF"/>
                <w:sz w:val="19"/>
                <w:szCs w:val="19"/>
              </w:rPr>
            </w:pPr>
            <w:r w:rsidRPr="006D43AB">
              <w:rPr>
                <w:rFonts w:ascii="Verdana" w:eastAsia="Times New Roman" w:hAnsi="Verdana" w:cs="Arial"/>
                <w:color w:val="0000FF"/>
                <w:sz w:val="19"/>
                <w:szCs w:val="19"/>
              </w:rPr>
              <w:t> </w:t>
            </w:r>
          </w:p>
        </w:tc>
        <w:tc>
          <w:tcPr>
            <w:tcW w:w="230" w:type="pct"/>
            <w:shd w:val="clear" w:color="auto" w:fill="auto"/>
            <w:vAlign w:val="center"/>
          </w:tcPr>
          <w:p w14:paraId="36CBBBFD" w14:textId="77777777" w:rsidR="00846C34" w:rsidRPr="006D43AB" w:rsidRDefault="00846C34" w:rsidP="00846C34">
            <w:pPr>
              <w:rPr>
                <w:rFonts w:ascii="Verdana" w:eastAsia="Times New Roman" w:hAnsi="Verdana" w:cs="Arial"/>
                <w:sz w:val="19"/>
                <w:szCs w:val="19"/>
              </w:rPr>
            </w:pPr>
            <w:r w:rsidRPr="006D43AB">
              <w:rPr>
                <w:rFonts w:ascii="Verdana" w:eastAsia="Times New Roman" w:hAnsi="Verdana" w:cs="Arial"/>
                <w:sz w:val="19"/>
                <w:szCs w:val="19"/>
              </w:rPr>
              <w:t> </w:t>
            </w:r>
          </w:p>
        </w:tc>
        <w:tc>
          <w:tcPr>
            <w:tcW w:w="692" w:type="pct"/>
            <w:vAlign w:val="center"/>
          </w:tcPr>
          <w:p w14:paraId="40F7BCCA" w14:textId="60CF759E" w:rsidR="00846C34" w:rsidRPr="006D43AB" w:rsidRDefault="00846C34" w:rsidP="00846C34">
            <w:pPr>
              <w:spacing w:line="24" w:lineRule="atLeast"/>
              <w:jc w:val="center"/>
              <w:rPr>
                <w:rFonts w:ascii="Verdana" w:hAnsi="Verdana" w:cs="Arial"/>
                <w:b/>
                <w:sz w:val="19"/>
                <w:szCs w:val="19"/>
              </w:rPr>
            </w:pPr>
            <w:r w:rsidRPr="006D43AB">
              <w:rPr>
                <w:rFonts w:ascii="Verdana" w:hAnsi="Verdana" w:cs="Arial"/>
                <w:sz w:val="19"/>
                <w:szCs w:val="19"/>
              </w:rPr>
              <w:t xml:space="preserve">Το σύνολο των </w:t>
            </w:r>
            <w:proofErr w:type="spellStart"/>
            <w:r w:rsidRPr="006D43AB">
              <w:rPr>
                <w:rFonts w:ascii="Verdana" w:hAnsi="Verdana" w:cs="Arial"/>
                <w:sz w:val="19"/>
                <w:szCs w:val="19"/>
              </w:rPr>
              <w:t>υποδράσεων</w:t>
            </w:r>
            <w:proofErr w:type="spellEnd"/>
          </w:p>
        </w:tc>
        <w:tc>
          <w:tcPr>
            <w:tcW w:w="1082" w:type="pct"/>
            <w:vAlign w:val="center"/>
          </w:tcPr>
          <w:p w14:paraId="7B127017" w14:textId="77777777" w:rsidR="00846C34" w:rsidRPr="006D43AB" w:rsidRDefault="00846C34" w:rsidP="00846C34">
            <w:pPr>
              <w:jc w:val="center"/>
              <w:rPr>
                <w:rFonts w:ascii="Verdana" w:eastAsia="Times New Roman" w:hAnsi="Verdana" w:cs="Arial"/>
                <w:sz w:val="19"/>
                <w:szCs w:val="19"/>
              </w:rPr>
            </w:pPr>
            <w:r w:rsidRPr="006D43AB">
              <w:rPr>
                <w:rFonts w:ascii="Verdana" w:eastAsia="Times New Roman" w:hAnsi="Verdana" w:cs="Arial"/>
                <w:sz w:val="19"/>
                <w:szCs w:val="19"/>
              </w:rPr>
              <w:t>Αίτηση στήριξης</w:t>
            </w:r>
          </w:p>
        </w:tc>
      </w:tr>
      <w:tr w:rsidR="00846C34" w:rsidRPr="006D43AB" w14:paraId="52D81F55" w14:textId="77777777" w:rsidTr="002D2E1C">
        <w:trPr>
          <w:jc w:val="center"/>
        </w:trPr>
        <w:tc>
          <w:tcPr>
            <w:tcW w:w="209" w:type="pct"/>
            <w:vAlign w:val="center"/>
          </w:tcPr>
          <w:p w14:paraId="2CDBB499" w14:textId="77777777" w:rsidR="00846C34" w:rsidRPr="006D43AB" w:rsidRDefault="00846C34" w:rsidP="00846C34">
            <w:pPr>
              <w:pStyle w:val="a3"/>
              <w:numPr>
                <w:ilvl w:val="0"/>
                <w:numId w:val="23"/>
              </w:numPr>
              <w:spacing w:line="24" w:lineRule="atLeast"/>
              <w:rPr>
                <w:rFonts w:ascii="Verdana" w:hAnsi="Verdana" w:cs="Arial"/>
                <w:sz w:val="19"/>
                <w:szCs w:val="19"/>
              </w:rPr>
            </w:pPr>
          </w:p>
        </w:tc>
        <w:tc>
          <w:tcPr>
            <w:tcW w:w="2367" w:type="pct"/>
            <w:shd w:val="clear" w:color="auto" w:fill="auto"/>
            <w:vAlign w:val="center"/>
          </w:tcPr>
          <w:p w14:paraId="03AC18C5" w14:textId="77777777" w:rsidR="00846C34" w:rsidRPr="006D43AB" w:rsidRDefault="00846C34" w:rsidP="00846C34">
            <w:pPr>
              <w:rPr>
                <w:rFonts w:ascii="Verdana" w:eastAsia="Times New Roman" w:hAnsi="Verdana" w:cs="Arial"/>
                <w:sz w:val="19"/>
                <w:szCs w:val="19"/>
              </w:rPr>
            </w:pPr>
            <w:r w:rsidRPr="006D43AB">
              <w:rPr>
                <w:rFonts w:ascii="Verdana" w:eastAsia="Times New Roman" w:hAnsi="Verdana" w:cs="Arial"/>
                <w:sz w:val="19"/>
                <w:szCs w:val="19"/>
              </w:rPr>
              <w:t>Στην πρόταση δε δηλώνονται ψευδή και αναληθή στοιχεία.</w:t>
            </w:r>
          </w:p>
        </w:tc>
        <w:tc>
          <w:tcPr>
            <w:tcW w:w="205" w:type="pct"/>
            <w:shd w:val="clear" w:color="auto" w:fill="auto"/>
            <w:vAlign w:val="center"/>
          </w:tcPr>
          <w:p w14:paraId="7C3EE01B" w14:textId="77777777" w:rsidR="00846C34" w:rsidRPr="006D43AB" w:rsidRDefault="00846C34" w:rsidP="00846C34">
            <w:pPr>
              <w:rPr>
                <w:rFonts w:ascii="Verdana" w:eastAsia="Times New Roman" w:hAnsi="Verdana" w:cs="Arial"/>
                <w:color w:val="0000FF"/>
                <w:sz w:val="19"/>
                <w:szCs w:val="19"/>
              </w:rPr>
            </w:pPr>
            <w:r w:rsidRPr="006D43AB">
              <w:rPr>
                <w:rFonts w:ascii="Verdana" w:eastAsia="Times New Roman" w:hAnsi="Verdana" w:cs="Arial"/>
                <w:color w:val="0000FF"/>
                <w:sz w:val="19"/>
                <w:szCs w:val="19"/>
              </w:rPr>
              <w:t> </w:t>
            </w:r>
          </w:p>
        </w:tc>
        <w:tc>
          <w:tcPr>
            <w:tcW w:w="215" w:type="pct"/>
            <w:shd w:val="clear" w:color="auto" w:fill="auto"/>
            <w:vAlign w:val="center"/>
          </w:tcPr>
          <w:p w14:paraId="132861E6" w14:textId="77777777" w:rsidR="00846C34" w:rsidRPr="006D43AB" w:rsidRDefault="00846C34" w:rsidP="00846C34">
            <w:pPr>
              <w:rPr>
                <w:rFonts w:ascii="Verdana" w:eastAsia="Times New Roman" w:hAnsi="Verdana" w:cs="Arial"/>
                <w:color w:val="0000FF"/>
                <w:sz w:val="19"/>
                <w:szCs w:val="19"/>
              </w:rPr>
            </w:pPr>
            <w:r w:rsidRPr="006D43AB">
              <w:rPr>
                <w:rFonts w:ascii="Verdana" w:eastAsia="Times New Roman" w:hAnsi="Verdana" w:cs="Arial"/>
                <w:color w:val="0000FF"/>
                <w:sz w:val="19"/>
                <w:szCs w:val="19"/>
              </w:rPr>
              <w:t> </w:t>
            </w:r>
          </w:p>
        </w:tc>
        <w:tc>
          <w:tcPr>
            <w:tcW w:w="230" w:type="pct"/>
            <w:shd w:val="clear" w:color="auto" w:fill="auto"/>
            <w:vAlign w:val="center"/>
          </w:tcPr>
          <w:p w14:paraId="0F407239" w14:textId="77777777" w:rsidR="00846C34" w:rsidRPr="006D43AB" w:rsidRDefault="00846C34" w:rsidP="00846C34">
            <w:pPr>
              <w:rPr>
                <w:rFonts w:ascii="Verdana" w:eastAsia="Times New Roman" w:hAnsi="Verdana" w:cs="Arial"/>
                <w:sz w:val="19"/>
                <w:szCs w:val="19"/>
              </w:rPr>
            </w:pPr>
            <w:r w:rsidRPr="006D43AB">
              <w:rPr>
                <w:rFonts w:ascii="Verdana" w:eastAsia="Times New Roman" w:hAnsi="Verdana" w:cs="Arial"/>
                <w:sz w:val="19"/>
                <w:szCs w:val="19"/>
              </w:rPr>
              <w:t> </w:t>
            </w:r>
          </w:p>
        </w:tc>
        <w:tc>
          <w:tcPr>
            <w:tcW w:w="692" w:type="pct"/>
            <w:vAlign w:val="center"/>
          </w:tcPr>
          <w:p w14:paraId="366ABAFE" w14:textId="77777777" w:rsidR="00846C34" w:rsidRPr="006D43AB" w:rsidRDefault="00846C34" w:rsidP="00846C34">
            <w:pPr>
              <w:spacing w:line="24" w:lineRule="atLeast"/>
              <w:jc w:val="center"/>
              <w:rPr>
                <w:rFonts w:ascii="Verdana" w:hAnsi="Verdana" w:cs="Arial"/>
                <w:b/>
                <w:sz w:val="19"/>
                <w:szCs w:val="19"/>
              </w:rPr>
            </w:pPr>
            <w:r w:rsidRPr="006D43AB">
              <w:rPr>
                <w:rFonts w:ascii="Verdana" w:hAnsi="Verdana" w:cs="Arial"/>
                <w:sz w:val="19"/>
                <w:szCs w:val="19"/>
              </w:rPr>
              <w:t xml:space="preserve">Το σύνολο των </w:t>
            </w:r>
            <w:proofErr w:type="spellStart"/>
            <w:r w:rsidRPr="006D43AB">
              <w:rPr>
                <w:rFonts w:ascii="Verdana" w:hAnsi="Verdana" w:cs="Arial"/>
                <w:sz w:val="19"/>
                <w:szCs w:val="19"/>
              </w:rPr>
              <w:t>υποδράσεων</w:t>
            </w:r>
            <w:proofErr w:type="spellEnd"/>
          </w:p>
        </w:tc>
        <w:tc>
          <w:tcPr>
            <w:tcW w:w="1082" w:type="pct"/>
            <w:vAlign w:val="center"/>
          </w:tcPr>
          <w:p w14:paraId="37946449" w14:textId="77777777" w:rsidR="00846C34" w:rsidRPr="006D43AB" w:rsidRDefault="00846C34" w:rsidP="00846C34">
            <w:pPr>
              <w:jc w:val="center"/>
              <w:rPr>
                <w:rFonts w:ascii="Verdana" w:eastAsia="Times New Roman" w:hAnsi="Verdana" w:cs="Arial"/>
                <w:sz w:val="19"/>
                <w:szCs w:val="19"/>
              </w:rPr>
            </w:pPr>
            <w:r w:rsidRPr="006D43AB">
              <w:rPr>
                <w:rFonts w:ascii="Verdana" w:eastAsia="Times New Roman" w:hAnsi="Verdana" w:cs="Arial"/>
                <w:sz w:val="19"/>
                <w:szCs w:val="19"/>
              </w:rPr>
              <w:t>Υπεύθυνη δήλωση</w:t>
            </w:r>
          </w:p>
        </w:tc>
      </w:tr>
      <w:tr w:rsidR="00846C34" w:rsidRPr="006D43AB" w14:paraId="56EADEE5" w14:textId="77777777" w:rsidTr="002D2E1C">
        <w:trPr>
          <w:jc w:val="center"/>
        </w:trPr>
        <w:tc>
          <w:tcPr>
            <w:tcW w:w="209" w:type="pct"/>
            <w:vAlign w:val="center"/>
          </w:tcPr>
          <w:p w14:paraId="4836DF6A" w14:textId="77777777" w:rsidR="00846C34" w:rsidRPr="006D43AB" w:rsidRDefault="00846C34" w:rsidP="00846C34">
            <w:pPr>
              <w:pStyle w:val="a3"/>
              <w:numPr>
                <w:ilvl w:val="0"/>
                <w:numId w:val="23"/>
              </w:numPr>
              <w:spacing w:line="24" w:lineRule="atLeast"/>
              <w:rPr>
                <w:rFonts w:ascii="Verdana" w:hAnsi="Verdana" w:cs="Arial"/>
                <w:sz w:val="19"/>
                <w:szCs w:val="19"/>
              </w:rPr>
            </w:pPr>
          </w:p>
        </w:tc>
        <w:tc>
          <w:tcPr>
            <w:tcW w:w="2367" w:type="pct"/>
            <w:shd w:val="clear" w:color="auto" w:fill="auto"/>
            <w:vAlign w:val="center"/>
          </w:tcPr>
          <w:p w14:paraId="7C25AFAF" w14:textId="77777777" w:rsidR="00846C34" w:rsidRPr="006D43AB" w:rsidRDefault="00846C34" w:rsidP="00846C34">
            <w:pPr>
              <w:rPr>
                <w:rFonts w:ascii="Verdana" w:eastAsia="Times New Roman" w:hAnsi="Verdana" w:cs="Arial"/>
                <w:sz w:val="19"/>
                <w:szCs w:val="19"/>
              </w:rPr>
            </w:pPr>
            <w:r w:rsidRPr="006D43AB">
              <w:rPr>
                <w:rFonts w:ascii="Verdana" w:eastAsia="Times New Roman" w:hAnsi="Verdana" w:cs="Arial"/>
                <w:sz w:val="19"/>
                <w:szCs w:val="19"/>
              </w:rPr>
              <w:t>Για υφιστάμενες επιχειρήσεις: να εξασφαλίζεται η νόμιμη λειτουργία τους κατά την αίτηση.</w:t>
            </w:r>
          </w:p>
        </w:tc>
        <w:tc>
          <w:tcPr>
            <w:tcW w:w="205" w:type="pct"/>
            <w:shd w:val="clear" w:color="auto" w:fill="auto"/>
            <w:vAlign w:val="center"/>
          </w:tcPr>
          <w:p w14:paraId="4CD1C608" w14:textId="77777777" w:rsidR="00846C34" w:rsidRPr="006D43AB" w:rsidRDefault="00846C34" w:rsidP="00846C34">
            <w:pPr>
              <w:rPr>
                <w:rFonts w:ascii="Verdana" w:eastAsia="Times New Roman" w:hAnsi="Verdana" w:cs="Arial"/>
                <w:color w:val="0000FF"/>
                <w:sz w:val="19"/>
                <w:szCs w:val="19"/>
              </w:rPr>
            </w:pPr>
            <w:r w:rsidRPr="006D43AB">
              <w:rPr>
                <w:rFonts w:ascii="Verdana" w:eastAsia="Times New Roman" w:hAnsi="Verdana" w:cs="Arial"/>
                <w:color w:val="0000FF"/>
                <w:sz w:val="19"/>
                <w:szCs w:val="19"/>
              </w:rPr>
              <w:t> </w:t>
            </w:r>
          </w:p>
        </w:tc>
        <w:tc>
          <w:tcPr>
            <w:tcW w:w="215" w:type="pct"/>
            <w:shd w:val="clear" w:color="auto" w:fill="auto"/>
            <w:vAlign w:val="center"/>
          </w:tcPr>
          <w:p w14:paraId="26A70BAE" w14:textId="77777777" w:rsidR="00846C34" w:rsidRPr="006D43AB" w:rsidRDefault="00846C34" w:rsidP="00846C34">
            <w:pPr>
              <w:rPr>
                <w:rFonts w:ascii="Verdana" w:eastAsia="Times New Roman" w:hAnsi="Verdana" w:cs="Arial"/>
                <w:color w:val="0000FF"/>
                <w:sz w:val="19"/>
                <w:szCs w:val="19"/>
              </w:rPr>
            </w:pPr>
            <w:r w:rsidRPr="006D43AB">
              <w:rPr>
                <w:rFonts w:ascii="Verdana" w:eastAsia="Times New Roman" w:hAnsi="Verdana" w:cs="Arial"/>
                <w:color w:val="0000FF"/>
                <w:sz w:val="19"/>
                <w:szCs w:val="19"/>
              </w:rPr>
              <w:t> </w:t>
            </w:r>
          </w:p>
        </w:tc>
        <w:tc>
          <w:tcPr>
            <w:tcW w:w="230" w:type="pct"/>
            <w:shd w:val="clear" w:color="auto" w:fill="auto"/>
            <w:vAlign w:val="center"/>
          </w:tcPr>
          <w:p w14:paraId="7177E5D4" w14:textId="77777777" w:rsidR="00846C34" w:rsidRPr="006D43AB" w:rsidRDefault="00846C34" w:rsidP="00846C34">
            <w:pPr>
              <w:rPr>
                <w:rFonts w:ascii="Verdana" w:eastAsia="Times New Roman" w:hAnsi="Verdana" w:cs="Arial"/>
                <w:sz w:val="19"/>
                <w:szCs w:val="19"/>
              </w:rPr>
            </w:pPr>
            <w:r w:rsidRPr="006D43AB">
              <w:rPr>
                <w:rFonts w:ascii="Verdana" w:eastAsia="Times New Roman" w:hAnsi="Verdana" w:cs="Arial"/>
                <w:sz w:val="19"/>
                <w:szCs w:val="19"/>
              </w:rPr>
              <w:t> </w:t>
            </w:r>
          </w:p>
        </w:tc>
        <w:tc>
          <w:tcPr>
            <w:tcW w:w="692" w:type="pct"/>
            <w:vAlign w:val="center"/>
          </w:tcPr>
          <w:p w14:paraId="1FB8EB21" w14:textId="77777777" w:rsidR="00846C34" w:rsidRPr="006D43AB" w:rsidRDefault="00846C34" w:rsidP="00846C34">
            <w:pPr>
              <w:spacing w:line="24" w:lineRule="atLeast"/>
              <w:jc w:val="center"/>
              <w:rPr>
                <w:rFonts w:ascii="Verdana" w:hAnsi="Verdana" w:cs="Arial"/>
                <w:b/>
                <w:sz w:val="19"/>
                <w:szCs w:val="19"/>
              </w:rPr>
            </w:pPr>
            <w:r w:rsidRPr="006D43AB">
              <w:rPr>
                <w:rFonts w:ascii="Verdana" w:hAnsi="Verdana" w:cs="Arial"/>
                <w:sz w:val="19"/>
                <w:szCs w:val="19"/>
              </w:rPr>
              <w:t xml:space="preserve">Το σύνολο των </w:t>
            </w:r>
            <w:proofErr w:type="spellStart"/>
            <w:r w:rsidRPr="006D43AB">
              <w:rPr>
                <w:rFonts w:ascii="Verdana" w:hAnsi="Verdana" w:cs="Arial"/>
                <w:sz w:val="19"/>
                <w:szCs w:val="19"/>
              </w:rPr>
              <w:t>υποδράσεων</w:t>
            </w:r>
            <w:proofErr w:type="spellEnd"/>
          </w:p>
        </w:tc>
        <w:tc>
          <w:tcPr>
            <w:tcW w:w="1082" w:type="pct"/>
            <w:vAlign w:val="center"/>
          </w:tcPr>
          <w:p w14:paraId="1421273C" w14:textId="77777777" w:rsidR="00846C34" w:rsidRPr="006D43AB" w:rsidRDefault="00846C34" w:rsidP="00846C34">
            <w:pPr>
              <w:jc w:val="center"/>
              <w:rPr>
                <w:rFonts w:ascii="Verdana" w:eastAsia="Times New Roman" w:hAnsi="Verdana" w:cs="Arial"/>
                <w:sz w:val="19"/>
                <w:szCs w:val="19"/>
              </w:rPr>
            </w:pPr>
            <w:r w:rsidRPr="006D43AB">
              <w:rPr>
                <w:rFonts w:ascii="Verdana" w:eastAsia="Times New Roman" w:hAnsi="Verdana" w:cs="Arial"/>
                <w:sz w:val="19"/>
                <w:szCs w:val="19"/>
              </w:rPr>
              <w:t>Άδεια λειτουργίας, σήμα ΕΟΤ (για καταλύματα)</w:t>
            </w:r>
          </w:p>
        </w:tc>
      </w:tr>
      <w:tr w:rsidR="00846C34" w:rsidRPr="006D43AB" w14:paraId="24A3C760" w14:textId="77777777" w:rsidTr="002D2E1C">
        <w:trPr>
          <w:jc w:val="center"/>
        </w:trPr>
        <w:tc>
          <w:tcPr>
            <w:tcW w:w="209" w:type="pct"/>
            <w:vAlign w:val="center"/>
          </w:tcPr>
          <w:p w14:paraId="0B75D694" w14:textId="77777777" w:rsidR="00846C34" w:rsidRPr="00B51A7B" w:rsidRDefault="00846C34" w:rsidP="00846C34">
            <w:pPr>
              <w:pStyle w:val="a3"/>
              <w:numPr>
                <w:ilvl w:val="0"/>
                <w:numId w:val="23"/>
              </w:numPr>
              <w:spacing w:line="24" w:lineRule="atLeast"/>
              <w:rPr>
                <w:rFonts w:ascii="Verdana" w:hAnsi="Verdana" w:cs="Arial"/>
                <w:sz w:val="19"/>
                <w:szCs w:val="19"/>
              </w:rPr>
            </w:pPr>
          </w:p>
        </w:tc>
        <w:tc>
          <w:tcPr>
            <w:tcW w:w="2367" w:type="pct"/>
            <w:shd w:val="clear" w:color="000000" w:fill="FFFFFF"/>
            <w:vAlign w:val="center"/>
          </w:tcPr>
          <w:p w14:paraId="42B5A802" w14:textId="43AA7A89" w:rsidR="00846C34" w:rsidRPr="00B51A7B" w:rsidRDefault="00E74E8E" w:rsidP="002559B4">
            <w:pPr>
              <w:rPr>
                <w:rFonts w:ascii="Verdana" w:eastAsia="Times New Roman" w:hAnsi="Verdana" w:cs="Arial"/>
                <w:sz w:val="19"/>
                <w:szCs w:val="19"/>
              </w:rPr>
            </w:pPr>
            <w:bookmarkStart w:id="19" w:name="_Hlk518389383"/>
            <w:r w:rsidRPr="00B51A7B">
              <w:rPr>
                <w:rFonts w:ascii="Verdana" w:eastAsia="Times New Roman" w:hAnsi="Verdana" w:cs="Arial"/>
                <w:sz w:val="19"/>
                <w:szCs w:val="19"/>
              </w:rPr>
              <w:t>Να</w:t>
            </w:r>
            <w:r w:rsidR="00846C34" w:rsidRPr="00B51A7B">
              <w:rPr>
                <w:rFonts w:ascii="Verdana" w:eastAsia="Times New Roman" w:hAnsi="Verdana" w:cs="Arial"/>
                <w:sz w:val="19"/>
                <w:szCs w:val="19"/>
              </w:rPr>
              <w:t xml:space="preserve"> μην συνιστούν προβληματική επιχείρηση κατά την έννοια των κοινοτικών κατευθυντήριων γραμμών όσον αφορά κρατικές ενισχύσεις για τη διάσωση και αναδιάρθρωση προβληματικών επιχειρήσεων, κατά την χορήγηση της ενίσχυσης. Όταν χρησιμοποιείται ο Καν. (ΕΕ) 1407/2014 ή ο Καν. (ΕΕ) 1305/2013</w:t>
            </w:r>
            <w:r w:rsidR="00FB5A2C" w:rsidRPr="00B51A7B">
              <w:rPr>
                <w:rFonts w:ascii="Verdana" w:eastAsia="Times New Roman" w:hAnsi="Verdana" w:cs="Arial"/>
                <w:sz w:val="19"/>
                <w:szCs w:val="19"/>
              </w:rPr>
              <w:t xml:space="preserve">, </w:t>
            </w:r>
            <w:r w:rsidR="00846C34" w:rsidRPr="00B51A7B">
              <w:rPr>
                <w:rFonts w:ascii="Verdana" w:eastAsia="Times New Roman" w:hAnsi="Verdana" w:cs="Arial"/>
                <w:sz w:val="19"/>
                <w:szCs w:val="19"/>
              </w:rPr>
              <w:t xml:space="preserve">το κριτήριο δεν λαμβάνεται υπόψη. </w:t>
            </w:r>
            <w:bookmarkEnd w:id="19"/>
          </w:p>
        </w:tc>
        <w:tc>
          <w:tcPr>
            <w:tcW w:w="205" w:type="pct"/>
            <w:shd w:val="clear" w:color="auto" w:fill="auto"/>
            <w:vAlign w:val="center"/>
          </w:tcPr>
          <w:p w14:paraId="4DFB3010" w14:textId="3A6E4079" w:rsidR="00846C34" w:rsidRPr="00B51A7B" w:rsidRDefault="00846C34" w:rsidP="00846C34">
            <w:pPr>
              <w:rPr>
                <w:rFonts w:ascii="Verdana" w:eastAsia="Times New Roman" w:hAnsi="Verdana" w:cs="Arial"/>
                <w:color w:val="0000FF"/>
                <w:sz w:val="19"/>
                <w:szCs w:val="19"/>
              </w:rPr>
            </w:pPr>
          </w:p>
        </w:tc>
        <w:tc>
          <w:tcPr>
            <w:tcW w:w="215" w:type="pct"/>
            <w:shd w:val="clear" w:color="auto" w:fill="auto"/>
            <w:vAlign w:val="center"/>
          </w:tcPr>
          <w:p w14:paraId="386FBFC3" w14:textId="32AC234C" w:rsidR="00846C34" w:rsidRPr="00B51A7B" w:rsidRDefault="00846C34" w:rsidP="00846C34">
            <w:pPr>
              <w:rPr>
                <w:rFonts w:ascii="Verdana" w:eastAsia="Times New Roman" w:hAnsi="Verdana" w:cs="Arial"/>
                <w:color w:val="0000FF"/>
                <w:sz w:val="19"/>
                <w:szCs w:val="19"/>
              </w:rPr>
            </w:pPr>
          </w:p>
        </w:tc>
        <w:tc>
          <w:tcPr>
            <w:tcW w:w="230" w:type="pct"/>
            <w:shd w:val="clear" w:color="auto" w:fill="auto"/>
            <w:vAlign w:val="center"/>
          </w:tcPr>
          <w:p w14:paraId="321C6F89" w14:textId="10D2DD13" w:rsidR="00846C34" w:rsidRPr="00B51A7B" w:rsidRDefault="00846C34" w:rsidP="00846C34">
            <w:pPr>
              <w:rPr>
                <w:rFonts w:ascii="Verdana" w:eastAsia="Times New Roman" w:hAnsi="Verdana" w:cs="Arial"/>
                <w:sz w:val="19"/>
                <w:szCs w:val="19"/>
              </w:rPr>
            </w:pPr>
          </w:p>
        </w:tc>
        <w:tc>
          <w:tcPr>
            <w:tcW w:w="692" w:type="pct"/>
            <w:vAlign w:val="center"/>
          </w:tcPr>
          <w:p w14:paraId="07EFB07E" w14:textId="2C19CE86" w:rsidR="00846C34" w:rsidRPr="00B51A7B" w:rsidRDefault="00B51A7B" w:rsidP="00846C34">
            <w:pPr>
              <w:spacing w:line="24" w:lineRule="atLeast"/>
              <w:jc w:val="center"/>
              <w:rPr>
                <w:rFonts w:ascii="Verdana" w:hAnsi="Verdana" w:cs="Arial"/>
                <w:b/>
                <w:sz w:val="19"/>
                <w:szCs w:val="19"/>
              </w:rPr>
            </w:pPr>
            <w:r w:rsidRPr="006D43AB">
              <w:rPr>
                <w:rFonts w:ascii="Verdana" w:hAnsi="Verdana" w:cs="Arial"/>
                <w:sz w:val="19"/>
                <w:szCs w:val="19"/>
              </w:rPr>
              <w:t xml:space="preserve">Το σύνολο των </w:t>
            </w:r>
            <w:proofErr w:type="spellStart"/>
            <w:r w:rsidRPr="006D43AB">
              <w:rPr>
                <w:rFonts w:ascii="Verdana" w:hAnsi="Verdana" w:cs="Arial"/>
                <w:sz w:val="19"/>
                <w:szCs w:val="19"/>
              </w:rPr>
              <w:t>υποδράσεων</w:t>
            </w:r>
            <w:proofErr w:type="spellEnd"/>
            <w:r w:rsidRPr="00B51A7B">
              <w:rPr>
                <w:rFonts w:ascii="Verdana" w:hAnsi="Verdana" w:cs="Arial"/>
                <w:sz w:val="19"/>
                <w:szCs w:val="19"/>
              </w:rPr>
              <w:t xml:space="preserve"> </w:t>
            </w:r>
          </w:p>
        </w:tc>
        <w:tc>
          <w:tcPr>
            <w:tcW w:w="1082" w:type="pct"/>
            <w:vAlign w:val="center"/>
          </w:tcPr>
          <w:p w14:paraId="11527D76" w14:textId="5F1C36EA" w:rsidR="00846C34" w:rsidRPr="00B51A7B" w:rsidRDefault="00FB5A2C" w:rsidP="00226F19">
            <w:pPr>
              <w:jc w:val="center"/>
              <w:rPr>
                <w:rFonts w:ascii="Verdana" w:eastAsia="Times New Roman" w:hAnsi="Verdana" w:cs="Arial"/>
                <w:sz w:val="19"/>
                <w:szCs w:val="19"/>
              </w:rPr>
            </w:pPr>
            <w:r w:rsidRPr="00B51A7B">
              <w:rPr>
                <w:rFonts w:ascii="Verdana" w:eastAsia="Times New Roman" w:hAnsi="Verdana" w:cs="Arial"/>
                <w:sz w:val="19"/>
                <w:szCs w:val="19"/>
              </w:rPr>
              <w:t xml:space="preserve">Υπεύθυνη δήλωση </w:t>
            </w:r>
            <w:r w:rsidR="00226F19" w:rsidRPr="00B51A7B">
              <w:rPr>
                <w:rFonts w:ascii="Verdana" w:eastAsia="Times New Roman" w:hAnsi="Verdana" w:cs="Arial"/>
                <w:sz w:val="19"/>
                <w:szCs w:val="19"/>
              </w:rPr>
              <w:t>Δικαιολογητικά που προβλέπονται στ</w:t>
            </w:r>
            <w:r w:rsidR="00B733DE" w:rsidRPr="00B51A7B">
              <w:rPr>
                <w:rFonts w:ascii="Verdana" w:eastAsia="Times New Roman" w:hAnsi="Verdana" w:cs="Arial"/>
                <w:sz w:val="19"/>
                <w:szCs w:val="19"/>
              </w:rPr>
              <w:t>ο σημείο Β του  Παραρτήματος ΙΙ.</w:t>
            </w:r>
            <w:r w:rsidR="00226F19" w:rsidRPr="00B51A7B">
              <w:rPr>
                <w:rFonts w:ascii="Verdana" w:eastAsia="Times New Roman" w:hAnsi="Verdana" w:cs="Arial"/>
                <w:sz w:val="19"/>
                <w:szCs w:val="19"/>
              </w:rPr>
              <w:t>4 της παρούσας πρόσκλησης</w:t>
            </w:r>
            <w:r w:rsidRPr="00B51A7B">
              <w:rPr>
                <w:rFonts w:ascii="Verdana" w:eastAsia="Times New Roman" w:hAnsi="Verdana" w:cs="Arial"/>
                <w:sz w:val="19"/>
                <w:szCs w:val="19"/>
              </w:rPr>
              <w:t xml:space="preserve"> ανάλογα με τη μορφή της επιχείρησης</w:t>
            </w:r>
            <w:r w:rsidR="00226F19" w:rsidRPr="00B51A7B">
              <w:rPr>
                <w:rFonts w:ascii="Verdana" w:eastAsia="Times New Roman" w:hAnsi="Verdana" w:cs="Arial"/>
                <w:sz w:val="19"/>
                <w:szCs w:val="19"/>
              </w:rPr>
              <w:t>. (όπου απαιτείται).</w:t>
            </w:r>
            <w:r w:rsidR="00226F19" w:rsidRPr="00B51A7B">
              <w:rPr>
                <w:rFonts w:ascii="Verdana" w:eastAsia="Times New Roman" w:hAnsi="Verdana" w:cs="Arial"/>
                <w:color w:val="FF0000"/>
                <w:sz w:val="16"/>
                <w:szCs w:val="16"/>
              </w:rPr>
              <w:t xml:space="preserve"> </w:t>
            </w:r>
          </w:p>
        </w:tc>
      </w:tr>
      <w:tr w:rsidR="00846C34" w:rsidRPr="006D43AB" w14:paraId="7AFC537B" w14:textId="77777777" w:rsidTr="002D2E1C">
        <w:trPr>
          <w:jc w:val="center"/>
        </w:trPr>
        <w:tc>
          <w:tcPr>
            <w:tcW w:w="209" w:type="pct"/>
            <w:vAlign w:val="center"/>
          </w:tcPr>
          <w:p w14:paraId="3A24677F" w14:textId="77777777" w:rsidR="00846C34" w:rsidRPr="006D43AB" w:rsidRDefault="00846C34" w:rsidP="00846C34">
            <w:pPr>
              <w:pStyle w:val="a3"/>
              <w:numPr>
                <w:ilvl w:val="0"/>
                <w:numId w:val="23"/>
              </w:numPr>
              <w:spacing w:line="24" w:lineRule="atLeast"/>
              <w:rPr>
                <w:rFonts w:ascii="Verdana" w:hAnsi="Verdana" w:cs="Arial"/>
                <w:sz w:val="19"/>
                <w:szCs w:val="19"/>
              </w:rPr>
            </w:pPr>
          </w:p>
        </w:tc>
        <w:tc>
          <w:tcPr>
            <w:tcW w:w="2367" w:type="pct"/>
            <w:shd w:val="clear" w:color="auto" w:fill="auto"/>
            <w:vAlign w:val="center"/>
          </w:tcPr>
          <w:p w14:paraId="21A340C4" w14:textId="77777777" w:rsidR="00846C34" w:rsidRPr="006D43AB" w:rsidRDefault="00846C34" w:rsidP="00846C34">
            <w:pPr>
              <w:rPr>
                <w:rFonts w:ascii="Verdana" w:eastAsia="Times New Roman" w:hAnsi="Verdana" w:cs="Arial"/>
                <w:sz w:val="19"/>
                <w:szCs w:val="19"/>
              </w:rPr>
            </w:pPr>
            <w:r w:rsidRPr="006D43AB">
              <w:rPr>
                <w:rFonts w:ascii="Verdana" w:eastAsia="Times New Roman" w:hAnsi="Verdana" w:cs="Arial"/>
                <w:sz w:val="19"/>
                <w:szCs w:val="19"/>
              </w:rPr>
              <w:t>Η μορφή του υποψήφιου είναι σύμφωνη με τα προβλεπόμενα στην ΥΑ 13214/2017, όπως ισχύει κάθε φορά, και στη σχετική πρόσκληση.</w:t>
            </w:r>
          </w:p>
        </w:tc>
        <w:tc>
          <w:tcPr>
            <w:tcW w:w="205" w:type="pct"/>
            <w:shd w:val="clear" w:color="auto" w:fill="auto"/>
            <w:vAlign w:val="center"/>
          </w:tcPr>
          <w:p w14:paraId="0EF85993" w14:textId="77777777" w:rsidR="00846C34" w:rsidRPr="006D43AB" w:rsidRDefault="00846C34" w:rsidP="00846C34">
            <w:pPr>
              <w:rPr>
                <w:rFonts w:ascii="Verdana" w:eastAsia="Times New Roman" w:hAnsi="Verdana" w:cs="Arial"/>
                <w:color w:val="0000FF"/>
                <w:sz w:val="19"/>
                <w:szCs w:val="19"/>
              </w:rPr>
            </w:pPr>
            <w:r w:rsidRPr="006D43AB">
              <w:rPr>
                <w:rFonts w:ascii="Verdana" w:eastAsia="Times New Roman" w:hAnsi="Verdana" w:cs="Arial"/>
                <w:color w:val="0000FF"/>
                <w:sz w:val="19"/>
                <w:szCs w:val="19"/>
              </w:rPr>
              <w:t> </w:t>
            </w:r>
          </w:p>
        </w:tc>
        <w:tc>
          <w:tcPr>
            <w:tcW w:w="215" w:type="pct"/>
            <w:shd w:val="clear" w:color="auto" w:fill="auto"/>
            <w:vAlign w:val="center"/>
          </w:tcPr>
          <w:p w14:paraId="689122FC" w14:textId="77777777" w:rsidR="00846C34" w:rsidRPr="006D43AB" w:rsidRDefault="00846C34" w:rsidP="00846C34">
            <w:pPr>
              <w:rPr>
                <w:rFonts w:ascii="Verdana" w:eastAsia="Times New Roman" w:hAnsi="Verdana" w:cs="Arial"/>
                <w:color w:val="0000FF"/>
                <w:sz w:val="19"/>
                <w:szCs w:val="19"/>
              </w:rPr>
            </w:pPr>
            <w:r w:rsidRPr="006D43AB">
              <w:rPr>
                <w:rFonts w:ascii="Verdana" w:eastAsia="Times New Roman" w:hAnsi="Verdana" w:cs="Arial"/>
                <w:color w:val="0000FF"/>
                <w:sz w:val="19"/>
                <w:szCs w:val="19"/>
              </w:rPr>
              <w:t> </w:t>
            </w:r>
          </w:p>
        </w:tc>
        <w:tc>
          <w:tcPr>
            <w:tcW w:w="230" w:type="pct"/>
            <w:shd w:val="clear" w:color="auto" w:fill="auto"/>
            <w:vAlign w:val="center"/>
          </w:tcPr>
          <w:p w14:paraId="22F7FB6F" w14:textId="77777777" w:rsidR="00846C34" w:rsidRPr="006D43AB" w:rsidRDefault="00846C34" w:rsidP="00846C34">
            <w:pPr>
              <w:rPr>
                <w:rFonts w:ascii="Verdana" w:eastAsia="Times New Roman" w:hAnsi="Verdana" w:cs="Arial"/>
                <w:sz w:val="19"/>
                <w:szCs w:val="19"/>
              </w:rPr>
            </w:pPr>
            <w:r w:rsidRPr="006D43AB">
              <w:rPr>
                <w:rFonts w:ascii="Verdana" w:eastAsia="Times New Roman" w:hAnsi="Verdana" w:cs="Arial"/>
                <w:sz w:val="19"/>
                <w:szCs w:val="19"/>
              </w:rPr>
              <w:t> </w:t>
            </w:r>
          </w:p>
        </w:tc>
        <w:tc>
          <w:tcPr>
            <w:tcW w:w="692" w:type="pct"/>
            <w:vAlign w:val="center"/>
          </w:tcPr>
          <w:p w14:paraId="1E759BA8" w14:textId="77777777" w:rsidR="00846C34" w:rsidRPr="006D43AB" w:rsidRDefault="00846C34" w:rsidP="00846C34">
            <w:pPr>
              <w:spacing w:line="24" w:lineRule="atLeast"/>
              <w:jc w:val="center"/>
              <w:rPr>
                <w:rFonts w:ascii="Verdana" w:hAnsi="Verdana" w:cs="Arial"/>
                <w:b/>
                <w:sz w:val="19"/>
                <w:szCs w:val="19"/>
              </w:rPr>
            </w:pPr>
            <w:r w:rsidRPr="006D43AB">
              <w:rPr>
                <w:rFonts w:ascii="Verdana" w:hAnsi="Verdana" w:cs="Arial"/>
                <w:sz w:val="19"/>
                <w:szCs w:val="19"/>
              </w:rPr>
              <w:t xml:space="preserve">Το σύνολο των </w:t>
            </w:r>
            <w:proofErr w:type="spellStart"/>
            <w:r w:rsidRPr="006D43AB">
              <w:rPr>
                <w:rFonts w:ascii="Verdana" w:hAnsi="Verdana" w:cs="Arial"/>
                <w:sz w:val="19"/>
                <w:szCs w:val="19"/>
              </w:rPr>
              <w:t>υποδράσεων</w:t>
            </w:r>
            <w:proofErr w:type="spellEnd"/>
          </w:p>
        </w:tc>
        <w:tc>
          <w:tcPr>
            <w:tcW w:w="1082" w:type="pct"/>
            <w:vAlign w:val="center"/>
          </w:tcPr>
          <w:p w14:paraId="20E136B4" w14:textId="3DE7805B" w:rsidR="00846C34" w:rsidRPr="006D43AB" w:rsidRDefault="00FB5A2C" w:rsidP="00846C34">
            <w:pPr>
              <w:jc w:val="center"/>
              <w:rPr>
                <w:rFonts w:ascii="Verdana" w:eastAsia="Times New Roman" w:hAnsi="Verdana" w:cs="Arial"/>
                <w:sz w:val="19"/>
                <w:szCs w:val="19"/>
              </w:rPr>
            </w:pPr>
            <w:r w:rsidRPr="006D43AB">
              <w:rPr>
                <w:rFonts w:ascii="Verdana" w:eastAsia="Times New Roman" w:hAnsi="Verdana" w:cs="Arial"/>
                <w:sz w:val="19"/>
                <w:szCs w:val="19"/>
              </w:rPr>
              <w:t xml:space="preserve">Αίτηση στήριξης, Δήλωση σχετικά με την ιδιότητα ΜΜΕ, Καταστατικό κτλ, σύμφωνα με τις διευκρινήσεις, Απόφαση υποβολής πρότασης, Στοιχεία </w:t>
            </w:r>
            <w:r w:rsidR="00000C8D" w:rsidRPr="006D43AB">
              <w:rPr>
                <w:rFonts w:ascii="Verdana" w:eastAsia="Times New Roman" w:hAnsi="Verdana" w:cs="Arial"/>
                <w:sz w:val="19"/>
                <w:szCs w:val="19"/>
              </w:rPr>
              <w:t>νόμιμου</w:t>
            </w:r>
            <w:r w:rsidRPr="006D43AB">
              <w:rPr>
                <w:rFonts w:ascii="Verdana" w:eastAsia="Times New Roman" w:hAnsi="Verdana" w:cs="Arial"/>
                <w:sz w:val="19"/>
                <w:szCs w:val="19"/>
              </w:rPr>
              <w:t xml:space="preserve"> εκπροσώπου</w:t>
            </w:r>
          </w:p>
        </w:tc>
      </w:tr>
      <w:tr w:rsidR="00846C34" w:rsidRPr="006D43AB" w14:paraId="7F2B7525" w14:textId="77777777" w:rsidTr="002D2E1C">
        <w:trPr>
          <w:jc w:val="center"/>
        </w:trPr>
        <w:tc>
          <w:tcPr>
            <w:tcW w:w="209" w:type="pct"/>
            <w:vAlign w:val="center"/>
          </w:tcPr>
          <w:p w14:paraId="3D1B8973" w14:textId="77777777" w:rsidR="00846C34" w:rsidRPr="006D43AB" w:rsidRDefault="00846C34" w:rsidP="00846C34">
            <w:pPr>
              <w:pStyle w:val="a3"/>
              <w:numPr>
                <w:ilvl w:val="0"/>
                <w:numId w:val="23"/>
              </w:numPr>
              <w:spacing w:line="24" w:lineRule="atLeast"/>
              <w:rPr>
                <w:rFonts w:ascii="Verdana" w:hAnsi="Verdana" w:cs="Arial"/>
                <w:sz w:val="19"/>
                <w:szCs w:val="19"/>
              </w:rPr>
            </w:pPr>
          </w:p>
        </w:tc>
        <w:tc>
          <w:tcPr>
            <w:tcW w:w="2367" w:type="pct"/>
            <w:shd w:val="clear" w:color="auto" w:fill="auto"/>
            <w:vAlign w:val="center"/>
          </w:tcPr>
          <w:p w14:paraId="6474CCAE" w14:textId="77777777" w:rsidR="00846C34" w:rsidRPr="006D43AB" w:rsidRDefault="00846C34" w:rsidP="00846C34">
            <w:pPr>
              <w:rPr>
                <w:rFonts w:ascii="Verdana" w:eastAsia="Times New Roman" w:hAnsi="Verdana" w:cs="Arial"/>
                <w:sz w:val="19"/>
                <w:szCs w:val="19"/>
              </w:rPr>
            </w:pPr>
            <w:r w:rsidRPr="006D43AB">
              <w:rPr>
                <w:rFonts w:ascii="Verdana" w:eastAsia="Times New Roman" w:hAnsi="Verdana" w:cs="Arial"/>
                <w:sz w:val="19"/>
                <w:szCs w:val="19"/>
              </w:rPr>
              <w:t>Στον υποψήφιο μέχρι και το χρόνο υποβολής της πρότασης δεν έχουν επιβληθεί διοικητικές κυρώσεις για παραβίαση Κοινοτικών Κανονισμών ή Εθνικής Νομοθεσίας σε σχέση με την υλοποίηση έργων.</w:t>
            </w:r>
          </w:p>
        </w:tc>
        <w:tc>
          <w:tcPr>
            <w:tcW w:w="205" w:type="pct"/>
            <w:shd w:val="clear" w:color="auto" w:fill="auto"/>
            <w:vAlign w:val="center"/>
          </w:tcPr>
          <w:p w14:paraId="6FDD091F" w14:textId="77777777" w:rsidR="00846C34" w:rsidRPr="006D43AB" w:rsidRDefault="00846C34" w:rsidP="00846C34">
            <w:pPr>
              <w:rPr>
                <w:rFonts w:ascii="Verdana" w:eastAsia="Times New Roman" w:hAnsi="Verdana" w:cs="Arial"/>
                <w:color w:val="0000FF"/>
                <w:sz w:val="19"/>
                <w:szCs w:val="19"/>
              </w:rPr>
            </w:pPr>
            <w:r w:rsidRPr="006D43AB">
              <w:rPr>
                <w:rFonts w:ascii="Verdana" w:eastAsia="Times New Roman" w:hAnsi="Verdana" w:cs="Arial"/>
                <w:color w:val="0000FF"/>
                <w:sz w:val="19"/>
                <w:szCs w:val="19"/>
              </w:rPr>
              <w:t> </w:t>
            </w:r>
          </w:p>
        </w:tc>
        <w:tc>
          <w:tcPr>
            <w:tcW w:w="215" w:type="pct"/>
            <w:shd w:val="clear" w:color="auto" w:fill="auto"/>
            <w:vAlign w:val="center"/>
          </w:tcPr>
          <w:p w14:paraId="0DB3E945" w14:textId="77777777" w:rsidR="00846C34" w:rsidRPr="006D43AB" w:rsidRDefault="00846C34" w:rsidP="00846C34">
            <w:pPr>
              <w:rPr>
                <w:rFonts w:ascii="Verdana" w:eastAsia="Times New Roman" w:hAnsi="Verdana" w:cs="Arial"/>
                <w:color w:val="0000FF"/>
                <w:sz w:val="19"/>
                <w:szCs w:val="19"/>
              </w:rPr>
            </w:pPr>
            <w:r w:rsidRPr="006D43AB">
              <w:rPr>
                <w:rFonts w:ascii="Verdana" w:eastAsia="Times New Roman" w:hAnsi="Verdana" w:cs="Arial"/>
                <w:color w:val="0000FF"/>
                <w:sz w:val="19"/>
                <w:szCs w:val="19"/>
              </w:rPr>
              <w:t> </w:t>
            </w:r>
          </w:p>
        </w:tc>
        <w:tc>
          <w:tcPr>
            <w:tcW w:w="230" w:type="pct"/>
            <w:shd w:val="clear" w:color="auto" w:fill="auto"/>
            <w:vAlign w:val="center"/>
          </w:tcPr>
          <w:p w14:paraId="4A08AB0C" w14:textId="77777777" w:rsidR="00846C34" w:rsidRPr="006D43AB" w:rsidRDefault="00846C34" w:rsidP="00846C34">
            <w:pPr>
              <w:rPr>
                <w:rFonts w:ascii="Verdana" w:eastAsia="Times New Roman" w:hAnsi="Verdana" w:cs="Arial"/>
                <w:sz w:val="19"/>
                <w:szCs w:val="19"/>
              </w:rPr>
            </w:pPr>
            <w:r w:rsidRPr="006D43AB">
              <w:rPr>
                <w:rFonts w:ascii="Verdana" w:eastAsia="Times New Roman" w:hAnsi="Verdana" w:cs="Arial"/>
                <w:sz w:val="19"/>
                <w:szCs w:val="19"/>
              </w:rPr>
              <w:t> </w:t>
            </w:r>
          </w:p>
        </w:tc>
        <w:tc>
          <w:tcPr>
            <w:tcW w:w="692" w:type="pct"/>
            <w:vAlign w:val="center"/>
          </w:tcPr>
          <w:p w14:paraId="4996C0ED" w14:textId="77777777" w:rsidR="00846C34" w:rsidRPr="006D43AB" w:rsidRDefault="00846C34" w:rsidP="00846C34">
            <w:pPr>
              <w:spacing w:line="24" w:lineRule="atLeast"/>
              <w:jc w:val="center"/>
              <w:rPr>
                <w:rFonts w:ascii="Verdana" w:hAnsi="Verdana" w:cs="Arial"/>
                <w:b/>
                <w:sz w:val="19"/>
                <w:szCs w:val="19"/>
              </w:rPr>
            </w:pPr>
            <w:r w:rsidRPr="006D43AB">
              <w:rPr>
                <w:rFonts w:ascii="Verdana" w:hAnsi="Verdana" w:cs="Arial"/>
                <w:sz w:val="19"/>
                <w:szCs w:val="19"/>
              </w:rPr>
              <w:t xml:space="preserve">Το σύνολο των </w:t>
            </w:r>
            <w:proofErr w:type="spellStart"/>
            <w:r w:rsidRPr="006D43AB">
              <w:rPr>
                <w:rFonts w:ascii="Verdana" w:hAnsi="Verdana" w:cs="Arial"/>
                <w:sz w:val="19"/>
                <w:szCs w:val="19"/>
              </w:rPr>
              <w:t>υποδράσεων</w:t>
            </w:r>
            <w:proofErr w:type="spellEnd"/>
          </w:p>
        </w:tc>
        <w:tc>
          <w:tcPr>
            <w:tcW w:w="1082" w:type="pct"/>
          </w:tcPr>
          <w:p w14:paraId="37742E92" w14:textId="77777777" w:rsidR="00846C34" w:rsidRPr="006D43AB" w:rsidRDefault="00846C34" w:rsidP="00846C34">
            <w:pPr>
              <w:spacing w:line="24" w:lineRule="atLeast"/>
              <w:jc w:val="center"/>
              <w:rPr>
                <w:rFonts w:ascii="Verdana" w:hAnsi="Verdana" w:cs="Arial"/>
                <w:sz w:val="19"/>
                <w:szCs w:val="19"/>
              </w:rPr>
            </w:pPr>
            <w:r w:rsidRPr="006D43AB">
              <w:rPr>
                <w:rFonts w:ascii="Verdana" w:eastAsia="Times New Roman" w:hAnsi="Verdana" w:cs="Arial"/>
                <w:sz w:val="19"/>
                <w:szCs w:val="19"/>
              </w:rPr>
              <w:t>Υπεύθυνη δήλωση</w:t>
            </w:r>
          </w:p>
        </w:tc>
      </w:tr>
      <w:tr w:rsidR="00846C34" w:rsidRPr="006D43AB" w14:paraId="5E68E6F3" w14:textId="77777777" w:rsidTr="002D2E1C">
        <w:trPr>
          <w:jc w:val="center"/>
        </w:trPr>
        <w:tc>
          <w:tcPr>
            <w:tcW w:w="209" w:type="pct"/>
            <w:vAlign w:val="center"/>
          </w:tcPr>
          <w:p w14:paraId="413A120A" w14:textId="77777777" w:rsidR="00846C34" w:rsidRPr="006D43AB" w:rsidRDefault="00846C34" w:rsidP="00846C34">
            <w:pPr>
              <w:pStyle w:val="a3"/>
              <w:numPr>
                <w:ilvl w:val="0"/>
                <w:numId w:val="23"/>
              </w:numPr>
              <w:spacing w:line="24" w:lineRule="atLeast"/>
              <w:rPr>
                <w:rFonts w:ascii="Verdana" w:hAnsi="Verdana" w:cs="Arial"/>
                <w:sz w:val="19"/>
                <w:szCs w:val="19"/>
              </w:rPr>
            </w:pPr>
          </w:p>
        </w:tc>
        <w:tc>
          <w:tcPr>
            <w:tcW w:w="2367" w:type="pct"/>
            <w:shd w:val="clear" w:color="auto" w:fill="auto"/>
            <w:vAlign w:val="center"/>
          </w:tcPr>
          <w:p w14:paraId="6BD2DE60" w14:textId="77777777" w:rsidR="00846C34" w:rsidRPr="006D43AB" w:rsidRDefault="00846C34" w:rsidP="00846C34">
            <w:pPr>
              <w:rPr>
                <w:rFonts w:ascii="Verdana" w:eastAsia="Times New Roman" w:hAnsi="Verdana" w:cs="Arial"/>
                <w:sz w:val="19"/>
                <w:szCs w:val="19"/>
              </w:rPr>
            </w:pPr>
            <w:r w:rsidRPr="006D43AB">
              <w:rPr>
                <w:rFonts w:ascii="Verdana" w:eastAsia="Times New Roman" w:hAnsi="Verdana" w:cs="Arial"/>
                <w:sz w:val="19"/>
                <w:szCs w:val="19"/>
              </w:rPr>
              <w:t xml:space="preserve">Στην περίπτωση που ο δικαιούχος είναι Δημόσιος Υπάλληλος ή  εργαζόμενος σε ΝΠΔΔ ή ΝΠΙΔ, διαθέτει σχετική άδεια από αρμόδιο Υπηρεσιακό Συμβούλιο ή  δεν κωλύεται από διατάξεις του καταστατικού της ΝΙΠΔ.  </w:t>
            </w:r>
            <w:r w:rsidRPr="006D43AB">
              <w:rPr>
                <w:rFonts w:ascii="Verdana" w:eastAsia="Times New Roman" w:hAnsi="Verdana" w:cs="Arial"/>
                <w:i/>
                <w:sz w:val="19"/>
                <w:szCs w:val="19"/>
                <w:u w:val="single"/>
              </w:rPr>
              <w:t>Το κριτήριο δεν εξετάζεται στην περίπτωση Συνεταιρισμών.</w:t>
            </w:r>
            <w:r w:rsidRPr="006D43AB">
              <w:rPr>
                <w:rFonts w:ascii="Verdana" w:eastAsia="Times New Roman" w:hAnsi="Verdana" w:cs="Arial"/>
                <w:sz w:val="19"/>
                <w:szCs w:val="19"/>
              </w:rPr>
              <w:t xml:space="preserve"> </w:t>
            </w:r>
          </w:p>
        </w:tc>
        <w:tc>
          <w:tcPr>
            <w:tcW w:w="205" w:type="pct"/>
            <w:shd w:val="clear" w:color="auto" w:fill="auto"/>
            <w:vAlign w:val="center"/>
          </w:tcPr>
          <w:p w14:paraId="13A9F36D" w14:textId="77777777" w:rsidR="00846C34" w:rsidRPr="006D43AB" w:rsidRDefault="00846C34" w:rsidP="00846C34">
            <w:pPr>
              <w:rPr>
                <w:rFonts w:ascii="Verdana" w:eastAsia="Times New Roman" w:hAnsi="Verdana" w:cs="Arial"/>
                <w:color w:val="0000FF"/>
                <w:sz w:val="19"/>
                <w:szCs w:val="19"/>
              </w:rPr>
            </w:pPr>
            <w:r w:rsidRPr="006D43AB">
              <w:rPr>
                <w:rFonts w:ascii="Verdana" w:eastAsia="Times New Roman" w:hAnsi="Verdana" w:cs="Arial"/>
                <w:color w:val="0000FF"/>
                <w:sz w:val="19"/>
                <w:szCs w:val="19"/>
              </w:rPr>
              <w:t> </w:t>
            </w:r>
          </w:p>
        </w:tc>
        <w:tc>
          <w:tcPr>
            <w:tcW w:w="215" w:type="pct"/>
            <w:shd w:val="clear" w:color="auto" w:fill="auto"/>
            <w:vAlign w:val="center"/>
          </w:tcPr>
          <w:p w14:paraId="79EC5B76" w14:textId="77777777" w:rsidR="00846C34" w:rsidRPr="006D43AB" w:rsidRDefault="00846C34" w:rsidP="00846C34">
            <w:pPr>
              <w:rPr>
                <w:rFonts w:ascii="Verdana" w:eastAsia="Times New Roman" w:hAnsi="Verdana" w:cs="Arial"/>
                <w:color w:val="0000FF"/>
                <w:sz w:val="19"/>
                <w:szCs w:val="19"/>
              </w:rPr>
            </w:pPr>
            <w:r w:rsidRPr="006D43AB">
              <w:rPr>
                <w:rFonts w:ascii="Verdana" w:eastAsia="Times New Roman" w:hAnsi="Verdana" w:cs="Arial"/>
                <w:color w:val="0000FF"/>
                <w:sz w:val="19"/>
                <w:szCs w:val="19"/>
              </w:rPr>
              <w:t> </w:t>
            </w:r>
          </w:p>
        </w:tc>
        <w:tc>
          <w:tcPr>
            <w:tcW w:w="230" w:type="pct"/>
            <w:shd w:val="clear" w:color="auto" w:fill="auto"/>
            <w:vAlign w:val="center"/>
          </w:tcPr>
          <w:p w14:paraId="7B7DA6EA" w14:textId="77777777" w:rsidR="00846C34" w:rsidRPr="006D43AB" w:rsidRDefault="00846C34" w:rsidP="00846C34">
            <w:pPr>
              <w:rPr>
                <w:rFonts w:ascii="Verdana" w:eastAsia="Times New Roman" w:hAnsi="Verdana" w:cs="Arial"/>
                <w:sz w:val="19"/>
                <w:szCs w:val="19"/>
              </w:rPr>
            </w:pPr>
            <w:r w:rsidRPr="006D43AB">
              <w:rPr>
                <w:rFonts w:ascii="Verdana" w:eastAsia="Times New Roman" w:hAnsi="Verdana" w:cs="Arial"/>
                <w:sz w:val="19"/>
                <w:szCs w:val="19"/>
              </w:rPr>
              <w:t> </w:t>
            </w:r>
          </w:p>
        </w:tc>
        <w:tc>
          <w:tcPr>
            <w:tcW w:w="692" w:type="pct"/>
            <w:vAlign w:val="center"/>
          </w:tcPr>
          <w:p w14:paraId="1E795253" w14:textId="6A165046" w:rsidR="00846C34" w:rsidRPr="006D43AB" w:rsidRDefault="00846C34" w:rsidP="00846C34">
            <w:pPr>
              <w:spacing w:line="24" w:lineRule="atLeast"/>
              <w:jc w:val="center"/>
              <w:rPr>
                <w:rFonts w:ascii="Verdana" w:hAnsi="Verdana" w:cs="Arial"/>
                <w:b/>
                <w:sz w:val="19"/>
                <w:szCs w:val="19"/>
              </w:rPr>
            </w:pPr>
            <w:r w:rsidRPr="006D43AB">
              <w:rPr>
                <w:rFonts w:ascii="Verdana" w:hAnsi="Verdana" w:cs="Arial"/>
                <w:sz w:val="19"/>
                <w:szCs w:val="19"/>
              </w:rPr>
              <w:t xml:space="preserve">Το σύνολο των </w:t>
            </w:r>
            <w:proofErr w:type="spellStart"/>
            <w:r w:rsidRPr="006D43AB">
              <w:rPr>
                <w:rFonts w:ascii="Verdana" w:hAnsi="Verdana" w:cs="Arial"/>
                <w:sz w:val="19"/>
                <w:szCs w:val="19"/>
              </w:rPr>
              <w:t>υποδράσεων</w:t>
            </w:r>
            <w:proofErr w:type="spellEnd"/>
          </w:p>
        </w:tc>
        <w:tc>
          <w:tcPr>
            <w:tcW w:w="1082" w:type="pct"/>
            <w:vAlign w:val="center"/>
          </w:tcPr>
          <w:p w14:paraId="2F58029C" w14:textId="77777777" w:rsidR="00846C34" w:rsidRPr="006D43AB" w:rsidRDefault="00846C34" w:rsidP="00846C34">
            <w:pPr>
              <w:jc w:val="center"/>
              <w:rPr>
                <w:rFonts w:ascii="Verdana" w:eastAsia="Times New Roman" w:hAnsi="Verdana" w:cs="Arial"/>
                <w:sz w:val="19"/>
                <w:szCs w:val="19"/>
              </w:rPr>
            </w:pPr>
            <w:r w:rsidRPr="006D43AB">
              <w:rPr>
                <w:rFonts w:ascii="Verdana" w:eastAsia="Times New Roman" w:hAnsi="Verdana" w:cs="Arial"/>
                <w:sz w:val="19"/>
                <w:szCs w:val="19"/>
              </w:rPr>
              <w:t>Ε1, Υπεύθυνη δήλωση, Άδεια αρμόδιου οργάνου, Καταστατικό σχετικού οργανισμού</w:t>
            </w:r>
          </w:p>
        </w:tc>
      </w:tr>
      <w:tr w:rsidR="00846C34" w:rsidRPr="006D43AB" w14:paraId="07D870C7" w14:textId="77777777" w:rsidTr="002D2E1C">
        <w:trPr>
          <w:jc w:val="center"/>
        </w:trPr>
        <w:tc>
          <w:tcPr>
            <w:tcW w:w="209" w:type="pct"/>
            <w:vAlign w:val="center"/>
          </w:tcPr>
          <w:p w14:paraId="7970CEAB" w14:textId="77777777" w:rsidR="00846C34" w:rsidRPr="006D43AB" w:rsidRDefault="00846C34" w:rsidP="00846C34">
            <w:pPr>
              <w:pStyle w:val="a3"/>
              <w:numPr>
                <w:ilvl w:val="0"/>
                <w:numId w:val="23"/>
              </w:numPr>
              <w:spacing w:line="24" w:lineRule="atLeast"/>
              <w:rPr>
                <w:rFonts w:ascii="Verdana" w:hAnsi="Verdana" w:cs="Arial"/>
                <w:sz w:val="19"/>
                <w:szCs w:val="19"/>
              </w:rPr>
            </w:pPr>
          </w:p>
        </w:tc>
        <w:tc>
          <w:tcPr>
            <w:tcW w:w="2367" w:type="pct"/>
            <w:shd w:val="clear" w:color="000000" w:fill="FFFFFF"/>
            <w:vAlign w:val="center"/>
          </w:tcPr>
          <w:p w14:paraId="77B56084" w14:textId="20E0808E" w:rsidR="00846C34" w:rsidRPr="006D43AB" w:rsidRDefault="00846C34" w:rsidP="00846C34">
            <w:pPr>
              <w:rPr>
                <w:rFonts w:ascii="Verdana" w:eastAsia="Times New Roman" w:hAnsi="Verdana" w:cs="Arial"/>
                <w:sz w:val="19"/>
                <w:szCs w:val="19"/>
              </w:rPr>
            </w:pPr>
            <w:bookmarkStart w:id="20" w:name="_Hlk518389653"/>
            <w:r w:rsidRPr="006D43AB">
              <w:rPr>
                <w:rFonts w:ascii="Verdana" w:eastAsia="Times New Roman" w:hAnsi="Verdana" w:cs="Arial"/>
                <w:sz w:val="19"/>
                <w:szCs w:val="19"/>
              </w:rPr>
              <w:t xml:space="preserve">Ο υποψήφιος έχει συμπληρώσει το 18ο έτος της ηλικίας του κατά την υποβολή της πρότασης. Στην περίπτωση προσωπικών εταιρειών, ο περιορισμός ισχύει για όλα τα μέλη τους. Ο περιορισμός δεν ισχύει για τις </w:t>
            </w:r>
            <w:r w:rsidRPr="006D43AB">
              <w:rPr>
                <w:rFonts w:ascii="Verdana" w:eastAsia="Times New Roman" w:hAnsi="Verdana" w:cs="Arial"/>
                <w:sz w:val="19"/>
                <w:szCs w:val="19"/>
              </w:rPr>
              <w:lastRenderedPageBreak/>
              <w:t>Ανώνυμες εταιρίες, τις Εταιρίες Περιορισμένης Ευθύνης, ΙΚΕ και τους Συνεταιρισμούς.</w:t>
            </w:r>
            <w:bookmarkEnd w:id="20"/>
          </w:p>
        </w:tc>
        <w:tc>
          <w:tcPr>
            <w:tcW w:w="205" w:type="pct"/>
            <w:shd w:val="clear" w:color="auto" w:fill="auto"/>
            <w:vAlign w:val="center"/>
          </w:tcPr>
          <w:p w14:paraId="0444A576" w14:textId="77777777" w:rsidR="00846C34" w:rsidRPr="006D43AB" w:rsidRDefault="00846C34" w:rsidP="00846C34">
            <w:pPr>
              <w:rPr>
                <w:rFonts w:ascii="Verdana" w:eastAsia="Times New Roman" w:hAnsi="Verdana" w:cs="Arial"/>
                <w:color w:val="0000FF"/>
                <w:sz w:val="19"/>
                <w:szCs w:val="19"/>
              </w:rPr>
            </w:pPr>
            <w:r w:rsidRPr="006D43AB">
              <w:rPr>
                <w:rFonts w:ascii="Verdana" w:eastAsia="Times New Roman" w:hAnsi="Verdana" w:cs="Arial"/>
                <w:color w:val="0000FF"/>
                <w:sz w:val="19"/>
                <w:szCs w:val="19"/>
              </w:rPr>
              <w:lastRenderedPageBreak/>
              <w:t> </w:t>
            </w:r>
          </w:p>
        </w:tc>
        <w:tc>
          <w:tcPr>
            <w:tcW w:w="215" w:type="pct"/>
            <w:shd w:val="clear" w:color="auto" w:fill="auto"/>
            <w:vAlign w:val="center"/>
          </w:tcPr>
          <w:p w14:paraId="588C5CEF" w14:textId="77777777" w:rsidR="00846C34" w:rsidRPr="006D43AB" w:rsidRDefault="00846C34" w:rsidP="00846C34">
            <w:pPr>
              <w:rPr>
                <w:rFonts w:ascii="Verdana" w:eastAsia="Times New Roman" w:hAnsi="Verdana" w:cs="Arial"/>
                <w:color w:val="0000FF"/>
                <w:sz w:val="19"/>
                <w:szCs w:val="19"/>
              </w:rPr>
            </w:pPr>
            <w:r w:rsidRPr="006D43AB">
              <w:rPr>
                <w:rFonts w:ascii="Verdana" w:eastAsia="Times New Roman" w:hAnsi="Verdana" w:cs="Arial"/>
                <w:color w:val="0000FF"/>
                <w:sz w:val="19"/>
                <w:szCs w:val="19"/>
              </w:rPr>
              <w:t> </w:t>
            </w:r>
          </w:p>
        </w:tc>
        <w:tc>
          <w:tcPr>
            <w:tcW w:w="230" w:type="pct"/>
            <w:shd w:val="clear" w:color="auto" w:fill="auto"/>
            <w:vAlign w:val="center"/>
          </w:tcPr>
          <w:p w14:paraId="1BD61817" w14:textId="77777777" w:rsidR="00846C34" w:rsidRPr="006D43AB" w:rsidRDefault="00846C34" w:rsidP="00846C34">
            <w:pPr>
              <w:rPr>
                <w:rFonts w:ascii="Verdana" w:eastAsia="Times New Roman" w:hAnsi="Verdana" w:cs="Arial"/>
                <w:sz w:val="19"/>
                <w:szCs w:val="19"/>
              </w:rPr>
            </w:pPr>
            <w:r w:rsidRPr="006D43AB">
              <w:rPr>
                <w:rFonts w:ascii="Verdana" w:eastAsia="Times New Roman" w:hAnsi="Verdana" w:cs="Arial"/>
                <w:sz w:val="19"/>
                <w:szCs w:val="19"/>
              </w:rPr>
              <w:t> </w:t>
            </w:r>
          </w:p>
        </w:tc>
        <w:tc>
          <w:tcPr>
            <w:tcW w:w="692" w:type="pct"/>
            <w:vAlign w:val="center"/>
          </w:tcPr>
          <w:p w14:paraId="7F66E6F8" w14:textId="75127BDF" w:rsidR="00846C34" w:rsidRPr="006D43AB" w:rsidRDefault="00846C34" w:rsidP="00846C34">
            <w:pPr>
              <w:spacing w:line="24" w:lineRule="atLeast"/>
              <w:jc w:val="center"/>
              <w:rPr>
                <w:rFonts w:ascii="Verdana" w:hAnsi="Verdana" w:cs="Arial"/>
                <w:b/>
                <w:sz w:val="19"/>
                <w:szCs w:val="19"/>
              </w:rPr>
            </w:pPr>
            <w:r w:rsidRPr="006D43AB">
              <w:rPr>
                <w:rFonts w:ascii="Verdana" w:hAnsi="Verdana" w:cs="Arial"/>
                <w:sz w:val="19"/>
                <w:szCs w:val="19"/>
              </w:rPr>
              <w:t xml:space="preserve">Το σύνολο των </w:t>
            </w:r>
            <w:proofErr w:type="spellStart"/>
            <w:r w:rsidRPr="006D43AB">
              <w:rPr>
                <w:rFonts w:ascii="Verdana" w:hAnsi="Verdana" w:cs="Arial"/>
                <w:sz w:val="19"/>
                <w:szCs w:val="19"/>
              </w:rPr>
              <w:t>υποδράσεων</w:t>
            </w:r>
            <w:proofErr w:type="spellEnd"/>
          </w:p>
        </w:tc>
        <w:tc>
          <w:tcPr>
            <w:tcW w:w="1082" w:type="pct"/>
            <w:vAlign w:val="center"/>
          </w:tcPr>
          <w:p w14:paraId="29B7B646" w14:textId="77777777" w:rsidR="00846C34" w:rsidRPr="006D43AB" w:rsidRDefault="00846C34" w:rsidP="00846C34">
            <w:pPr>
              <w:jc w:val="center"/>
              <w:rPr>
                <w:rFonts w:ascii="Verdana" w:eastAsia="Times New Roman" w:hAnsi="Verdana" w:cs="Arial"/>
                <w:sz w:val="19"/>
                <w:szCs w:val="19"/>
              </w:rPr>
            </w:pPr>
            <w:r w:rsidRPr="006D43AB">
              <w:rPr>
                <w:rFonts w:ascii="Verdana" w:eastAsia="Times New Roman" w:hAnsi="Verdana" w:cs="Arial"/>
                <w:sz w:val="19"/>
                <w:szCs w:val="19"/>
              </w:rPr>
              <w:t>Αντίγραφο ταυτότητας ή διαβατηρίου</w:t>
            </w:r>
          </w:p>
        </w:tc>
      </w:tr>
      <w:tr w:rsidR="00846C34" w:rsidRPr="006D43AB" w14:paraId="6A55E0F2" w14:textId="77777777" w:rsidTr="002D2E1C">
        <w:trPr>
          <w:trHeight w:val="247"/>
          <w:jc w:val="center"/>
        </w:trPr>
        <w:tc>
          <w:tcPr>
            <w:tcW w:w="209" w:type="pct"/>
            <w:vAlign w:val="center"/>
          </w:tcPr>
          <w:p w14:paraId="156B3180" w14:textId="77777777" w:rsidR="00846C34" w:rsidRPr="006D43AB" w:rsidRDefault="00846C34" w:rsidP="00846C34">
            <w:pPr>
              <w:pStyle w:val="a3"/>
              <w:numPr>
                <w:ilvl w:val="0"/>
                <w:numId w:val="23"/>
              </w:numPr>
              <w:spacing w:line="24" w:lineRule="atLeast"/>
              <w:rPr>
                <w:rFonts w:ascii="Verdana" w:hAnsi="Verdana" w:cs="Arial"/>
                <w:sz w:val="19"/>
                <w:szCs w:val="19"/>
              </w:rPr>
            </w:pPr>
            <w:bookmarkStart w:id="21" w:name="_Hlk518389697"/>
          </w:p>
        </w:tc>
        <w:tc>
          <w:tcPr>
            <w:tcW w:w="2367" w:type="pct"/>
            <w:shd w:val="clear" w:color="auto" w:fill="auto"/>
            <w:vAlign w:val="center"/>
          </w:tcPr>
          <w:p w14:paraId="4C56BF9C" w14:textId="77777777" w:rsidR="00846C34" w:rsidRPr="006D43AB" w:rsidRDefault="00846C34" w:rsidP="00846C34">
            <w:pPr>
              <w:rPr>
                <w:rFonts w:ascii="Verdana" w:eastAsia="Times New Roman" w:hAnsi="Verdana" w:cs="Arial"/>
                <w:sz w:val="19"/>
                <w:szCs w:val="19"/>
              </w:rPr>
            </w:pPr>
            <w:r w:rsidRPr="006D43AB">
              <w:rPr>
                <w:rFonts w:ascii="Verdana" w:eastAsia="Times New Roman" w:hAnsi="Verdana" w:cs="Arial"/>
                <w:sz w:val="19"/>
                <w:szCs w:val="19"/>
              </w:rPr>
              <w:t>Για φυσικά πρόσωπα διασφαλίζεται ότι δεν υπάρχει θέμα πτώχευσης.</w:t>
            </w:r>
          </w:p>
        </w:tc>
        <w:tc>
          <w:tcPr>
            <w:tcW w:w="205" w:type="pct"/>
            <w:shd w:val="clear" w:color="auto" w:fill="auto"/>
            <w:vAlign w:val="center"/>
          </w:tcPr>
          <w:p w14:paraId="3701A1C8" w14:textId="77777777" w:rsidR="00846C34" w:rsidRPr="006D43AB" w:rsidRDefault="00846C34" w:rsidP="00846C34">
            <w:pPr>
              <w:rPr>
                <w:rFonts w:ascii="Verdana" w:eastAsia="Times New Roman" w:hAnsi="Verdana" w:cs="Arial"/>
                <w:color w:val="0000FF"/>
                <w:sz w:val="19"/>
                <w:szCs w:val="19"/>
              </w:rPr>
            </w:pPr>
            <w:r w:rsidRPr="006D43AB">
              <w:rPr>
                <w:rFonts w:ascii="Verdana" w:eastAsia="Times New Roman" w:hAnsi="Verdana" w:cs="Arial"/>
                <w:color w:val="0000FF"/>
                <w:sz w:val="19"/>
                <w:szCs w:val="19"/>
              </w:rPr>
              <w:t> </w:t>
            </w:r>
          </w:p>
        </w:tc>
        <w:tc>
          <w:tcPr>
            <w:tcW w:w="215" w:type="pct"/>
            <w:shd w:val="clear" w:color="auto" w:fill="auto"/>
            <w:vAlign w:val="center"/>
          </w:tcPr>
          <w:p w14:paraId="54A854E4" w14:textId="77777777" w:rsidR="00846C34" w:rsidRPr="006D43AB" w:rsidRDefault="00846C34" w:rsidP="00846C34">
            <w:pPr>
              <w:rPr>
                <w:rFonts w:ascii="Verdana" w:eastAsia="Times New Roman" w:hAnsi="Verdana" w:cs="Arial"/>
                <w:color w:val="0000FF"/>
                <w:sz w:val="19"/>
                <w:szCs w:val="19"/>
              </w:rPr>
            </w:pPr>
            <w:r w:rsidRPr="006D43AB">
              <w:rPr>
                <w:rFonts w:ascii="Verdana" w:eastAsia="Times New Roman" w:hAnsi="Verdana" w:cs="Arial"/>
                <w:color w:val="0000FF"/>
                <w:sz w:val="19"/>
                <w:szCs w:val="19"/>
              </w:rPr>
              <w:t> </w:t>
            </w:r>
          </w:p>
        </w:tc>
        <w:tc>
          <w:tcPr>
            <w:tcW w:w="230" w:type="pct"/>
            <w:shd w:val="clear" w:color="auto" w:fill="auto"/>
            <w:vAlign w:val="center"/>
          </w:tcPr>
          <w:p w14:paraId="58CD837F" w14:textId="77777777" w:rsidR="00846C34" w:rsidRPr="006D43AB" w:rsidRDefault="00846C34" w:rsidP="00846C34">
            <w:pPr>
              <w:rPr>
                <w:rFonts w:ascii="Verdana" w:eastAsia="Times New Roman" w:hAnsi="Verdana" w:cs="Arial"/>
                <w:sz w:val="19"/>
                <w:szCs w:val="19"/>
              </w:rPr>
            </w:pPr>
            <w:r w:rsidRPr="006D43AB">
              <w:rPr>
                <w:rFonts w:ascii="Verdana" w:eastAsia="Times New Roman" w:hAnsi="Verdana" w:cs="Arial"/>
                <w:sz w:val="19"/>
                <w:szCs w:val="19"/>
              </w:rPr>
              <w:t> </w:t>
            </w:r>
          </w:p>
        </w:tc>
        <w:tc>
          <w:tcPr>
            <w:tcW w:w="692" w:type="pct"/>
            <w:vAlign w:val="center"/>
          </w:tcPr>
          <w:p w14:paraId="5F3A82B7" w14:textId="77777777" w:rsidR="00846C34" w:rsidRPr="006D43AB" w:rsidRDefault="00846C34" w:rsidP="00846C34">
            <w:pPr>
              <w:spacing w:line="24" w:lineRule="atLeast"/>
              <w:jc w:val="center"/>
              <w:rPr>
                <w:rFonts w:ascii="Verdana" w:hAnsi="Verdana" w:cs="Arial"/>
                <w:b/>
                <w:sz w:val="19"/>
                <w:szCs w:val="19"/>
              </w:rPr>
            </w:pPr>
            <w:r w:rsidRPr="006D43AB">
              <w:rPr>
                <w:rFonts w:ascii="Verdana" w:hAnsi="Verdana" w:cs="Arial"/>
                <w:sz w:val="19"/>
                <w:szCs w:val="19"/>
              </w:rPr>
              <w:t xml:space="preserve">Το σύνολο των </w:t>
            </w:r>
            <w:proofErr w:type="spellStart"/>
            <w:r w:rsidRPr="006D43AB">
              <w:rPr>
                <w:rFonts w:ascii="Verdana" w:hAnsi="Verdana" w:cs="Arial"/>
                <w:sz w:val="19"/>
                <w:szCs w:val="19"/>
              </w:rPr>
              <w:t>υποδράσεων</w:t>
            </w:r>
            <w:proofErr w:type="spellEnd"/>
          </w:p>
        </w:tc>
        <w:tc>
          <w:tcPr>
            <w:tcW w:w="1082" w:type="pct"/>
            <w:vAlign w:val="center"/>
          </w:tcPr>
          <w:p w14:paraId="62B58FAE" w14:textId="77777777" w:rsidR="00846C34" w:rsidRPr="006D43AB" w:rsidRDefault="00846C34" w:rsidP="00846C34">
            <w:pPr>
              <w:jc w:val="center"/>
              <w:rPr>
                <w:rFonts w:ascii="Verdana" w:eastAsia="Times New Roman" w:hAnsi="Verdana" w:cs="Arial"/>
                <w:sz w:val="19"/>
                <w:szCs w:val="19"/>
              </w:rPr>
            </w:pPr>
            <w:r w:rsidRPr="006D43AB">
              <w:rPr>
                <w:rFonts w:ascii="Verdana" w:eastAsia="Times New Roman" w:hAnsi="Verdana" w:cs="Arial"/>
                <w:sz w:val="19"/>
                <w:szCs w:val="19"/>
              </w:rPr>
              <w:t>Υπεύθυνη Δήλωση στην αίτηση στήριξης. Βεβαίωση από αρμόδια Διοικητική ή Δικαστική αρχή κατά την ένταξη.</w:t>
            </w:r>
          </w:p>
        </w:tc>
      </w:tr>
      <w:bookmarkEnd w:id="21"/>
      <w:tr w:rsidR="00846C34" w:rsidRPr="006D43AB" w14:paraId="275DAD15" w14:textId="77777777" w:rsidTr="002D2E1C">
        <w:trPr>
          <w:trHeight w:val="358"/>
          <w:jc w:val="center"/>
        </w:trPr>
        <w:tc>
          <w:tcPr>
            <w:tcW w:w="209" w:type="pct"/>
            <w:vAlign w:val="center"/>
          </w:tcPr>
          <w:p w14:paraId="7BA3A2D7" w14:textId="77777777" w:rsidR="00846C34" w:rsidRPr="006D43AB" w:rsidRDefault="00846C34" w:rsidP="00846C34">
            <w:pPr>
              <w:pStyle w:val="a3"/>
              <w:numPr>
                <w:ilvl w:val="0"/>
                <w:numId w:val="23"/>
              </w:numPr>
              <w:spacing w:line="24" w:lineRule="atLeast"/>
              <w:rPr>
                <w:rFonts w:ascii="Verdana" w:hAnsi="Verdana" w:cs="Arial"/>
                <w:sz w:val="19"/>
                <w:szCs w:val="19"/>
              </w:rPr>
            </w:pPr>
          </w:p>
        </w:tc>
        <w:tc>
          <w:tcPr>
            <w:tcW w:w="2367" w:type="pct"/>
            <w:shd w:val="clear" w:color="auto" w:fill="auto"/>
            <w:vAlign w:val="center"/>
          </w:tcPr>
          <w:p w14:paraId="4FAB06C5" w14:textId="77777777" w:rsidR="00846C34" w:rsidRPr="006D43AB" w:rsidRDefault="00846C34" w:rsidP="00846C34">
            <w:pPr>
              <w:rPr>
                <w:rFonts w:ascii="Verdana" w:eastAsia="Times New Roman" w:hAnsi="Verdana" w:cs="Arial"/>
                <w:sz w:val="19"/>
                <w:szCs w:val="19"/>
              </w:rPr>
            </w:pPr>
            <w:r w:rsidRPr="006D43AB">
              <w:rPr>
                <w:rFonts w:ascii="Verdana" w:eastAsia="Times New Roman" w:hAnsi="Verdana" w:cs="Arial"/>
                <w:sz w:val="19"/>
                <w:szCs w:val="19"/>
              </w:rPr>
              <w:t>Για νομικά πρόσωπα διασφαλίζεται ότι δεν υπάρχει θέμα λύσης, εκκαθάρισης ή πτώχευσης.</w:t>
            </w:r>
          </w:p>
        </w:tc>
        <w:tc>
          <w:tcPr>
            <w:tcW w:w="205" w:type="pct"/>
            <w:shd w:val="clear" w:color="auto" w:fill="auto"/>
            <w:vAlign w:val="center"/>
          </w:tcPr>
          <w:p w14:paraId="6F2F865C" w14:textId="77777777" w:rsidR="00846C34" w:rsidRPr="006D43AB" w:rsidRDefault="00846C34" w:rsidP="00846C34">
            <w:pPr>
              <w:rPr>
                <w:rFonts w:ascii="Verdana" w:eastAsia="Times New Roman" w:hAnsi="Verdana" w:cs="Arial"/>
                <w:color w:val="0000FF"/>
                <w:sz w:val="19"/>
                <w:szCs w:val="19"/>
              </w:rPr>
            </w:pPr>
            <w:r w:rsidRPr="006D43AB">
              <w:rPr>
                <w:rFonts w:ascii="Verdana" w:eastAsia="Times New Roman" w:hAnsi="Verdana" w:cs="Arial"/>
                <w:color w:val="0000FF"/>
                <w:sz w:val="19"/>
                <w:szCs w:val="19"/>
              </w:rPr>
              <w:t> </w:t>
            </w:r>
          </w:p>
        </w:tc>
        <w:tc>
          <w:tcPr>
            <w:tcW w:w="215" w:type="pct"/>
            <w:shd w:val="clear" w:color="auto" w:fill="auto"/>
            <w:vAlign w:val="center"/>
          </w:tcPr>
          <w:p w14:paraId="0D426C9D" w14:textId="77777777" w:rsidR="00846C34" w:rsidRPr="006D43AB" w:rsidRDefault="00846C34" w:rsidP="00846C34">
            <w:pPr>
              <w:rPr>
                <w:rFonts w:ascii="Verdana" w:eastAsia="Times New Roman" w:hAnsi="Verdana" w:cs="Arial"/>
                <w:color w:val="0000FF"/>
                <w:sz w:val="19"/>
                <w:szCs w:val="19"/>
              </w:rPr>
            </w:pPr>
            <w:r w:rsidRPr="006D43AB">
              <w:rPr>
                <w:rFonts w:ascii="Verdana" w:eastAsia="Times New Roman" w:hAnsi="Verdana" w:cs="Arial"/>
                <w:color w:val="0000FF"/>
                <w:sz w:val="19"/>
                <w:szCs w:val="19"/>
              </w:rPr>
              <w:t> </w:t>
            </w:r>
          </w:p>
        </w:tc>
        <w:tc>
          <w:tcPr>
            <w:tcW w:w="230" w:type="pct"/>
            <w:shd w:val="clear" w:color="auto" w:fill="auto"/>
            <w:vAlign w:val="center"/>
          </w:tcPr>
          <w:p w14:paraId="484D79CF" w14:textId="77777777" w:rsidR="00846C34" w:rsidRPr="006D43AB" w:rsidRDefault="00846C34" w:rsidP="00846C34">
            <w:pPr>
              <w:rPr>
                <w:rFonts w:ascii="Verdana" w:eastAsia="Times New Roman" w:hAnsi="Verdana" w:cs="Arial"/>
                <w:sz w:val="19"/>
                <w:szCs w:val="19"/>
              </w:rPr>
            </w:pPr>
            <w:r w:rsidRPr="006D43AB">
              <w:rPr>
                <w:rFonts w:ascii="Verdana" w:eastAsia="Times New Roman" w:hAnsi="Verdana" w:cs="Arial"/>
                <w:sz w:val="19"/>
                <w:szCs w:val="19"/>
              </w:rPr>
              <w:t> </w:t>
            </w:r>
          </w:p>
        </w:tc>
        <w:tc>
          <w:tcPr>
            <w:tcW w:w="692" w:type="pct"/>
            <w:vAlign w:val="center"/>
          </w:tcPr>
          <w:p w14:paraId="5F46CB92" w14:textId="2DB792E0" w:rsidR="00846C34" w:rsidRPr="006D43AB" w:rsidRDefault="00846C34" w:rsidP="00846C34">
            <w:pPr>
              <w:spacing w:line="24" w:lineRule="atLeast"/>
              <w:jc w:val="center"/>
              <w:rPr>
                <w:rFonts w:ascii="Verdana" w:hAnsi="Verdana" w:cs="Arial"/>
                <w:b/>
                <w:sz w:val="19"/>
                <w:szCs w:val="19"/>
              </w:rPr>
            </w:pPr>
            <w:r w:rsidRPr="006D43AB">
              <w:rPr>
                <w:rFonts w:ascii="Verdana" w:hAnsi="Verdana" w:cs="Arial"/>
                <w:sz w:val="19"/>
                <w:szCs w:val="19"/>
              </w:rPr>
              <w:t xml:space="preserve">Το σύνολο των </w:t>
            </w:r>
            <w:proofErr w:type="spellStart"/>
            <w:r w:rsidRPr="006D43AB">
              <w:rPr>
                <w:rFonts w:ascii="Verdana" w:hAnsi="Verdana" w:cs="Arial"/>
                <w:sz w:val="19"/>
                <w:szCs w:val="19"/>
              </w:rPr>
              <w:t>υποδράσεων</w:t>
            </w:r>
            <w:proofErr w:type="spellEnd"/>
          </w:p>
        </w:tc>
        <w:tc>
          <w:tcPr>
            <w:tcW w:w="1082" w:type="pct"/>
            <w:vAlign w:val="center"/>
          </w:tcPr>
          <w:p w14:paraId="39FC83EB" w14:textId="77777777" w:rsidR="00846C34" w:rsidRPr="006D43AB" w:rsidRDefault="00846C34" w:rsidP="00846C34">
            <w:pPr>
              <w:jc w:val="center"/>
              <w:rPr>
                <w:rFonts w:ascii="Verdana" w:eastAsia="Times New Roman" w:hAnsi="Verdana" w:cs="Arial"/>
                <w:sz w:val="19"/>
                <w:szCs w:val="19"/>
              </w:rPr>
            </w:pPr>
            <w:r w:rsidRPr="006D43AB">
              <w:rPr>
                <w:rFonts w:ascii="Verdana" w:eastAsia="Times New Roman" w:hAnsi="Verdana" w:cs="Arial"/>
                <w:sz w:val="19"/>
                <w:szCs w:val="19"/>
              </w:rPr>
              <w:t>Υπεύθυνη Δήλωση στην αίτηση στήριξης. Βεβαίωση από αρμόδια Διοικητική ή Δικαστική αρχή κατά την ένταξη.</w:t>
            </w:r>
          </w:p>
        </w:tc>
      </w:tr>
      <w:tr w:rsidR="00846C34" w:rsidRPr="006D43AB" w14:paraId="70DC659D" w14:textId="77777777" w:rsidTr="002D2E1C">
        <w:trPr>
          <w:jc w:val="center"/>
        </w:trPr>
        <w:tc>
          <w:tcPr>
            <w:tcW w:w="209" w:type="pct"/>
            <w:vAlign w:val="center"/>
          </w:tcPr>
          <w:p w14:paraId="4FC5C8E2" w14:textId="77777777" w:rsidR="00846C34" w:rsidRPr="006D43AB" w:rsidRDefault="00846C34" w:rsidP="00846C34">
            <w:pPr>
              <w:pStyle w:val="a3"/>
              <w:numPr>
                <w:ilvl w:val="0"/>
                <w:numId w:val="23"/>
              </w:numPr>
              <w:spacing w:line="24" w:lineRule="atLeast"/>
              <w:rPr>
                <w:rFonts w:ascii="Verdana" w:hAnsi="Verdana" w:cs="Arial"/>
                <w:sz w:val="19"/>
                <w:szCs w:val="19"/>
              </w:rPr>
            </w:pPr>
          </w:p>
        </w:tc>
        <w:tc>
          <w:tcPr>
            <w:tcW w:w="2367" w:type="pct"/>
            <w:shd w:val="clear" w:color="auto" w:fill="auto"/>
            <w:vAlign w:val="center"/>
          </w:tcPr>
          <w:p w14:paraId="71B8602A" w14:textId="0AD2C410" w:rsidR="00846C34" w:rsidRPr="006D43AB" w:rsidRDefault="00846C34" w:rsidP="002D4898">
            <w:pPr>
              <w:rPr>
                <w:rFonts w:ascii="Verdana" w:eastAsia="Times New Roman" w:hAnsi="Verdana" w:cs="Arial"/>
                <w:sz w:val="19"/>
                <w:szCs w:val="19"/>
              </w:rPr>
            </w:pPr>
            <w:r w:rsidRPr="006D43AB">
              <w:rPr>
                <w:rFonts w:ascii="Verdana" w:eastAsia="Times New Roman" w:hAnsi="Verdana" w:cs="Arial"/>
                <w:sz w:val="19"/>
                <w:szCs w:val="19"/>
              </w:rPr>
              <w:t>Επιτρέπεται η κατάθεση μόνο μίας αίτησης στήριξης ανά ΑΦΜ</w:t>
            </w:r>
            <w:r w:rsidR="002D4898" w:rsidRPr="006D43AB">
              <w:rPr>
                <w:rFonts w:ascii="Verdana" w:eastAsia="Times New Roman" w:hAnsi="Verdana" w:cs="Arial"/>
                <w:sz w:val="19"/>
                <w:szCs w:val="19"/>
              </w:rPr>
              <w:t xml:space="preserve"> ανά Υποδράση</w:t>
            </w:r>
            <w:r w:rsidRPr="006D43AB">
              <w:rPr>
                <w:rFonts w:ascii="Verdana" w:eastAsia="Times New Roman" w:hAnsi="Verdana" w:cs="Arial"/>
                <w:sz w:val="19"/>
                <w:szCs w:val="19"/>
              </w:rPr>
              <w:t xml:space="preserve"> στα πλαίσια της ίδιας </w:t>
            </w:r>
            <w:r w:rsidR="002D4898" w:rsidRPr="006D43AB">
              <w:rPr>
                <w:rFonts w:ascii="Verdana" w:eastAsia="Times New Roman" w:hAnsi="Verdana" w:cs="Arial"/>
                <w:sz w:val="19"/>
                <w:szCs w:val="19"/>
              </w:rPr>
              <w:t>Πρόσκλησης</w:t>
            </w:r>
            <w:r w:rsidRPr="006D43AB">
              <w:rPr>
                <w:rFonts w:ascii="Verdana" w:eastAsia="Times New Roman" w:hAnsi="Verdana" w:cs="Arial"/>
                <w:sz w:val="19"/>
                <w:szCs w:val="19"/>
              </w:rPr>
              <w:t xml:space="preserve"> ανά ΤΠ για όλη την περίοδο 2014 </w:t>
            </w:r>
            <w:r w:rsidR="006D43AB" w:rsidRPr="006D43AB">
              <w:rPr>
                <w:rFonts w:ascii="Verdana" w:eastAsia="Times New Roman" w:hAnsi="Verdana" w:cs="Arial"/>
                <w:sz w:val="19"/>
                <w:szCs w:val="19"/>
              </w:rPr>
              <w:t xml:space="preserve">- </w:t>
            </w:r>
            <w:r w:rsidRPr="006D43AB">
              <w:rPr>
                <w:rFonts w:ascii="Verdana" w:eastAsia="Times New Roman" w:hAnsi="Verdana" w:cs="Arial"/>
                <w:sz w:val="19"/>
                <w:szCs w:val="19"/>
              </w:rPr>
              <w:t>2020.</w:t>
            </w:r>
            <w:r w:rsidRPr="006D43AB">
              <w:rPr>
                <w:rFonts w:ascii="Verdana" w:hAnsi="Verdana"/>
                <w:sz w:val="24"/>
                <w:szCs w:val="24"/>
              </w:rPr>
              <w:t xml:space="preserve"> </w:t>
            </w:r>
          </w:p>
        </w:tc>
        <w:tc>
          <w:tcPr>
            <w:tcW w:w="205" w:type="pct"/>
            <w:shd w:val="clear" w:color="auto" w:fill="auto"/>
            <w:vAlign w:val="center"/>
          </w:tcPr>
          <w:p w14:paraId="494E11D6" w14:textId="77777777" w:rsidR="00846C34" w:rsidRPr="006D43AB" w:rsidRDefault="00846C34" w:rsidP="00846C34">
            <w:pPr>
              <w:rPr>
                <w:rFonts w:ascii="Verdana" w:eastAsia="Times New Roman" w:hAnsi="Verdana" w:cs="Arial"/>
                <w:color w:val="0000FF"/>
                <w:sz w:val="19"/>
                <w:szCs w:val="19"/>
              </w:rPr>
            </w:pPr>
            <w:r w:rsidRPr="006D43AB">
              <w:rPr>
                <w:rFonts w:ascii="Verdana" w:eastAsia="Times New Roman" w:hAnsi="Verdana" w:cs="Arial"/>
                <w:color w:val="0000FF"/>
                <w:sz w:val="19"/>
                <w:szCs w:val="19"/>
              </w:rPr>
              <w:t> </w:t>
            </w:r>
          </w:p>
        </w:tc>
        <w:tc>
          <w:tcPr>
            <w:tcW w:w="215" w:type="pct"/>
            <w:shd w:val="clear" w:color="auto" w:fill="auto"/>
            <w:vAlign w:val="center"/>
          </w:tcPr>
          <w:p w14:paraId="530F0BD8" w14:textId="77777777" w:rsidR="00846C34" w:rsidRPr="006D43AB" w:rsidRDefault="00846C34" w:rsidP="00846C34">
            <w:pPr>
              <w:rPr>
                <w:rFonts w:ascii="Verdana" w:eastAsia="Times New Roman" w:hAnsi="Verdana" w:cs="Arial"/>
                <w:color w:val="0000FF"/>
                <w:sz w:val="19"/>
                <w:szCs w:val="19"/>
              </w:rPr>
            </w:pPr>
            <w:r w:rsidRPr="006D43AB">
              <w:rPr>
                <w:rFonts w:ascii="Verdana" w:eastAsia="Times New Roman" w:hAnsi="Verdana" w:cs="Arial"/>
                <w:color w:val="0000FF"/>
                <w:sz w:val="19"/>
                <w:szCs w:val="19"/>
              </w:rPr>
              <w:t> </w:t>
            </w:r>
          </w:p>
        </w:tc>
        <w:tc>
          <w:tcPr>
            <w:tcW w:w="230" w:type="pct"/>
            <w:shd w:val="clear" w:color="auto" w:fill="auto"/>
            <w:vAlign w:val="center"/>
          </w:tcPr>
          <w:p w14:paraId="034633CA" w14:textId="77777777" w:rsidR="00846C34" w:rsidRPr="006D43AB" w:rsidRDefault="00846C34" w:rsidP="00846C34">
            <w:pPr>
              <w:rPr>
                <w:rFonts w:ascii="Verdana" w:eastAsia="Times New Roman" w:hAnsi="Verdana" w:cs="Arial"/>
                <w:sz w:val="19"/>
                <w:szCs w:val="19"/>
              </w:rPr>
            </w:pPr>
            <w:r w:rsidRPr="006D43AB">
              <w:rPr>
                <w:rFonts w:ascii="Verdana" w:eastAsia="Times New Roman" w:hAnsi="Verdana" w:cs="Arial"/>
                <w:sz w:val="19"/>
                <w:szCs w:val="19"/>
              </w:rPr>
              <w:t> </w:t>
            </w:r>
          </w:p>
        </w:tc>
        <w:tc>
          <w:tcPr>
            <w:tcW w:w="692" w:type="pct"/>
            <w:vAlign w:val="center"/>
          </w:tcPr>
          <w:p w14:paraId="373D8973" w14:textId="6E65D1B8" w:rsidR="00846C34" w:rsidRPr="006D43AB" w:rsidRDefault="00846C34" w:rsidP="00846C34">
            <w:pPr>
              <w:spacing w:line="24" w:lineRule="atLeast"/>
              <w:jc w:val="center"/>
              <w:rPr>
                <w:rFonts w:ascii="Verdana" w:hAnsi="Verdana" w:cs="Arial"/>
                <w:b/>
                <w:sz w:val="19"/>
                <w:szCs w:val="19"/>
              </w:rPr>
            </w:pPr>
            <w:r w:rsidRPr="006D43AB">
              <w:rPr>
                <w:rFonts w:ascii="Verdana" w:hAnsi="Verdana" w:cs="Arial"/>
                <w:sz w:val="19"/>
                <w:szCs w:val="19"/>
              </w:rPr>
              <w:t xml:space="preserve">Το σύνολο των </w:t>
            </w:r>
            <w:proofErr w:type="spellStart"/>
            <w:r w:rsidRPr="006D43AB">
              <w:rPr>
                <w:rFonts w:ascii="Verdana" w:hAnsi="Verdana" w:cs="Arial"/>
                <w:sz w:val="19"/>
                <w:szCs w:val="19"/>
              </w:rPr>
              <w:t>υποδράσεων</w:t>
            </w:r>
            <w:proofErr w:type="spellEnd"/>
          </w:p>
        </w:tc>
        <w:tc>
          <w:tcPr>
            <w:tcW w:w="1082" w:type="pct"/>
            <w:vAlign w:val="center"/>
          </w:tcPr>
          <w:p w14:paraId="4ECEDC0B" w14:textId="77777777" w:rsidR="00846C34" w:rsidRPr="006D43AB" w:rsidRDefault="00846C34" w:rsidP="00846C34">
            <w:pPr>
              <w:jc w:val="center"/>
              <w:rPr>
                <w:rFonts w:ascii="Verdana" w:eastAsia="Times New Roman" w:hAnsi="Verdana" w:cs="Arial"/>
                <w:sz w:val="19"/>
                <w:szCs w:val="19"/>
              </w:rPr>
            </w:pPr>
            <w:r w:rsidRPr="006D43AB">
              <w:rPr>
                <w:rFonts w:ascii="Verdana" w:eastAsia="Times New Roman" w:hAnsi="Verdana" w:cs="Arial"/>
                <w:sz w:val="19"/>
                <w:szCs w:val="19"/>
              </w:rPr>
              <w:t>Υπεύθυνη δήλωση, αρχείο ΟΤΔ, με μονογραφή του Συντονιστή στην πρώτη σελίδα της αίτησης.</w:t>
            </w:r>
          </w:p>
        </w:tc>
      </w:tr>
      <w:tr w:rsidR="00846C34" w:rsidRPr="006D43AB" w14:paraId="60036518" w14:textId="77777777" w:rsidTr="002D2E1C">
        <w:trPr>
          <w:jc w:val="center"/>
        </w:trPr>
        <w:tc>
          <w:tcPr>
            <w:tcW w:w="209" w:type="pct"/>
            <w:vAlign w:val="center"/>
          </w:tcPr>
          <w:p w14:paraId="52332D26" w14:textId="77777777" w:rsidR="00846C34" w:rsidRPr="006D43AB" w:rsidRDefault="00846C34" w:rsidP="00846C34">
            <w:pPr>
              <w:pStyle w:val="a3"/>
              <w:numPr>
                <w:ilvl w:val="0"/>
                <w:numId w:val="23"/>
              </w:numPr>
              <w:spacing w:line="24" w:lineRule="atLeast"/>
              <w:rPr>
                <w:rFonts w:ascii="Verdana" w:hAnsi="Verdana" w:cs="Arial"/>
                <w:sz w:val="19"/>
                <w:szCs w:val="19"/>
              </w:rPr>
            </w:pPr>
          </w:p>
        </w:tc>
        <w:tc>
          <w:tcPr>
            <w:tcW w:w="2367" w:type="pct"/>
            <w:shd w:val="clear" w:color="auto" w:fill="auto"/>
            <w:vAlign w:val="center"/>
          </w:tcPr>
          <w:p w14:paraId="1057E10D" w14:textId="7A73BA57" w:rsidR="00846C34" w:rsidRPr="006D43AB" w:rsidRDefault="00846C34" w:rsidP="00846C34">
            <w:pPr>
              <w:rPr>
                <w:rFonts w:ascii="Verdana" w:eastAsia="Times New Roman" w:hAnsi="Verdana" w:cs="Arial"/>
                <w:sz w:val="19"/>
                <w:szCs w:val="19"/>
              </w:rPr>
            </w:pPr>
            <w:r w:rsidRPr="006D43AB">
              <w:rPr>
                <w:rFonts w:ascii="Verdana" w:eastAsia="Times New Roman" w:hAnsi="Verdana" w:cs="Arial"/>
                <w:sz w:val="19"/>
                <w:szCs w:val="19"/>
              </w:rPr>
              <w:t>Ο υποψήφιος δεν είναι (ή και δεν ήταν κατά την 1η δημοσίευση της πρόσκλησης), μέλος του Υπηρεσιακού Πυρήνα της ΟΤΔ, στέλεχος του φορέα που έχει συστήσει την ΟΤΔ, εκπρόσωπος φορέων στην Επιτροπή Διαχείρισης Προγράμματος (ΕΔΠ).</w:t>
            </w:r>
          </w:p>
        </w:tc>
        <w:tc>
          <w:tcPr>
            <w:tcW w:w="205" w:type="pct"/>
            <w:shd w:val="clear" w:color="auto" w:fill="auto"/>
            <w:vAlign w:val="center"/>
          </w:tcPr>
          <w:p w14:paraId="166165D3" w14:textId="77777777" w:rsidR="00846C34" w:rsidRPr="006D43AB" w:rsidRDefault="00846C34" w:rsidP="00846C34">
            <w:pPr>
              <w:rPr>
                <w:rFonts w:ascii="Verdana" w:eastAsia="Times New Roman" w:hAnsi="Verdana" w:cs="Arial"/>
                <w:color w:val="0000FF"/>
                <w:sz w:val="19"/>
                <w:szCs w:val="19"/>
              </w:rPr>
            </w:pPr>
            <w:r w:rsidRPr="006D43AB">
              <w:rPr>
                <w:rFonts w:ascii="Verdana" w:eastAsia="Times New Roman" w:hAnsi="Verdana" w:cs="Arial"/>
                <w:color w:val="0000FF"/>
                <w:sz w:val="19"/>
                <w:szCs w:val="19"/>
              </w:rPr>
              <w:t> </w:t>
            </w:r>
          </w:p>
        </w:tc>
        <w:tc>
          <w:tcPr>
            <w:tcW w:w="215" w:type="pct"/>
            <w:shd w:val="clear" w:color="auto" w:fill="auto"/>
            <w:vAlign w:val="center"/>
          </w:tcPr>
          <w:p w14:paraId="318C08AD" w14:textId="77777777" w:rsidR="00846C34" w:rsidRPr="006D43AB" w:rsidRDefault="00846C34" w:rsidP="00846C34">
            <w:pPr>
              <w:rPr>
                <w:rFonts w:ascii="Verdana" w:eastAsia="Times New Roman" w:hAnsi="Verdana" w:cs="Arial"/>
                <w:color w:val="0000FF"/>
                <w:sz w:val="19"/>
                <w:szCs w:val="19"/>
              </w:rPr>
            </w:pPr>
            <w:r w:rsidRPr="006D43AB">
              <w:rPr>
                <w:rFonts w:ascii="Verdana" w:eastAsia="Times New Roman" w:hAnsi="Verdana" w:cs="Arial"/>
                <w:color w:val="0000FF"/>
                <w:sz w:val="19"/>
                <w:szCs w:val="19"/>
              </w:rPr>
              <w:t> </w:t>
            </w:r>
          </w:p>
        </w:tc>
        <w:tc>
          <w:tcPr>
            <w:tcW w:w="230" w:type="pct"/>
            <w:shd w:val="clear" w:color="auto" w:fill="auto"/>
            <w:vAlign w:val="center"/>
          </w:tcPr>
          <w:p w14:paraId="64359117" w14:textId="77777777" w:rsidR="00846C34" w:rsidRPr="006D43AB" w:rsidRDefault="00846C34" w:rsidP="00846C34">
            <w:pPr>
              <w:rPr>
                <w:rFonts w:ascii="Verdana" w:eastAsia="Times New Roman" w:hAnsi="Verdana" w:cs="Arial"/>
                <w:sz w:val="19"/>
                <w:szCs w:val="19"/>
              </w:rPr>
            </w:pPr>
            <w:r w:rsidRPr="006D43AB">
              <w:rPr>
                <w:rFonts w:ascii="Verdana" w:eastAsia="Times New Roman" w:hAnsi="Verdana" w:cs="Arial"/>
                <w:sz w:val="19"/>
                <w:szCs w:val="19"/>
              </w:rPr>
              <w:t> </w:t>
            </w:r>
          </w:p>
        </w:tc>
        <w:tc>
          <w:tcPr>
            <w:tcW w:w="692" w:type="pct"/>
            <w:vAlign w:val="center"/>
          </w:tcPr>
          <w:p w14:paraId="760BFAB1" w14:textId="77777777" w:rsidR="00846C34" w:rsidRPr="006D43AB" w:rsidRDefault="00846C34" w:rsidP="00846C34">
            <w:pPr>
              <w:spacing w:line="24" w:lineRule="atLeast"/>
              <w:jc w:val="center"/>
              <w:rPr>
                <w:rFonts w:ascii="Verdana" w:hAnsi="Verdana" w:cs="Arial"/>
                <w:b/>
                <w:sz w:val="19"/>
                <w:szCs w:val="19"/>
              </w:rPr>
            </w:pPr>
            <w:r w:rsidRPr="006D43AB">
              <w:rPr>
                <w:rFonts w:ascii="Verdana" w:hAnsi="Verdana" w:cs="Arial"/>
                <w:sz w:val="19"/>
                <w:szCs w:val="19"/>
              </w:rPr>
              <w:t xml:space="preserve">Το σύνολο των </w:t>
            </w:r>
            <w:proofErr w:type="spellStart"/>
            <w:r w:rsidRPr="006D43AB">
              <w:rPr>
                <w:rFonts w:ascii="Verdana" w:hAnsi="Verdana" w:cs="Arial"/>
                <w:sz w:val="19"/>
                <w:szCs w:val="19"/>
              </w:rPr>
              <w:t>υποδράσεων</w:t>
            </w:r>
            <w:proofErr w:type="spellEnd"/>
          </w:p>
        </w:tc>
        <w:tc>
          <w:tcPr>
            <w:tcW w:w="1082" w:type="pct"/>
            <w:vAlign w:val="center"/>
          </w:tcPr>
          <w:p w14:paraId="449D4240" w14:textId="77777777" w:rsidR="00846C34" w:rsidRPr="006D43AB" w:rsidRDefault="00846C34" w:rsidP="00846C34">
            <w:pPr>
              <w:jc w:val="center"/>
              <w:rPr>
                <w:rFonts w:ascii="Verdana" w:eastAsia="Times New Roman" w:hAnsi="Verdana" w:cs="Arial"/>
                <w:sz w:val="19"/>
                <w:szCs w:val="19"/>
              </w:rPr>
            </w:pPr>
            <w:r w:rsidRPr="006D43AB">
              <w:rPr>
                <w:rFonts w:ascii="Verdana" w:eastAsia="Times New Roman" w:hAnsi="Verdana" w:cs="Arial"/>
                <w:sz w:val="19"/>
                <w:szCs w:val="19"/>
              </w:rPr>
              <w:t>Υπεύθυνη δήλωση, μονογραφή του Συντονιστή στην πρώτη σελίδα της αίτησης.</w:t>
            </w:r>
          </w:p>
        </w:tc>
      </w:tr>
      <w:tr w:rsidR="00846C34" w:rsidRPr="006D43AB" w14:paraId="61E9F8F8" w14:textId="77777777" w:rsidTr="002D2E1C">
        <w:trPr>
          <w:jc w:val="center"/>
        </w:trPr>
        <w:tc>
          <w:tcPr>
            <w:tcW w:w="209" w:type="pct"/>
            <w:vAlign w:val="center"/>
          </w:tcPr>
          <w:p w14:paraId="7D4A2D5F" w14:textId="77777777" w:rsidR="00846C34" w:rsidRPr="006D43AB" w:rsidRDefault="00846C34" w:rsidP="00846C34">
            <w:pPr>
              <w:pStyle w:val="a3"/>
              <w:numPr>
                <w:ilvl w:val="0"/>
                <w:numId w:val="23"/>
              </w:numPr>
              <w:spacing w:line="24" w:lineRule="atLeast"/>
              <w:rPr>
                <w:rFonts w:ascii="Verdana" w:hAnsi="Verdana" w:cs="Arial"/>
                <w:sz w:val="19"/>
                <w:szCs w:val="19"/>
              </w:rPr>
            </w:pPr>
          </w:p>
        </w:tc>
        <w:tc>
          <w:tcPr>
            <w:tcW w:w="2367" w:type="pct"/>
            <w:shd w:val="clear" w:color="auto" w:fill="auto"/>
            <w:vAlign w:val="center"/>
          </w:tcPr>
          <w:p w14:paraId="21BB85AE" w14:textId="44C09CEF" w:rsidR="00846C34" w:rsidRPr="006D43AB" w:rsidRDefault="00846C34" w:rsidP="00846C34">
            <w:pPr>
              <w:rPr>
                <w:rFonts w:ascii="Verdana" w:eastAsia="Times New Roman" w:hAnsi="Verdana" w:cs="Arial"/>
                <w:sz w:val="19"/>
                <w:szCs w:val="19"/>
              </w:rPr>
            </w:pPr>
            <w:r w:rsidRPr="006D43AB">
              <w:rPr>
                <w:rFonts w:ascii="Verdana" w:eastAsia="Times New Roman" w:hAnsi="Verdana" w:cs="Arial"/>
                <w:sz w:val="19"/>
                <w:szCs w:val="19"/>
              </w:rPr>
              <w:t xml:space="preserve">Ο υποψήφιος δεν αποτελεί </w:t>
            </w:r>
            <w:proofErr w:type="spellStart"/>
            <w:r w:rsidRPr="006D43AB">
              <w:rPr>
                <w:rFonts w:ascii="Verdana" w:eastAsia="Times New Roman" w:hAnsi="Verdana" w:cs="Arial"/>
                <w:sz w:val="19"/>
                <w:szCs w:val="19"/>
              </w:rPr>
              <w:t>εξωχώρια</w:t>
            </w:r>
            <w:proofErr w:type="spellEnd"/>
            <w:r w:rsidRPr="006D43AB">
              <w:rPr>
                <w:rFonts w:ascii="Verdana" w:eastAsia="Times New Roman" w:hAnsi="Verdana" w:cs="Arial"/>
                <w:sz w:val="19"/>
                <w:szCs w:val="19"/>
              </w:rPr>
              <w:t xml:space="preserve"> / </w:t>
            </w:r>
            <w:proofErr w:type="spellStart"/>
            <w:r w:rsidRPr="006D43AB">
              <w:rPr>
                <w:rFonts w:ascii="Verdana" w:eastAsia="Times New Roman" w:hAnsi="Verdana" w:cs="Arial"/>
                <w:sz w:val="19"/>
                <w:szCs w:val="19"/>
              </w:rPr>
              <w:t>υπεράκτια</w:t>
            </w:r>
            <w:proofErr w:type="spellEnd"/>
            <w:r w:rsidRPr="006D43AB">
              <w:rPr>
                <w:rFonts w:ascii="Verdana" w:eastAsia="Times New Roman" w:hAnsi="Verdana" w:cs="Arial"/>
                <w:sz w:val="19"/>
                <w:szCs w:val="19"/>
              </w:rPr>
              <w:t xml:space="preserve"> εταιρεία.</w:t>
            </w:r>
          </w:p>
        </w:tc>
        <w:tc>
          <w:tcPr>
            <w:tcW w:w="205" w:type="pct"/>
            <w:shd w:val="clear" w:color="auto" w:fill="auto"/>
            <w:vAlign w:val="center"/>
          </w:tcPr>
          <w:p w14:paraId="32043AE7" w14:textId="77777777" w:rsidR="00846C34" w:rsidRPr="006D43AB" w:rsidRDefault="00846C34" w:rsidP="00846C34">
            <w:pPr>
              <w:rPr>
                <w:rFonts w:ascii="Verdana" w:eastAsia="Times New Roman" w:hAnsi="Verdana" w:cs="Arial"/>
                <w:color w:val="0000FF"/>
                <w:sz w:val="19"/>
                <w:szCs w:val="19"/>
              </w:rPr>
            </w:pPr>
            <w:r w:rsidRPr="006D43AB">
              <w:rPr>
                <w:rFonts w:ascii="Verdana" w:eastAsia="Times New Roman" w:hAnsi="Verdana" w:cs="Arial"/>
                <w:color w:val="0000FF"/>
                <w:sz w:val="19"/>
                <w:szCs w:val="19"/>
              </w:rPr>
              <w:t> </w:t>
            </w:r>
          </w:p>
        </w:tc>
        <w:tc>
          <w:tcPr>
            <w:tcW w:w="215" w:type="pct"/>
            <w:shd w:val="clear" w:color="auto" w:fill="auto"/>
            <w:vAlign w:val="center"/>
          </w:tcPr>
          <w:p w14:paraId="67548FD3" w14:textId="77777777" w:rsidR="00846C34" w:rsidRPr="006D43AB" w:rsidRDefault="00846C34" w:rsidP="00846C34">
            <w:pPr>
              <w:rPr>
                <w:rFonts w:ascii="Verdana" w:eastAsia="Times New Roman" w:hAnsi="Verdana" w:cs="Arial"/>
                <w:color w:val="0000FF"/>
                <w:sz w:val="19"/>
                <w:szCs w:val="19"/>
              </w:rPr>
            </w:pPr>
            <w:r w:rsidRPr="006D43AB">
              <w:rPr>
                <w:rFonts w:ascii="Verdana" w:eastAsia="Times New Roman" w:hAnsi="Verdana" w:cs="Arial"/>
                <w:color w:val="0000FF"/>
                <w:sz w:val="19"/>
                <w:szCs w:val="19"/>
              </w:rPr>
              <w:t> </w:t>
            </w:r>
          </w:p>
        </w:tc>
        <w:tc>
          <w:tcPr>
            <w:tcW w:w="230" w:type="pct"/>
            <w:shd w:val="clear" w:color="auto" w:fill="auto"/>
            <w:vAlign w:val="center"/>
          </w:tcPr>
          <w:p w14:paraId="321E7EAD" w14:textId="77777777" w:rsidR="00846C34" w:rsidRPr="006D43AB" w:rsidRDefault="00846C34" w:rsidP="00846C34">
            <w:pPr>
              <w:rPr>
                <w:rFonts w:ascii="Verdana" w:eastAsia="Times New Roman" w:hAnsi="Verdana" w:cs="Arial"/>
                <w:sz w:val="19"/>
                <w:szCs w:val="19"/>
              </w:rPr>
            </w:pPr>
            <w:r w:rsidRPr="006D43AB">
              <w:rPr>
                <w:rFonts w:ascii="Verdana" w:eastAsia="Times New Roman" w:hAnsi="Verdana" w:cs="Arial"/>
                <w:sz w:val="19"/>
                <w:szCs w:val="19"/>
              </w:rPr>
              <w:t> </w:t>
            </w:r>
          </w:p>
        </w:tc>
        <w:tc>
          <w:tcPr>
            <w:tcW w:w="692" w:type="pct"/>
            <w:vAlign w:val="center"/>
          </w:tcPr>
          <w:p w14:paraId="56EE7156" w14:textId="77777777" w:rsidR="00846C34" w:rsidRPr="006D43AB" w:rsidRDefault="00846C34" w:rsidP="00846C34">
            <w:pPr>
              <w:spacing w:line="24" w:lineRule="atLeast"/>
              <w:jc w:val="center"/>
              <w:rPr>
                <w:rFonts w:ascii="Verdana" w:hAnsi="Verdana" w:cs="Arial"/>
                <w:b/>
                <w:sz w:val="19"/>
                <w:szCs w:val="19"/>
              </w:rPr>
            </w:pPr>
            <w:r w:rsidRPr="006D43AB">
              <w:rPr>
                <w:rFonts w:ascii="Verdana" w:hAnsi="Verdana" w:cs="Arial"/>
                <w:sz w:val="19"/>
                <w:szCs w:val="19"/>
              </w:rPr>
              <w:t xml:space="preserve">Το σύνολο των </w:t>
            </w:r>
            <w:proofErr w:type="spellStart"/>
            <w:r w:rsidRPr="006D43AB">
              <w:rPr>
                <w:rFonts w:ascii="Verdana" w:hAnsi="Verdana" w:cs="Arial"/>
                <w:sz w:val="19"/>
                <w:szCs w:val="19"/>
              </w:rPr>
              <w:t>υποδράσεων</w:t>
            </w:r>
            <w:proofErr w:type="spellEnd"/>
          </w:p>
        </w:tc>
        <w:tc>
          <w:tcPr>
            <w:tcW w:w="1082" w:type="pct"/>
            <w:vAlign w:val="center"/>
          </w:tcPr>
          <w:p w14:paraId="147EDCD1" w14:textId="77777777" w:rsidR="00846C34" w:rsidRPr="006D43AB" w:rsidRDefault="00846C34" w:rsidP="00846C34">
            <w:pPr>
              <w:jc w:val="center"/>
              <w:rPr>
                <w:rFonts w:ascii="Verdana" w:eastAsia="Times New Roman" w:hAnsi="Verdana" w:cs="Arial"/>
                <w:sz w:val="19"/>
                <w:szCs w:val="19"/>
              </w:rPr>
            </w:pPr>
            <w:r w:rsidRPr="006D43AB">
              <w:rPr>
                <w:rFonts w:ascii="Verdana" w:eastAsia="Times New Roman" w:hAnsi="Verdana" w:cs="Arial"/>
                <w:sz w:val="19"/>
                <w:szCs w:val="19"/>
              </w:rPr>
              <w:t>Υπεύθυνη δήλωση.</w:t>
            </w:r>
          </w:p>
        </w:tc>
      </w:tr>
      <w:tr w:rsidR="00846C34" w:rsidRPr="006D43AB" w14:paraId="685027C8" w14:textId="77777777" w:rsidTr="002D2E1C">
        <w:trPr>
          <w:jc w:val="center"/>
        </w:trPr>
        <w:tc>
          <w:tcPr>
            <w:tcW w:w="209" w:type="pct"/>
            <w:vAlign w:val="center"/>
          </w:tcPr>
          <w:p w14:paraId="68012107" w14:textId="77777777" w:rsidR="00846C34" w:rsidRPr="006D43AB" w:rsidRDefault="00846C34" w:rsidP="00846C34">
            <w:pPr>
              <w:pStyle w:val="a3"/>
              <w:numPr>
                <w:ilvl w:val="0"/>
                <w:numId w:val="23"/>
              </w:numPr>
              <w:spacing w:line="24" w:lineRule="atLeast"/>
              <w:rPr>
                <w:rFonts w:ascii="Verdana" w:hAnsi="Verdana" w:cs="Arial"/>
                <w:sz w:val="19"/>
                <w:szCs w:val="19"/>
              </w:rPr>
            </w:pPr>
          </w:p>
        </w:tc>
        <w:tc>
          <w:tcPr>
            <w:tcW w:w="2367" w:type="pct"/>
            <w:shd w:val="clear" w:color="auto" w:fill="auto"/>
            <w:vAlign w:val="center"/>
          </w:tcPr>
          <w:p w14:paraId="0E5CE8B5" w14:textId="0C63E6BA" w:rsidR="00846C34" w:rsidRPr="006D43AB" w:rsidRDefault="00846C34" w:rsidP="00846C34">
            <w:pPr>
              <w:rPr>
                <w:rFonts w:ascii="Verdana" w:eastAsia="Times New Roman" w:hAnsi="Verdana" w:cs="Arial"/>
                <w:sz w:val="19"/>
                <w:szCs w:val="19"/>
              </w:rPr>
            </w:pPr>
            <w:r w:rsidRPr="006D43AB">
              <w:rPr>
                <w:rFonts w:ascii="Verdana" w:eastAsia="Times New Roman" w:hAnsi="Verdana" w:cs="Arial"/>
                <w:sz w:val="19"/>
                <w:szCs w:val="19"/>
              </w:rPr>
              <w:t xml:space="preserve">Ο υποψήφιος αποδεικνύει την ύπαρξη ιδίας συμμετοχής σύμφωνα με το χρηματοδοτικό σχήμα. </w:t>
            </w:r>
          </w:p>
        </w:tc>
        <w:tc>
          <w:tcPr>
            <w:tcW w:w="205" w:type="pct"/>
            <w:shd w:val="clear" w:color="auto" w:fill="auto"/>
            <w:vAlign w:val="center"/>
          </w:tcPr>
          <w:p w14:paraId="1D580F18" w14:textId="0477D9CE" w:rsidR="00846C34" w:rsidRPr="006D43AB" w:rsidRDefault="00846C34" w:rsidP="00846C34">
            <w:pPr>
              <w:rPr>
                <w:rFonts w:ascii="Verdana" w:eastAsia="Times New Roman" w:hAnsi="Verdana" w:cs="Arial"/>
                <w:color w:val="0000FF"/>
                <w:sz w:val="19"/>
                <w:szCs w:val="19"/>
              </w:rPr>
            </w:pPr>
          </w:p>
        </w:tc>
        <w:tc>
          <w:tcPr>
            <w:tcW w:w="215" w:type="pct"/>
            <w:shd w:val="clear" w:color="auto" w:fill="auto"/>
            <w:vAlign w:val="center"/>
          </w:tcPr>
          <w:p w14:paraId="5647CD0E" w14:textId="04EB5449" w:rsidR="00846C34" w:rsidRPr="006D43AB" w:rsidRDefault="00846C34" w:rsidP="00846C34">
            <w:pPr>
              <w:rPr>
                <w:rFonts w:ascii="Verdana" w:eastAsia="Times New Roman" w:hAnsi="Verdana" w:cs="Arial"/>
                <w:color w:val="0000FF"/>
                <w:sz w:val="19"/>
                <w:szCs w:val="19"/>
              </w:rPr>
            </w:pPr>
          </w:p>
        </w:tc>
        <w:tc>
          <w:tcPr>
            <w:tcW w:w="230" w:type="pct"/>
            <w:shd w:val="clear" w:color="auto" w:fill="auto"/>
            <w:vAlign w:val="center"/>
          </w:tcPr>
          <w:p w14:paraId="1B927AEA" w14:textId="530D1A95" w:rsidR="00846C34" w:rsidRPr="006D43AB" w:rsidRDefault="00846C34" w:rsidP="00846C34">
            <w:pPr>
              <w:rPr>
                <w:rFonts w:ascii="Verdana" w:eastAsia="Times New Roman" w:hAnsi="Verdana" w:cs="Arial"/>
                <w:sz w:val="19"/>
                <w:szCs w:val="19"/>
              </w:rPr>
            </w:pPr>
          </w:p>
        </w:tc>
        <w:tc>
          <w:tcPr>
            <w:tcW w:w="692" w:type="pct"/>
            <w:vAlign w:val="center"/>
          </w:tcPr>
          <w:p w14:paraId="5D821AE7" w14:textId="77777777" w:rsidR="00846C34" w:rsidRPr="006D43AB" w:rsidRDefault="00846C34" w:rsidP="00846C34">
            <w:pPr>
              <w:spacing w:line="24" w:lineRule="atLeast"/>
              <w:jc w:val="center"/>
              <w:rPr>
                <w:rFonts w:ascii="Verdana" w:hAnsi="Verdana" w:cs="Arial"/>
                <w:b/>
                <w:sz w:val="19"/>
                <w:szCs w:val="19"/>
              </w:rPr>
            </w:pPr>
          </w:p>
        </w:tc>
        <w:tc>
          <w:tcPr>
            <w:tcW w:w="1082" w:type="pct"/>
            <w:vAlign w:val="center"/>
          </w:tcPr>
          <w:p w14:paraId="634EFD16" w14:textId="38C1AA75" w:rsidR="00846C34" w:rsidRPr="006D43AB" w:rsidRDefault="00846C34" w:rsidP="00846C34">
            <w:pPr>
              <w:jc w:val="center"/>
              <w:rPr>
                <w:rFonts w:ascii="Verdana" w:eastAsia="Times New Roman" w:hAnsi="Verdana" w:cs="Arial"/>
                <w:sz w:val="19"/>
                <w:szCs w:val="19"/>
              </w:rPr>
            </w:pPr>
            <w:r w:rsidRPr="006D43AB">
              <w:rPr>
                <w:rFonts w:ascii="Verdana" w:eastAsia="Times New Roman" w:hAnsi="Verdana" w:cs="Arial"/>
                <w:sz w:val="19"/>
                <w:szCs w:val="19"/>
              </w:rPr>
              <w:t>Σχετική Βεβαίωση Τράπεζας ή Υπεύθυνη δήλωση</w:t>
            </w:r>
          </w:p>
        </w:tc>
      </w:tr>
      <w:tr w:rsidR="00846C34" w:rsidRPr="006D43AB" w14:paraId="309C3996" w14:textId="77777777" w:rsidTr="002D2E1C">
        <w:trPr>
          <w:trHeight w:val="85"/>
          <w:jc w:val="center"/>
        </w:trPr>
        <w:tc>
          <w:tcPr>
            <w:tcW w:w="209" w:type="pct"/>
            <w:vAlign w:val="center"/>
          </w:tcPr>
          <w:p w14:paraId="661307FC" w14:textId="77777777" w:rsidR="00846C34" w:rsidRPr="006D43AB" w:rsidRDefault="00846C34" w:rsidP="00846C34">
            <w:pPr>
              <w:pStyle w:val="a3"/>
              <w:numPr>
                <w:ilvl w:val="0"/>
                <w:numId w:val="23"/>
              </w:numPr>
              <w:spacing w:line="24" w:lineRule="atLeast"/>
              <w:rPr>
                <w:rFonts w:ascii="Verdana" w:hAnsi="Verdana" w:cs="Arial"/>
                <w:sz w:val="19"/>
                <w:szCs w:val="19"/>
              </w:rPr>
            </w:pPr>
          </w:p>
        </w:tc>
        <w:tc>
          <w:tcPr>
            <w:tcW w:w="2367" w:type="pct"/>
            <w:shd w:val="clear" w:color="auto" w:fill="auto"/>
            <w:vAlign w:val="center"/>
          </w:tcPr>
          <w:p w14:paraId="032630B5" w14:textId="77777777" w:rsidR="00846C34" w:rsidRPr="006D43AB" w:rsidRDefault="00846C34" w:rsidP="00846C34">
            <w:pPr>
              <w:rPr>
                <w:rFonts w:ascii="Verdana" w:eastAsia="Times New Roman" w:hAnsi="Verdana" w:cs="Arial"/>
                <w:sz w:val="19"/>
                <w:szCs w:val="19"/>
              </w:rPr>
            </w:pPr>
            <w:r w:rsidRPr="006D43AB">
              <w:rPr>
                <w:rFonts w:ascii="Verdana" w:eastAsia="Times New Roman" w:hAnsi="Verdana" w:cs="Arial"/>
                <w:sz w:val="19"/>
                <w:szCs w:val="19"/>
              </w:rPr>
              <w:t xml:space="preserve">Ο δικαιούχος </w:t>
            </w:r>
            <w:r w:rsidRPr="006D43AB">
              <w:rPr>
                <w:rFonts w:ascii="Verdana" w:eastAsia="Times New Roman" w:hAnsi="Verdana" w:cs="Arial"/>
                <w:b/>
                <w:bCs/>
                <w:sz w:val="19"/>
                <w:szCs w:val="19"/>
                <w:u w:val="single"/>
              </w:rPr>
              <w:t>δεν</w:t>
            </w:r>
            <w:r w:rsidRPr="006D43AB">
              <w:rPr>
                <w:rFonts w:ascii="Verdana" w:eastAsia="Times New Roman" w:hAnsi="Verdana" w:cs="Arial"/>
                <w:sz w:val="19"/>
                <w:szCs w:val="19"/>
              </w:rPr>
              <w:t xml:space="preserve"> του έχουν επιβληθεί πρόστιμα τα οποία έχουν αποκτήσει τελεσίδικη και δεσμευτική ισχύ, για παραβάσεις εργατικής νομοθεσίας και ειδικότερα για: Παράβαση «υψηλής» ή «πολύ υψηλής» σοβαρότητας (3 πρόστιμα/ 3 έλεγχοι) ή Αδήλωτη εργασία (2 πρόστιμα/ 2 έλεγχοι).</w:t>
            </w:r>
          </w:p>
        </w:tc>
        <w:tc>
          <w:tcPr>
            <w:tcW w:w="205" w:type="pct"/>
            <w:shd w:val="clear" w:color="auto" w:fill="auto"/>
            <w:vAlign w:val="center"/>
          </w:tcPr>
          <w:p w14:paraId="6B274147" w14:textId="77777777" w:rsidR="00846C34" w:rsidRPr="006D43AB" w:rsidRDefault="00846C34" w:rsidP="00846C34">
            <w:pPr>
              <w:rPr>
                <w:rFonts w:ascii="Verdana" w:eastAsia="Times New Roman" w:hAnsi="Verdana" w:cs="Arial"/>
                <w:color w:val="0000FF"/>
                <w:sz w:val="19"/>
                <w:szCs w:val="19"/>
              </w:rPr>
            </w:pPr>
            <w:r w:rsidRPr="006D43AB">
              <w:rPr>
                <w:rFonts w:ascii="Verdana" w:eastAsia="Times New Roman" w:hAnsi="Verdana" w:cs="Arial"/>
                <w:color w:val="0000FF"/>
                <w:sz w:val="19"/>
                <w:szCs w:val="19"/>
              </w:rPr>
              <w:t> </w:t>
            </w:r>
          </w:p>
        </w:tc>
        <w:tc>
          <w:tcPr>
            <w:tcW w:w="215" w:type="pct"/>
            <w:shd w:val="clear" w:color="auto" w:fill="auto"/>
            <w:vAlign w:val="center"/>
          </w:tcPr>
          <w:p w14:paraId="5C004378" w14:textId="77777777" w:rsidR="00846C34" w:rsidRPr="006D43AB" w:rsidRDefault="00846C34" w:rsidP="00846C34">
            <w:pPr>
              <w:rPr>
                <w:rFonts w:ascii="Verdana" w:eastAsia="Times New Roman" w:hAnsi="Verdana" w:cs="Arial"/>
                <w:color w:val="0000FF"/>
                <w:sz w:val="19"/>
                <w:szCs w:val="19"/>
              </w:rPr>
            </w:pPr>
            <w:r w:rsidRPr="006D43AB">
              <w:rPr>
                <w:rFonts w:ascii="Verdana" w:eastAsia="Times New Roman" w:hAnsi="Verdana" w:cs="Arial"/>
                <w:color w:val="0000FF"/>
                <w:sz w:val="19"/>
                <w:szCs w:val="19"/>
              </w:rPr>
              <w:t> </w:t>
            </w:r>
          </w:p>
        </w:tc>
        <w:tc>
          <w:tcPr>
            <w:tcW w:w="230" w:type="pct"/>
            <w:shd w:val="clear" w:color="auto" w:fill="auto"/>
            <w:vAlign w:val="center"/>
          </w:tcPr>
          <w:p w14:paraId="11293B1F" w14:textId="77777777" w:rsidR="00846C34" w:rsidRPr="006D43AB" w:rsidRDefault="00846C34" w:rsidP="00846C34">
            <w:pPr>
              <w:rPr>
                <w:rFonts w:ascii="Verdana" w:eastAsia="Times New Roman" w:hAnsi="Verdana" w:cs="Arial"/>
                <w:sz w:val="19"/>
                <w:szCs w:val="19"/>
              </w:rPr>
            </w:pPr>
            <w:r w:rsidRPr="006D43AB">
              <w:rPr>
                <w:rFonts w:ascii="Verdana" w:eastAsia="Times New Roman" w:hAnsi="Verdana" w:cs="Arial"/>
                <w:sz w:val="19"/>
                <w:szCs w:val="19"/>
              </w:rPr>
              <w:t> </w:t>
            </w:r>
          </w:p>
        </w:tc>
        <w:tc>
          <w:tcPr>
            <w:tcW w:w="692" w:type="pct"/>
            <w:vAlign w:val="center"/>
          </w:tcPr>
          <w:p w14:paraId="75CDD6A5" w14:textId="77777777" w:rsidR="00846C34" w:rsidRPr="006D43AB" w:rsidRDefault="00846C34" w:rsidP="00846C34">
            <w:pPr>
              <w:spacing w:line="24" w:lineRule="atLeast"/>
              <w:jc w:val="center"/>
              <w:rPr>
                <w:rFonts w:ascii="Verdana" w:hAnsi="Verdana" w:cs="Arial"/>
                <w:sz w:val="19"/>
                <w:szCs w:val="19"/>
              </w:rPr>
            </w:pPr>
            <w:r w:rsidRPr="006D43AB">
              <w:rPr>
                <w:rFonts w:ascii="Verdana" w:hAnsi="Verdana" w:cs="Arial"/>
                <w:sz w:val="19"/>
                <w:szCs w:val="19"/>
              </w:rPr>
              <w:t xml:space="preserve">Το σύνολο των </w:t>
            </w:r>
            <w:proofErr w:type="spellStart"/>
            <w:r w:rsidRPr="006D43AB">
              <w:rPr>
                <w:rFonts w:ascii="Verdana" w:hAnsi="Verdana" w:cs="Arial"/>
                <w:sz w:val="19"/>
                <w:szCs w:val="19"/>
              </w:rPr>
              <w:t>υποδράσεων</w:t>
            </w:r>
            <w:proofErr w:type="spellEnd"/>
          </w:p>
        </w:tc>
        <w:tc>
          <w:tcPr>
            <w:tcW w:w="1082" w:type="pct"/>
            <w:vAlign w:val="center"/>
          </w:tcPr>
          <w:p w14:paraId="74B07598" w14:textId="77777777" w:rsidR="00846C34" w:rsidRPr="006D43AB" w:rsidRDefault="00846C34" w:rsidP="00846C34">
            <w:pPr>
              <w:jc w:val="center"/>
              <w:rPr>
                <w:rFonts w:ascii="Verdana" w:eastAsia="Times New Roman" w:hAnsi="Verdana" w:cs="Arial"/>
                <w:sz w:val="19"/>
                <w:szCs w:val="19"/>
              </w:rPr>
            </w:pPr>
            <w:r w:rsidRPr="006D43AB">
              <w:rPr>
                <w:rFonts w:ascii="Verdana" w:eastAsia="Times New Roman" w:hAnsi="Verdana" w:cs="Arial"/>
                <w:sz w:val="19"/>
                <w:szCs w:val="19"/>
              </w:rPr>
              <w:t>Υπεύθυνη δήλωση.</w:t>
            </w:r>
          </w:p>
        </w:tc>
      </w:tr>
      <w:bookmarkEnd w:id="18"/>
    </w:tbl>
    <w:p w14:paraId="0EBAE149" w14:textId="77777777" w:rsidR="00CB2C21" w:rsidRPr="006D43AB" w:rsidRDefault="00CB2C21" w:rsidP="00F13BCB">
      <w:pPr>
        <w:rPr>
          <w:rFonts w:ascii="Verdana" w:hAnsi="Verdana" w:cs="Arial"/>
          <w:sz w:val="20"/>
          <w:szCs w:val="20"/>
        </w:rPr>
        <w:sectPr w:rsidR="00CB2C21" w:rsidRPr="006D43AB" w:rsidSect="00C961E0">
          <w:pgSz w:w="16838" w:h="11906" w:orient="landscape"/>
          <w:pgMar w:top="1276" w:right="1440" w:bottom="1797" w:left="1440" w:header="709" w:footer="709" w:gutter="0"/>
          <w:cols w:space="708"/>
          <w:docGrid w:linePitch="360"/>
        </w:sectPr>
      </w:pPr>
    </w:p>
    <w:p w14:paraId="32615D6B" w14:textId="5D309C9C" w:rsidR="006E0DE9" w:rsidRPr="006D43AB" w:rsidRDefault="006E0DE9" w:rsidP="00EE0DED">
      <w:pPr>
        <w:pStyle w:val="a3"/>
        <w:numPr>
          <w:ilvl w:val="0"/>
          <w:numId w:val="22"/>
        </w:numPr>
        <w:spacing w:before="120" w:after="120" w:line="240" w:lineRule="auto"/>
        <w:rPr>
          <w:rStyle w:val="1Char"/>
          <w:rFonts w:ascii="Verdana" w:eastAsia="Times New Roman" w:hAnsi="Verdana"/>
          <w:b/>
          <w:color w:val="auto"/>
          <w:sz w:val="22"/>
          <w:szCs w:val="22"/>
        </w:rPr>
      </w:pPr>
      <w:bookmarkStart w:id="22" w:name="_Toc29561820"/>
      <w:bookmarkEnd w:id="17"/>
      <w:r w:rsidRPr="006D43AB">
        <w:rPr>
          <w:rStyle w:val="1Char"/>
          <w:rFonts w:ascii="Verdana" w:eastAsia="Times New Roman" w:hAnsi="Verdana"/>
          <w:b/>
          <w:color w:val="auto"/>
          <w:sz w:val="22"/>
          <w:szCs w:val="22"/>
        </w:rPr>
        <w:lastRenderedPageBreak/>
        <w:t xml:space="preserve">ΟΔΗΓΙΕΣ ΓΙΑ ΤΗΝ ΕΞΕΤΑΣΗ ΤΩΝ ΚΡΙΤΗΡΙΩΝ ΕΠΙΛΕΞΙΜΟΤΗΤΑΣ </w:t>
      </w:r>
      <w:r w:rsidR="005A34E1" w:rsidRPr="006D43AB">
        <w:rPr>
          <w:rStyle w:val="1Char"/>
          <w:rFonts w:ascii="Verdana" w:eastAsia="Times New Roman" w:hAnsi="Verdana"/>
          <w:b/>
          <w:color w:val="auto"/>
          <w:sz w:val="22"/>
          <w:szCs w:val="22"/>
        </w:rPr>
        <w:t xml:space="preserve">(ΑΠΟΚΛΕΙΣΜΟΥ) </w:t>
      </w:r>
      <w:r w:rsidRPr="006D43AB">
        <w:rPr>
          <w:rStyle w:val="1Char"/>
          <w:rFonts w:ascii="Verdana" w:eastAsia="Times New Roman" w:hAnsi="Verdana"/>
          <w:b/>
          <w:color w:val="auto"/>
          <w:sz w:val="22"/>
          <w:szCs w:val="22"/>
        </w:rPr>
        <w:t>ΠΡΑΞΕΩΝ</w:t>
      </w:r>
      <w:bookmarkEnd w:id="22"/>
    </w:p>
    <w:p w14:paraId="5C49A0BB" w14:textId="77777777" w:rsidR="0006610C" w:rsidRPr="006D43AB" w:rsidRDefault="00CE13E4" w:rsidP="00EE0DED">
      <w:pPr>
        <w:spacing w:before="120" w:after="120" w:line="240" w:lineRule="auto"/>
        <w:jc w:val="both"/>
        <w:rPr>
          <w:rFonts w:ascii="Verdana" w:hAnsi="Verdana" w:cs="Tahoma"/>
          <w:sz w:val="19"/>
          <w:szCs w:val="19"/>
        </w:rPr>
      </w:pPr>
      <w:r w:rsidRPr="006D43AB">
        <w:rPr>
          <w:rFonts w:ascii="Verdana" w:hAnsi="Verdana" w:cs="Tahoma"/>
          <w:sz w:val="19"/>
          <w:szCs w:val="19"/>
        </w:rPr>
        <w:t>Στο πλαίσιο των κριτηρίων επιλεξιμότητας (αποκλεισμού) πράξεων των δράσεων που ενισχύονται μέσω της πατούσας εξετάζονται γενικώς τα ακόλουθα:</w:t>
      </w:r>
    </w:p>
    <w:p w14:paraId="00587233" w14:textId="77777777" w:rsidR="00EB4AA6" w:rsidRPr="006D43AB" w:rsidRDefault="00EB4AA6" w:rsidP="00EE0DED">
      <w:pPr>
        <w:tabs>
          <w:tab w:val="left" w:pos="1980"/>
        </w:tabs>
        <w:spacing w:before="120" w:after="120" w:line="240" w:lineRule="auto"/>
        <w:rPr>
          <w:rFonts w:ascii="Verdana" w:hAnsi="Verdana" w:cs="Arial"/>
          <w:b/>
          <w:sz w:val="19"/>
          <w:szCs w:val="19"/>
          <w:u w:val="single"/>
        </w:rPr>
      </w:pPr>
    </w:p>
    <w:p w14:paraId="5C21C35A" w14:textId="5387FCE5" w:rsidR="00EB4AA6" w:rsidRPr="006D43AB" w:rsidRDefault="00BD05E7" w:rsidP="00EE0DED">
      <w:pPr>
        <w:shd w:val="clear" w:color="auto" w:fill="B8CCE4" w:themeFill="accent1" w:themeFillTint="66"/>
        <w:tabs>
          <w:tab w:val="left" w:pos="1980"/>
        </w:tabs>
        <w:spacing w:before="120" w:after="120" w:line="240" w:lineRule="auto"/>
        <w:jc w:val="both"/>
        <w:rPr>
          <w:rFonts w:ascii="Verdana" w:hAnsi="Verdana" w:cs="Arial"/>
          <w:b/>
          <w:sz w:val="19"/>
          <w:szCs w:val="19"/>
        </w:rPr>
      </w:pPr>
      <w:r w:rsidRPr="006D43AB">
        <w:rPr>
          <w:rFonts w:ascii="Verdana" w:hAnsi="Verdana" w:cs="Arial"/>
          <w:b/>
          <w:sz w:val="19"/>
          <w:szCs w:val="19"/>
        </w:rPr>
        <w:t>Κριτήριο</w:t>
      </w:r>
      <w:r w:rsidR="00EB4AA6" w:rsidRPr="006D43AB">
        <w:rPr>
          <w:rFonts w:ascii="Verdana" w:hAnsi="Verdana" w:cs="Arial"/>
          <w:b/>
          <w:sz w:val="19"/>
          <w:szCs w:val="19"/>
        </w:rPr>
        <w:t xml:space="preserve"> </w:t>
      </w:r>
      <w:r w:rsidR="00351A88">
        <w:rPr>
          <w:rFonts w:ascii="Verdana" w:hAnsi="Verdana" w:cs="Arial"/>
          <w:b/>
          <w:sz w:val="19"/>
          <w:szCs w:val="19"/>
        </w:rPr>
        <w:t>1</w:t>
      </w:r>
      <w:r w:rsidR="00EB4AA6" w:rsidRPr="006D43AB">
        <w:rPr>
          <w:rFonts w:ascii="Verdana" w:hAnsi="Verdana" w:cs="Arial"/>
          <w:b/>
          <w:sz w:val="19"/>
          <w:szCs w:val="19"/>
        </w:rPr>
        <w:t>:</w:t>
      </w:r>
      <w:r w:rsidRPr="006D43AB">
        <w:rPr>
          <w:rFonts w:ascii="Verdana" w:hAnsi="Verdana" w:cs="Arial"/>
          <w:b/>
          <w:sz w:val="19"/>
          <w:szCs w:val="19"/>
        </w:rPr>
        <w:t xml:space="preserve"> Πληρούνται όλες οι προϋποθέσεις του Καν. Ε.Ε. 1407/2013</w:t>
      </w:r>
    </w:p>
    <w:p w14:paraId="16502FB6" w14:textId="6B52A022" w:rsidR="00EB4AA6" w:rsidRPr="006D43AB" w:rsidRDefault="00EB4AA6" w:rsidP="00EE0DED">
      <w:pPr>
        <w:spacing w:before="120" w:after="120" w:line="240" w:lineRule="auto"/>
        <w:jc w:val="both"/>
        <w:rPr>
          <w:rFonts w:ascii="Verdana" w:hAnsi="Verdana" w:cs="Tahoma"/>
          <w:sz w:val="19"/>
          <w:szCs w:val="19"/>
        </w:rPr>
      </w:pPr>
      <w:r w:rsidRPr="006D43AB">
        <w:rPr>
          <w:rFonts w:ascii="Verdana" w:hAnsi="Verdana" w:cs="Tahoma"/>
          <w:sz w:val="19"/>
          <w:szCs w:val="19"/>
        </w:rPr>
        <w:t>Ελέγχεται εάν η προτεινόμενη επένδυση πληροί όλες τις προϋποθέσεις του ΚΑΝ. (ΕΕ) 1407/2014. Συμπληρωματικά, υπενθυμίζετ</w:t>
      </w:r>
      <w:r w:rsidR="00E000E1">
        <w:rPr>
          <w:rFonts w:ascii="Verdana" w:hAnsi="Verdana" w:cs="Tahoma"/>
          <w:sz w:val="19"/>
          <w:szCs w:val="19"/>
        </w:rPr>
        <w:t>αι</w:t>
      </w:r>
      <w:r w:rsidRPr="006D43AB">
        <w:rPr>
          <w:rFonts w:ascii="Verdana" w:hAnsi="Verdana" w:cs="Tahoma"/>
          <w:sz w:val="19"/>
          <w:szCs w:val="19"/>
        </w:rPr>
        <w:t xml:space="preserve"> ότι θα πρέπει να λαμβάνεται υπ’ όψη </w:t>
      </w:r>
      <w:r w:rsidR="00E000E1">
        <w:rPr>
          <w:rFonts w:ascii="Verdana" w:hAnsi="Verdana" w:cs="Tahoma"/>
          <w:sz w:val="19"/>
          <w:szCs w:val="19"/>
        </w:rPr>
        <w:t xml:space="preserve">και </w:t>
      </w:r>
      <w:r w:rsidRPr="006D43AB">
        <w:rPr>
          <w:rFonts w:ascii="Verdana" w:hAnsi="Verdana" w:cs="Tahoma"/>
          <w:sz w:val="19"/>
          <w:szCs w:val="19"/>
        </w:rPr>
        <w:t>η αναλυτική Πρόσκληση για την Υποβολή Προτάσεων.</w:t>
      </w:r>
    </w:p>
    <w:p w14:paraId="1D431D14" w14:textId="77777777" w:rsidR="00EB4AA6" w:rsidRPr="006D43AB" w:rsidRDefault="00EB4AA6" w:rsidP="00EE0DED">
      <w:pPr>
        <w:tabs>
          <w:tab w:val="left" w:pos="1980"/>
        </w:tabs>
        <w:spacing w:before="120" w:after="120" w:line="240" w:lineRule="auto"/>
        <w:rPr>
          <w:rFonts w:ascii="Verdana" w:hAnsi="Verdana" w:cs="Arial"/>
          <w:b/>
          <w:sz w:val="19"/>
          <w:szCs w:val="19"/>
          <w:u w:val="single"/>
        </w:rPr>
      </w:pPr>
    </w:p>
    <w:p w14:paraId="0FA819BD" w14:textId="22FDB7C8" w:rsidR="0006610C" w:rsidRPr="006D43AB" w:rsidRDefault="0006610C" w:rsidP="00EE0DED">
      <w:pPr>
        <w:shd w:val="clear" w:color="auto" w:fill="B8CCE4" w:themeFill="accent1" w:themeFillTint="66"/>
        <w:tabs>
          <w:tab w:val="left" w:pos="1980"/>
        </w:tabs>
        <w:spacing w:before="120" w:after="120" w:line="240" w:lineRule="auto"/>
        <w:jc w:val="both"/>
        <w:rPr>
          <w:rFonts w:ascii="Verdana" w:hAnsi="Verdana" w:cs="Arial"/>
          <w:b/>
          <w:sz w:val="19"/>
          <w:szCs w:val="19"/>
          <w:u w:val="single"/>
        </w:rPr>
      </w:pPr>
      <w:r w:rsidRPr="006D43AB">
        <w:rPr>
          <w:rFonts w:ascii="Verdana" w:hAnsi="Verdana" w:cs="Arial"/>
          <w:b/>
          <w:sz w:val="19"/>
          <w:szCs w:val="19"/>
          <w:u w:val="single"/>
        </w:rPr>
        <w:t xml:space="preserve">Κριτήριο </w:t>
      </w:r>
      <w:r w:rsidR="00351A88">
        <w:rPr>
          <w:rFonts w:ascii="Verdana" w:hAnsi="Verdana" w:cs="Arial"/>
          <w:b/>
          <w:sz w:val="19"/>
          <w:szCs w:val="19"/>
          <w:u w:val="single"/>
        </w:rPr>
        <w:t>2</w:t>
      </w:r>
      <w:r w:rsidRPr="006D43AB">
        <w:rPr>
          <w:rFonts w:ascii="Verdana" w:hAnsi="Verdana" w:cs="Arial"/>
          <w:b/>
          <w:sz w:val="19"/>
          <w:szCs w:val="19"/>
          <w:u w:val="single"/>
        </w:rPr>
        <w:t>:</w:t>
      </w:r>
      <w:r w:rsidR="00481163" w:rsidRPr="006D43AB">
        <w:rPr>
          <w:rFonts w:ascii="Verdana" w:eastAsia="Times New Roman" w:hAnsi="Verdana" w:cs="Arial"/>
          <w:sz w:val="19"/>
          <w:szCs w:val="19"/>
        </w:rPr>
        <w:t xml:space="preserve"> </w:t>
      </w:r>
      <w:r w:rsidR="00481163" w:rsidRPr="006D43AB">
        <w:rPr>
          <w:rFonts w:ascii="Verdana" w:hAnsi="Verdana" w:cs="Arial"/>
          <w:b/>
          <w:sz w:val="19"/>
          <w:szCs w:val="19"/>
        </w:rPr>
        <w:t>Εμπρόθεσμη ηλεκτρονική υποβολή της αίτησης και αποστολή του αποδεικτικού κατάθεσης και του επισυναπτόμενου υλικού στην ΟΤΔ στην προθεσμία που ορίζεται από την προκήρυξη.</w:t>
      </w:r>
    </w:p>
    <w:p w14:paraId="3EF023C1" w14:textId="77777777" w:rsidR="00205C45" w:rsidRPr="006D43AB" w:rsidRDefault="00205C45" w:rsidP="00EE0DED">
      <w:pPr>
        <w:spacing w:before="120" w:after="120" w:line="240" w:lineRule="auto"/>
        <w:jc w:val="both"/>
        <w:rPr>
          <w:rFonts w:ascii="Verdana" w:hAnsi="Verdana" w:cs="Tahoma"/>
          <w:sz w:val="19"/>
          <w:szCs w:val="19"/>
        </w:rPr>
      </w:pPr>
      <w:r w:rsidRPr="006D43AB">
        <w:rPr>
          <w:rFonts w:ascii="Verdana" w:hAnsi="Verdana" w:cs="Tahoma"/>
          <w:sz w:val="19"/>
          <w:szCs w:val="19"/>
        </w:rPr>
        <w:t xml:space="preserve">Λαμβάνεται υπόψη η ημερομηνία της οριστικοποίησης της αίτησης στήριξης στο </w:t>
      </w:r>
      <w:r w:rsidR="00DF6524" w:rsidRPr="006D43AB">
        <w:rPr>
          <w:rFonts w:ascii="Verdana" w:hAnsi="Verdana" w:cs="Tahoma"/>
          <w:sz w:val="19"/>
          <w:szCs w:val="19"/>
        </w:rPr>
        <w:t>ΠΣΚΕ</w:t>
      </w:r>
      <w:r w:rsidRPr="006D43AB">
        <w:rPr>
          <w:rFonts w:ascii="Verdana" w:hAnsi="Verdana" w:cs="Tahoma"/>
          <w:sz w:val="19"/>
          <w:szCs w:val="19"/>
        </w:rPr>
        <w:t xml:space="preserve">. Στην περίπτωση που αυτή τροποποιηθεί, (ΥΑ </w:t>
      </w:r>
      <w:r w:rsidR="00660C10" w:rsidRPr="006D43AB">
        <w:rPr>
          <w:rFonts w:ascii="Verdana" w:hAnsi="Verdana" w:cs="Tahoma"/>
          <w:sz w:val="19"/>
          <w:szCs w:val="19"/>
        </w:rPr>
        <w:t>13214</w:t>
      </w:r>
      <w:r w:rsidRPr="006D43AB">
        <w:rPr>
          <w:rFonts w:ascii="Verdana" w:hAnsi="Verdana" w:cs="Tahoma"/>
          <w:sz w:val="19"/>
          <w:szCs w:val="19"/>
        </w:rPr>
        <w:t xml:space="preserve">/30-11-2017, άρθρο </w:t>
      </w:r>
      <w:r w:rsidR="00635C2A" w:rsidRPr="006D43AB">
        <w:rPr>
          <w:rFonts w:ascii="Verdana" w:hAnsi="Verdana" w:cs="Tahoma"/>
          <w:sz w:val="19"/>
          <w:szCs w:val="19"/>
        </w:rPr>
        <w:t>8</w:t>
      </w:r>
      <w:r w:rsidRPr="006D43AB">
        <w:rPr>
          <w:rFonts w:ascii="Verdana" w:hAnsi="Verdana" w:cs="Tahoma"/>
          <w:sz w:val="19"/>
          <w:szCs w:val="19"/>
        </w:rPr>
        <w:t>) λαμβάνεται υπόψη η ημερομηνία της τελευταίας οριστικοποίησης της αίτησης.</w:t>
      </w:r>
    </w:p>
    <w:p w14:paraId="1D987084" w14:textId="77777777" w:rsidR="003428D9" w:rsidRPr="006D43AB" w:rsidRDefault="003428D9" w:rsidP="00EE0DED">
      <w:pPr>
        <w:spacing w:before="120" w:after="120" w:line="240" w:lineRule="auto"/>
        <w:jc w:val="both"/>
        <w:rPr>
          <w:rFonts w:ascii="Verdana" w:hAnsi="Verdana" w:cs="Tahoma"/>
          <w:sz w:val="19"/>
          <w:szCs w:val="19"/>
        </w:rPr>
      </w:pPr>
      <w:r w:rsidRPr="006D43AB">
        <w:rPr>
          <w:rFonts w:ascii="Verdana" w:hAnsi="Verdana" w:cs="Tahoma"/>
          <w:sz w:val="19"/>
          <w:szCs w:val="19"/>
        </w:rPr>
        <w:t xml:space="preserve">Μετά την ηλεκτρονική υποβολή, οι δυνητικοί δικαιούχοι οφείλουν, εντός προθεσμίας που καθορίζεται στην πρόσκληση και δεν μπορεί να υπερβαίνει τις δέκα (10) ημέρες, να αποστείλουν στην ΟΤΔ αποδεικτικό κατάθεσης της αίτησης στήριξης, όπως παράγεται από το ΠΣΚΕ μαζί με φυσικό φάκελο ο οποίος θα περιέχει: </w:t>
      </w:r>
    </w:p>
    <w:p w14:paraId="7C2143C7" w14:textId="77777777" w:rsidR="003428D9" w:rsidRPr="006D43AB" w:rsidRDefault="003428D9" w:rsidP="00EE0DED">
      <w:pPr>
        <w:pStyle w:val="a3"/>
        <w:numPr>
          <w:ilvl w:val="0"/>
          <w:numId w:val="7"/>
        </w:numPr>
        <w:spacing w:before="120" w:after="120" w:line="240" w:lineRule="auto"/>
        <w:jc w:val="both"/>
        <w:rPr>
          <w:rFonts w:ascii="Verdana" w:hAnsi="Verdana" w:cs="Tahoma"/>
          <w:sz w:val="19"/>
          <w:szCs w:val="19"/>
        </w:rPr>
      </w:pPr>
      <w:r w:rsidRPr="006D43AB">
        <w:rPr>
          <w:rFonts w:ascii="Verdana" w:hAnsi="Verdana" w:cs="Tahoma"/>
          <w:sz w:val="19"/>
          <w:szCs w:val="19"/>
        </w:rPr>
        <w:t>Την αίτηση στήριξης, έτσι όπως υποβλήθηκε και τυπώθηκε από το ΠΣΚΕ.</w:t>
      </w:r>
    </w:p>
    <w:p w14:paraId="2332229B" w14:textId="77777777" w:rsidR="004F5C78" w:rsidRPr="006D43AB" w:rsidRDefault="003428D9" w:rsidP="00EE0DED">
      <w:pPr>
        <w:pStyle w:val="a3"/>
        <w:numPr>
          <w:ilvl w:val="0"/>
          <w:numId w:val="7"/>
        </w:numPr>
        <w:spacing w:before="120" w:after="120" w:line="240" w:lineRule="auto"/>
        <w:jc w:val="both"/>
        <w:rPr>
          <w:rFonts w:ascii="Verdana" w:hAnsi="Verdana" w:cs="Tahoma"/>
          <w:sz w:val="19"/>
          <w:szCs w:val="19"/>
        </w:rPr>
      </w:pPr>
      <w:r w:rsidRPr="006D43AB">
        <w:rPr>
          <w:rFonts w:ascii="Verdana" w:hAnsi="Verdana" w:cs="Tahoma"/>
          <w:sz w:val="19"/>
          <w:szCs w:val="19"/>
        </w:rPr>
        <w:t>Όλα τα δικαιολογητικά που δύναται να εκπληρώνουν τα κριτήρια επιλεξιμότητας και επιλογής, όπως αυτά τίθενται στις προσκλήσεις των ΟΤΔ.</w:t>
      </w:r>
    </w:p>
    <w:p w14:paraId="55664AC8" w14:textId="77777777" w:rsidR="004F5C78" w:rsidRPr="006D43AB" w:rsidRDefault="004F5C78" w:rsidP="00EE0DED">
      <w:pPr>
        <w:pStyle w:val="a3"/>
        <w:tabs>
          <w:tab w:val="left" w:pos="284"/>
        </w:tabs>
        <w:spacing w:before="120" w:after="120" w:line="240" w:lineRule="auto"/>
        <w:ind w:left="0"/>
        <w:jc w:val="both"/>
        <w:rPr>
          <w:rFonts w:ascii="Verdana" w:hAnsi="Verdana" w:cs="Times New Roman"/>
          <w:sz w:val="19"/>
          <w:szCs w:val="19"/>
        </w:rPr>
      </w:pPr>
      <w:r w:rsidRPr="006D43AB">
        <w:rPr>
          <w:rFonts w:ascii="Verdana" w:hAnsi="Verdana" w:cs="Times New Roman"/>
          <w:sz w:val="19"/>
          <w:szCs w:val="19"/>
        </w:rPr>
        <w:t xml:space="preserve">Εξετάζεται εάν  η Αίτηση Στήριξης και το </w:t>
      </w:r>
      <w:r w:rsidR="00375DE7" w:rsidRPr="006D43AB">
        <w:rPr>
          <w:rFonts w:ascii="Verdana" w:hAnsi="Verdana" w:cs="Times New Roman"/>
          <w:sz w:val="19"/>
          <w:szCs w:val="19"/>
        </w:rPr>
        <w:t>Π</w:t>
      </w:r>
      <w:r w:rsidRPr="006D43AB">
        <w:rPr>
          <w:rFonts w:ascii="Verdana" w:hAnsi="Verdana" w:cs="Times New Roman"/>
          <w:sz w:val="19"/>
          <w:szCs w:val="19"/>
        </w:rPr>
        <w:t xml:space="preserve">αράρτημα αυτής </w:t>
      </w:r>
      <w:r w:rsidRPr="006D43AB">
        <w:rPr>
          <w:rFonts w:ascii="Verdana" w:hAnsi="Verdana" w:cs="Times New Roman"/>
          <w:b/>
          <w:sz w:val="19"/>
          <w:szCs w:val="19"/>
        </w:rPr>
        <w:t>έχουν συνταχθεί σύμφωνα με το υπόδειγμα της Πρόσκλησης</w:t>
      </w:r>
      <w:r w:rsidRPr="006D43AB">
        <w:rPr>
          <w:rFonts w:ascii="Verdana" w:hAnsi="Verdana" w:cs="Times New Roman"/>
          <w:sz w:val="19"/>
          <w:szCs w:val="19"/>
        </w:rPr>
        <w:t xml:space="preserve"> (</w:t>
      </w:r>
      <w:r w:rsidRPr="006D43AB">
        <w:rPr>
          <w:rFonts w:ascii="Verdana" w:hAnsi="Verdana"/>
          <w:sz w:val="19"/>
          <w:szCs w:val="19"/>
        </w:rPr>
        <w:t xml:space="preserve">αν χρησιμοποιήθηκαν τα τυποποιημένα έντυπα), </w:t>
      </w:r>
      <w:r w:rsidRPr="006D43AB">
        <w:rPr>
          <w:rFonts w:ascii="Verdana" w:hAnsi="Verdana" w:cs="Times New Roman"/>
          <w:sz w:val="19"/>
          <w:szCs w:val="19"/>
        </w:rPr>
        <w:t xml:space="preserve">και η τυπική πληρότητα της αίτησης στήριξης. </w:t>
      </w:r>
    </w:p>
    <w:p w14:paraId="7267E511" w14:textId="77777777" w:rsidR="00EB4AA6" w:rsidRPr="006D43AB" w:rsidRDefault="00EB4AA6" w:rsidP="00EE0DED">
      <w:pPr>
        <w:pStyle w:val="a3"/>
        <w:tabs>
          <w:tab w:val="left" w:pos="284"/>
        </w:tabs>
        <w:spacing w:before="120" w:after="120" w:line="240" w:lineRule="auto"/>
        <w:ind w:left="0"/>
        <w:jc w:val="both"/>
        <w:rPr>
          <w:rFonts w:ascii="Verdana" w:hAnsi="Verdana" w:cs="Times New Roman"/>
          <w:sz w:val="19"/>
          <w:szCs w:val="19"/>
        </w:rPr>
      </w:pPr>
    </w:p>
    <w:p w14:paraId="20836B8B" w14:textId="287B71E3" w:rsidR="00EB4AA6" w:rsidRPr="006D43AB" w:rsidRDefault="00EB4AA6" w:rsidP="00EE0DED">
      <w:pPr>
        <w:pStyle w:val="a3"/>
        <w:tabs>
          <w:tab w:val="left" w:pos="284"/>
        </w:tabs>
        <w:spacing w:before="120" w:after="120" w:line="240" w:lineRule="auto"/>
        <w:ind w:left="0"/>
        <w:jc w:val="both"/>
        <w:rPr>
          <w:rFonts w:ascii="Verdana" w:hAnsi="Verdana" w:cs="Times New Roman"/>
          <w:sz w:val="19"/>
          <w:szCs w:val="19"/>
        </w:rPr>
      </w:pPr>
      <w:r w:rsidRPr="006D43AB">
        <w:rPr>
          <w:rFonts w:ascii="Verdana" w:hAnsi="Verdana" w:cs="Times New Roman"/>
          <w:sz w:val="19"/>
          <w:szCs w:val="19"/>
        </w:rPr>
        <w:t xml:space="preserve">Επιπλέον υποβάλλεται η Υπεύθυνη Δήλωση του Παραρτήματος </w:t>
      </w:r>
      <w:r w:rsidR="00C6524D" w:rsidRPr="006D43AB">
        <w:rPr>
          <w:rFonts w:ascii="Verdana" w:hAnsi="Verdana" w:cs="Times New Roman"/>
          <w:sz w:val="19"/>
          <w:szCs w:val="19"/>
        </w:rPr>
        <w:t>Ι</w:t>
      </w:r>
      <w:r w:rsidR="007B3953">
        <w:rPr>
          <w:rFonts w:ascii="Verdana" w:hAnsi="Verdana" w:cs="Times New Roman"/>
          <w:sz w:val="19"/>
          <w:szCs w:val="19"/>
        </w:rPr>
        <w:t>.</w:t>
      </w:r>
      <w:r w:rsidR="00C6524D" w:rsidRPr="006D43AB">
        <w:rPr>
          <w:rFonts w:ascii="Verdana" w:hAnsi="Verdana" w:cs="Times New Roman"/>
          <w:sz w:val="19"/>
          <w:szCs w:val="19"/>
        </w:rPr>
        <w:t>9</w:t>
      </w:r>
      <w:r w:rsidRPr="006D43AB">
        <w:rPr>
          <w:rFonts w:ascii="Verdana" w:hAnsi="Verdana" w:cs="Times New Roman"/>
          <w:sz w:val="19"/>
          <w:szCs w:val="19"/>
        </w:rPr>
        <w:t xml:space="preserve"> της πρόσκλησης ανάλογα διαμορφωμένη.</w:t>
      </w:r>
    </w:p>
    <w:p w14:paraId="54783A88" w14:textId="77777777" w:rsidR="00EB4AA6" w:rsidRPr="006D43AB" w:rsidRDefault="00EB4AA6" w:rsidP="00EE0DED">
      <w:pPr>
        <w:pStyle w:val="a3"/>
        <w:tabs>
          <w:tab w:val="left" w:pos="284"/>
        </w:tabs>
        <w:spacing w:before="120" w:after="120" w:line="240" w:lineRule="auto"/>
        <w:ind w:left="0"/>
        <w:jc w:val="both"/>
        <w:rPr>
          <w:rFonts w:ascii="Verdana" w:hAnsi="Verdana" w:cs="Times New Roman"/>
          <w:sz w:val="19"/>
          <w:szCs w:val="19"/>
        </w:rPr>
      </w:pPr>
      <w:r w:rsidRPr="006D43AB">
        <w:rPr>
          <w:rFonts w:ascii="Verdana" w:hAnsi="Verdana" w:cs="Times New Roman"/>
          <w:sz w:val="19"/>
          <w:szCs w:val="19"/>
        </w:rPr>
        <w:t xml:space="preserve">Κατά τη φάση εξέτασης τυχών συμπληρωματικών στοιχείων – διευκρινίσεων, εξετάζεται αν αυτά υποβλήθηκαν εντός της καθορισμένης προθεσμίας.  </w:t>
      </w:r>
    </w:p>
    <w:p w14:paraId="16CBB8F6" w14:textId="77777777" w:rsidR="00EB4AA6" w:rsidRPr="006D43AB" w:rsidRDefault="00EB4AA6" w:rsidP="00EE0DED">
      <w:pPr>
        <w:pStyle w:val="a3"/>
        <w:tabs>
          <w:tab w:val="left" w:pos="284"/>
        </w:tabs>
        <w:spacing w:before="120" w:after="120" w:line="240" w:lineRule="auto"/>
        <w:ind w:left="0"/>
        <w:jc w:val="both"/>
        <w:rPr>
          <w:rFonts w:ascii="Verdana" w:hAnsi="Verdana" w:cs="Times New Roman"/>
          <w:sz w:val="19"/>
          <w:szCs w:val="19"/>
        </w:rPr>
      </w:pPr>
    </w:p>
    <w:p w14:paraId="504FB685" w14:textId="7A803E48" w:rsidR="00C808B1" w:rsidRPr="006D43AB" w:rsidRDefault="000477AF" w:rsidP="00EE0DED">
      <w:pPr>
        <w:shd w:val="clear" w:color="auto" w:fill="B8CCE4" w:themeFill="accent1" w:themeFillTint="66"/>
        <w:tabs>
          <w:tab w:val="left" w:pos="1980"/>
        </w:tabs>
        <w:spacing w:before="120" w:after="120" w:line="240" w:lineRule="auto"/>
        <w:jc w:val="both"/>
        <w:rPr>
          <w:rFonts w:ascii="Verdana" w:hAnsi="Verdana" w:cs="Arial"/>
          <w:b/>
          <w:sz w:val="19"/>
          <w:szCs w:val="19"/>
          <w:u w:val="single"/>
        </w:rPr>
      </w:pPr>
      <w:r w:rsidRPr="006D43AB">
        <w:rPr>
          <w:rFonts w:ascii="Verdana" w:hAnsi="Verdana" w:cs="Arial"/>
          <w:b/>
          <w:sz w:val="19"/>
          <w:szCs w:val="19"/>
          <w:u w:val="single"/>
        </w:rPr>
        <w:t xml:space="preserve">Κριτήριο </w:t>
      </w:r>
      <w:r w:rsidR="00351A88">
        <w:rPr>
          <w:rFonts w:ascii="Verdana" w:hAnsi="Verdana" w:cs="Arial"/>
          <w:b/>
          <w:sz w:val="19"/>
          <w:szCs w:val="19"/>
          <w:u w:val="single"/>
        </w:rPr>
        <w:t>3</w:t>
      </w:r>
      <w:r w:rsidR="00C808B1" w:rsidRPr="006D43AB">
        <w:rPr>
          <w:rFonts w:ascii="Verdana" w:hAnsi="Verdana" w:cs="Arial"/>
          <w:b/>
          <w:sz w:val="19"/>
          <w:szCs w:val="19"/>
          <w:u w:val="single"/>
        </w:rPr>
        <w:t>:</w:t>
      </w:r>
      <w:r w:rsidR="003F00AE" w:rsidRPr="006D43AB">
        <w:rPr>
          <w:rFonts w:ascii="Verdana" w:eastAsia="Times New Roman" w:hAnsi="Verdana" w:cs="Arial"/>
          <w:b/>
          <w:sz w:val="19"/>
          <w:szCs w:val="19"/>
        </w:rPr>
        <w:t xml:space="preserve"> Η πρόταση συνοδεύεται από μελέτη βιωσιμότητας</w:t>
      </w:r>
    </w:p>
    <w:p w14:paraId="1D19DA52" w14:textId="39432921" w:rsidR="00E83CF2" w:rsidRPr="006D43AB" w:rsidRDefault="00C808B1" w:rsidP="00EE0DED">
      <w:pPr>
        <w:spacing w:before="120" w:after="120" w:line="240" w:lineRule="auto"/>
        <w:jc w:val="both"/>
        <w:rPr>
          <w:rFonts w:ascii="Verdana" w:hAnsi="Verdana" w:cs="Tahoma"/>
          <w:sz w:val="19"/>
          <w:szCs w:val="19"/>
        </w:rPr>
      </w:pPr>
      <w:r w:rsidRPr="006D43AB">
        <w:rPr>
          <w:rFonts w:ascii="Verdana" w:hAnsi="Verdana" w:cs="Tahoma"/>
          <w:sz w:val="19"/>
          <w:szCs w:val="19"/>
        </w:rPr>
        <w:t xml:space="preserve">Εξετάζεται η </w:t>
      </w:r>
      <w:r w:rsidR="00E83CF2" w:rsidRPr="006D43AB">
        <w:rPr>
          <w:rFonts w:ascii="Verdana" w:hAnsi="Verdana" w:cs="Tahoma"/>
          <w:sz w:val="19"/>
          <w:szCs w:val="19"/>
        </w:rPr>
        <w:t xml:space="preserve">ορθότητα, πληρότητα και </w:t>
      </w:r>
      <w:proofErr w:type="spellStart"/>
      <w:r w:rsidR="00E83CF2" w:rsidRPr="006D43AB">
        <w:rPr>
          <w:rFonts w:ascii="Verdana" w:hAnsi="Verdana" w:cs="Tahoma"/>
          <w:sz w:val="19"/>
          <w:szCs w:val="19"/>
        </w:rPr>
        <w:t>ρεαλιστικότητα</w:t>
      </w:r>
      <w:proofErr w:type="spellEnd"/>
      <w:r w:rsidR="00E83CF2" w:rsidRPr="006D43AB">
        <w:rPr>
          <w:rFonts w:ascii="Verdana" w:hAnsi="Verdana" w:cs="Tahoma"/>
          <w:sz w:val="19"/>
          <w:szCs w:val="19"/>
        </w:rPr>
        <w:t xml:space="preserve"> της Μελέτης Βιωσιμότητας,</w:t>
      </w:r>
      <w:r w:rsidR="00601CBB" w:rsidRPr="006D43AB">
        <w:rPr>
          <w:rFonts w:ascii="Verdana" w:hAnsi="Verdana" w:cs="Tahoma"/>
          <w:sz w:val="19"/>
          <w:szCs w:val="19"/>
        </w:rPr>
        <w:t xml:space="preserve"> σύμφωνα με το </w:t>
      </w:r>
      <w:r w:rsidR="00E000E1">
        <w:rPr>
          <w:rFonts w:ascii="Verdana" w:hAnsi="Verdana" w:cs="Tahoma"/>
          <w:sz w:val="19"/>
          <w:szCs w:val="19"/>
        </w:rPr>
        <w:t>Π</w:t>
      </w:r>
      <w:r w:rsidR="00A3611B" w:rsidRPr="006D43AB">
        <w:rPr>
          <w:rFonts w:ascii="Verdana" w:hAnsi="Verdana" w:cs="Tahoma"/>
          <w:sz w:val="19"/>
          <w:szCs w:val="19"/>
        </w:rPr>
        <w:t>αράρτημα</w:t>
      </w:r>
      <w:r w:rsidR="00601CBB" w:rsidRPr="006D43AB">
        <w:rPr>
          <w:rFonts w:ascii="Verdana" w:hAnsi="Verdana" w:cs="Tahoma"/>
          <w:sz w:val="19"/>
          <w:szCs w:val="19"/>
        </w:rPr>
        <w:t xml:space="preserve"> </w:t>
      </w:r>
      <w:r w:rsidR="00A3611B" w:rsidRPr="006D43AB">
        <w:rPr>
          <w:rFonts w:ascii="Verdana" w:hAnsi="Verdana" w:cs="Tahoma"/>
          <w:sz w:val="19"/>
          <w:szCs w:val="19"/>
        </w:rPr>
        <w:t>Ι.</w:t>
      </w:r>
      <w:r w:rsidR="00601CBB" w:rsidRPr="006D43AB">
        <w:rPr>
          <w:rFonts w:ascii="Verdana" w:hAnsi="Verdana" w:cs="Tahoma"/>
          <w:sz w:val="19"/>
          <w:szCs w:val="19"/>
        </w:rPr>
        <w:t>8: Μελέτη Βιωσιμότητας,</w:t>
      </w:r>
      <w:r w:rsidR="00E83CF2" w:rsidRPr="006D43AB">
        <w:rPr>
          <w:rFonts w:ascii="Verdana" w:hAnsi="Verdana" w:cs="Tahoma"/>
          <w:sz w:val="19"/>
          <w:szCs w:val="19"/>
        </w:rPr>
        <w:t xml:space="preserve"> μέσω της οποίας, μεταξύ των άλλων, θα ελέγχεται και η εκπλήρωση </w:t>
      </w:r>
      <w:r w:rsidR="00F1409C" w:rsidRPr="006D43AB">
        <w:rPr>
          <w:rFonts w:ascii="Verdana" w:hAnsi="Verdana" w:cs="Tahoma"/>
          <w:sz w:val="19"/>
          <w:szCs w:val="19"/>
        </w:rPr>
        <w:t xml:space="preserve">κατά περίπτωση </w:t>
      </w:r>
      <w:r w:rsidR="00E83CF2" w:rsidRPr="006D43AB">
        <w:rPr>
          <w:rFonts w:ascii="Verdana" w:hAnsi="Verdana" w:cs="Tahoma"/>
          <w:sz w:val="19"/>
          <w:szCs w:val="19"/>
        </w:rPr>
        <w:t xml:space="preserve">των </w:t>
      </w:r>
      <w:r w:rsidR="006740C9" w:rsidRPr="006D43AB">
        <w:rPr>
          <w:rFonts w:ascii="Verdana" w:hAnsi="Verdana" w:cs="Tahoma"/>
          <w:sz w:val="19"/>
          <w:szCs w:val="19"/>
        </w:rPr>
        <w:t>προβλεπόμενων</w:t>
      </w:r>
      <w:r w:rsidR="00E83CF2" w:rsidRPr="006D43AB">
        <w:rPr>
          <w:rFonts w:ascii="Verdana" w:hAnsi="Verdana" w:cs="Tahoma"/>
          <w:sz w:val="19"/>
          <w:szCs w:val="19"/>
        </w:rPr>
        <w:t xml:space="preserve"> στο </w:t>
      </w:r>
      <w:r w:rsidR="006740C9" w:rsidRPr="006D43AB">
        <w:rPr>
          <w:rFonts w:ascii="Verdana" w:hAnsi="Verdana" w:cs="Tahoma"/>
          <w:sz w:val="19"/>
          <w:szCs w:val="19"/>
        </w:rPr>
        <w:t>Άρθρο</w:t>
      </w:r>
      <w:r w:rsidR="00E83CF2" w:rsidRPr="006D43AB">
        <w:rPr>
          <w:rFonts w:ascii="Verdana" w:hAnsi="Verdana" w:cs="Tahoma"/>
          <w:sz w:val="19"/>
          <w:szCs w:val="19"/>
        </w:rPr>
        <w:t xml:space="preserve"> 30 της ΥΑ 13214/30</w:t>
      </w:r>
      <w:r w:rsidR="006B4FEA" w:rsidRPr="006D43AB">
        <w:rPr>
          <w:rFonts w:ascii="Verdana" w:hAnsi="Verdana" w:cs="Tahoma"/>
          <w:sz w:val="19"/>
          <w:szCs w:val="19"/>
        </w:rPr>
        <w:t>-</w:t>
      </w:r>
      <w:r w:rsidR="00E83CF2" w:rsidRPr="006D43AB">
        <w:rPr>
          <w:rFonts w:ascii="Verdana" w:hAnsi="Verdana" w:cs="Tahoma"/>
          <w:sz w:val="19"/>
          <w:szCs w:val="19"/>
        </w:rPr>
        <w:t>11</w:t>
      </w:r>
      <w:r w:rsidR="006B4FEA" w:rsidRPr="006D43AB">
        <w:rPr>
          <w:rFonts w:ascii="Verdana" w:hAnsi="Verdana" w:cs="Tahoma"/>
          <w:sz w:val="19"/>
          <w:szCs w:val="19"/>
        </w:rPr>
        <w:t>-</w:t>
      </w:r>
      <w:r w:rsidR="00E83CF2" w:rsidRPr="006D43AB">
        <w:rPr>
          <w:rFonts w:ascii="Verdana" w:hAnsi="Verdana" w:cs="Tahoma"/>
          <w:sz w:val="19"/>
          <w:szCs w:val="19"/>
        </w:rPr>
        <w:t>2017: «Πλαίσιο υλοποίησης Υπομέτρου 19.2, του Μέτρου 19, Τοπική Ανάπτυξη με Πρωτοβουλία Τοπικών Κοινοτήτων, (ΤΑΠΤοΚ) του Προγράμματος Αγροτικής Ανάπτυξης 2014-2020, για παρεμβάσεις Ιδιωτικού χαρακτήρα και λοιπές διατάξεις εφαρμογής των Τοπικών Προγραμμάτων»</w:t>
      </w:r>
      <w:r w:rsidR="00E000E1">
        <w:rPr>
          <w:rFonts w:ascii="Verdana" w:hAnsi="Verdana" w:cs="Tahoma"/>
          <w:sz w:val="19"/>
          <w:szCs w:val="19"/>
        </w:rPr>
        <w:t>, όπως ισχύει</w:t>
      </w:r>
      <w:r w:rsidR="00E83CF2" w:rsidRPr="006D43AB">
        <w:rPr>
          <w:rFonts w:ascii="Verdana" w:hAnsi="Verdana" w:cs="Tahoma"/>
          <w:sz w:val="19"/>
          <w:szCs w:val="19"/>
        </w:rPr>
        <w:t>.</w:t>
      </w:r>
      <w:r w:rsidR="00E9284E" w:rsidRPr="006D43AB">
        <w:rPr>
          <w:rFonts w:ascii="Verdana" w:hAnsi="Verdana" w:cs="Tahoma"/>
          <w:sz w:val="19"/>
          <w:szCs w:val="19"/>
        </w:rPr>
        <w:t xml:space="preserve"> </w:t>
      </w:r>
    </w:p>
    <w:p w14:paraId="406CF832" w14:textId="69902C40" w:rsidR="00EB4AA6" w:rsidRDefault="00EB4AA6" w:rsidP="00EE0DED">
      <w:pPr>
        <w:spacing w:before="120" w:after="120" w:line="240" w:lineRule="auto"/>
        <w:jc w:val="both"/>
        <w:rPr>
          <w:rFonts w:ascii="Verdana" w:hAnsi="Verdana" w:cs="Times New Roman"/>
          <w:sz w:val="19"/>
          <w:szCs w:val="19"/>
        </w:rPr>
      </w:pPr>
      <w:r w:rsidRPr="006D43AB">
        <w:rPr>
          <w:rFonts w:ascii="Verdana" w:hAnsi="Verdana" w:cs="Times New Roman"/>
          <w:sz w:val="19"/>
          <w:szCs w:val="19"/>
        </w:rPr>
        <w:t xml:space="preserve">Επισημαίνεται ότι η Μελέτη υποχρεωτικά συμπληρώνεται και υποβάλλεται σε έντυπη και ηλεκτρονική μορφή (αρχείο </w:t>
      </w:r>
      <w:r w:rsidRPr="006D43AB">
        <w:rPr>
          <w:rFonts w:ascii="Verdana" w:hAnsi="Verdana" w:cs="Times New Roman"/>
          <w:sz w:val="19"/>
          <w:szCs w:val="19"/>
          <w:lang w:val="en-US"/>
        </w:rPr>
        <w:t>excel</w:t>
      </w:r>
      <w:r w:rsidRPr="006D43AB">
        <w:rPr>
          <w:rFonts w:ascii="Verdana" w:hAnsi="Verdana" w:cs="Times New Roman"/>
          <w:sz w:val="19"/>
          <w:szCs w:val="19"/>
        </w:rPr>
        <w:t>).</w:t>
      </w:r>
    </w:p>
    <w:p w14:paraId="5AFE8D3B" w14:textId="77777777" w:rsidR="00EE0DED" w:rsidRPr="006D43AB" w:rsidRDefault="00EE0DED" w:rsidP="00EE0DED">
      <w:pPr>
        <w:spacing w:before="120" w:after="120" w:line="240" w:lineRule="auto"/>
        <w:jc w:val="both"/>
        <w:rPr>
          <w:rFonts w:ascii="Verdana" w:hAnsi="Verdana" w:cs="Tahoma"/>
          <w:sz w:val="19"/>
          <w:szCs w:val="19"/>
        </w:rPr>
      </w:pPr>
    </w:p>
    <w:p w14:paraId="03D932A4" w14:textId="24E24D10" w:rsidR="0008748F" w:rsidRPr="006D43AB" w:rsidRDefault="0008748F" w:rsidP="00EE0DED">
      <w:pPr>
        <w:pStyle w:val="a3"/>
        <w:shd w:val="clear" w:color="auto" w:fill="B8CCE4" w:themeFill="accent1" w:themeFillTint="66"/>
        <w:tabs>
          <w:tab w:val="left" w:pos="284"/>
        </w:tabs>
        <w:spacing w:before="120" w:after="120" w:line="240" w:lineRule="auto"/>
        <w:ind w:left="0"/>
        <w:jc w:val="both"/>
        <w:rPr>
          <w:rFonts w:ascii="Verdana" w:eastAsia="Times New Roman" w:hAnsi="Verdana" w:cs="Arial"/>
          <w:b/>
          <w:sz w:val="19"/>
          <w:szCs w:val="19"/>
        </w:rPr>
      </w:pPr>
      <w:r w:rsidRPr="006D43AB">
        <w:rPr>
          <w:rFonts w:ascii="Verdana" w:eastAsia="Times New Roman" w:hAnsi="Verdana" w:cs="Arial"/>
          <w:b/>
          <w:sz w:val="19"/>
          <w:szCs w:val="19"/>
          <w:u w:val="single"/>
        </w:rPr>
        <w:t xml:space="preserve">Κριτήριο </w:t>
      </w:r>
      <w:r w:rsidR="00351A88">
        <w:rPr>
          <w:rFonts w:ascii="Verdana" w:eastAsia="Times New Roman" w:hAnsi="Verdana" w:cs="Arial"/>
          <w:b/>
          <w:sz w:val="19"/>
          <w:szCs w:val="19"/>
          <w:u w:val="single"/>
        </w:rPr>
        <w:t>4</w:t>
      </w:r>
      <w:r w:rsidRPr="006D43AB">
        <w:rPr>
          <w:rFonts w:ascii="Verdana" w:eastAsia="Times New Roman" w:hAnsi="Verdana" w:cs="Arial"/>
          <w:b/>
          <w:sz w:val="19"/>
          <w:szCs w:val="19"/>
          <w:u w:val="single"/>
        </w:rPr>
        <w:t>:</w:t>
      </w:r>
      <w:r w:rsidR="006B4FEA" w:rsidRPr="006D43AB">
        <w:rPr>
          <w:rFonts w:ascii="Verdana" w:eastAsia="Times New Roman" w:hAnsi="Verdana" w:cs="Arial"/>
          <w:b/>
          <w:sz w:val="19"/>
          <w:szCs w:val="19"/>
        </w:rPr>
        <w:t xml:space="preserve"> Η πρόταση συνοδεύεται από αναλυτικό προϋπολογισμό εργασιών σύμφωνα με τα οριζόμενα στο υπόδειγμα </w:t>
      </w:r>
      <w:r w:rsidR="00525FEB">
        <w:rPr>
          <w:rFonts w:ascii="Verdana" w:eastAsia="Times New Roman" w:hAnsi="Verdana" w:cs="Arial"/>
          <w:b/>
          <w:sz w:val="19"/>
          <w:szCs w:val="19"/>
        </w:rPr>
        <w:t xml:space="preserve">της </w:t>
      </w:r>
      <w:r w:rsidR="006B4FEA" w:rsidRPr="006D43AB">
        <w:rPr>
          <w:rFonts w:ascii="Verdana" w:eastAsia="Times New Roman" w:hAnsi="Verdana" w:cs="Arial"/>
          <w:b/>
          <w:sz w:val="19"/>
          <w:szCs w:val="19"/>
        </w:rPr>
        <w:t>αίτηση</w:t>
      </w:r>
      <w:r w:rsidR="00525FEB">
        <w:rPr>
          <w:rFonts w:ascii="Verdana" w:eastAsia="Times New Roman" w:hAnsi="Verdana" w:cs="Arial"/>
          <w:b/>
          <w:sz w:val="19"/>
          <w:szCs w:val="19"/>
        </w:rPr>
        <w:t>ς</w:t>
      </w:r>
      <w:r w:rsidR="006B4FEA" w:rsidRPr="006D43AB">
        <w:rPr>
          <w:rFonts w:ascii="Verdana" w:eastAsia="Times New Roman" w:hAnsi="Verdana" w:cs="Arial"/>
          <w:b/>
          <w:sz w:val="19"/>
          <w:szCs w:val="19"/>
        </w:rPr>
        <w:t xml:space="preserve"> στήριξης.</w:t>
      </w:r>
    </w:p>
    <w:p w14:paraId="4E436FAF" w14:textId="1F477B74" w:rsidR="00EB4AA6" w:rsidRDefault="0008748F" w:rsidP="00EE0DED">
      <w:pPr>
        <w:spacing w:before="120" w:after="120" w:line="240" w:lineRule="auto"/>
        <w:jc w:val="both"/>
        <w:rPr>
          <w:rFonts w:ascii="Verdana" w:hAnsi="Verdana" w:cs="Tahoma"/>
          <w:sz w:val="19"/>
          <w:szCs w:val="19"/>
        </w:rPr>
      </w:pPr>
      <w:r w:rsidRPr="006D43AB">
        <w:rPr>
          <w:rFonts w:ascii="Verdana" w:hAnsi="Verdana" w:cs="Tahoma"/>
          <w:sz w:val="19"/>
          <w:szCs w:val="19"/>
        </w:rPr>
        <w:lastRenderedPageBreak/>
        <w:t xml:space="preserve">Εξετάζεται εάν έχει συνταχθεί ο προϋπολογισμός των κτιριακών εργασιών με βάση τις τιμές μονάδας του </w:t>
      </w:r>
      <w:r w:rsidR="00F1409C" w:rsidRPr="006D43AB">
        <w:rPr>
          <w:rFonts w:ascii="Verdana" w:hAnsi="Verdana" w:cs="Tahoma"/>
          <w:sz w:val="19"/>
          <w:szCs w:val="19"/>
        </w:rPr>
        <w:t xml:space="preserve">εγκεκριμένου </w:t>
      </w:r>
      <w:r w:rsidRPr="006D43AB">
        <w:rPr>
          <w:rFonts w:ascii="Verdana" w:hAnsi="Verdana" w:cs="Tahoma"/>
          <w:sz w:val="19"/>
          <w:szCs w:val="19"/>
        </w:rPr>
        <w:t xml:space="preserve">Πίνακα Τιμών Μονάδας, </w:t>
      </w:r>
      <w:r w:rsidR="000B1219" w:rsidRPr="006D43AB">
        <w:rPr>
          <w:rFonts w:ascii="Verdana" w:hAnsi="Verdana" w:cs="Tahoma"/>
          <w:sz w:val="19"/>
          <w:szCs w:val="19"/>
        </w:rPr>
        <w:t xml:space="preserve">του </w:t>
      </w:r>
      <w:r w:rsidR="00525FEB">
        <w:rPr>
          <w:rFonts w:ascii="Verdana" w:hAnsi="Verdana" w:cs="Tahoma"/>
          <w:sz w:val="19"/>
          <w:szCs w:val="19"/>
        </w:rPr>
        <w:t>Παραρτήματος Ι</w:t>
      </w:r>
      <w:r w:rsidR="000B1219" w:rsidRPr="006D43AB">
        <w:rPr>
          <w:rFonts w:ascii="Verdana" w:hAnsi="Verdana" w:cs="Tahoma"/>
          <w:sz w:val="19"/>
          <w:szCs w:val="19"/>
        </w:rPr>
        <w:t>.</w:t>
      </w:r>
      <w:r w:rsidR="00F1409C" w:rsidRPr="006D43AB">
        <w:rPr>
          <w:rFonts w:ascii="Verdana" w:hAnsi="Verdana" w:cs="Tahoma"/>
          <w:sz w:val="19"/>
          <w:szCs w:val="19"/>
        </w:rPr>
        <w:t xml:space="preserve">2 Συμπληρωματικών Στοιχείων της Αίτησης </w:t>
      </w:r>
      <w:r w:rsidRPr="006D43AB">
        <w:rPr>
          <w:rFonts w:ascii="Verdana" w:hAnsi="Verdana" w:cs="Tahoma"/>
          <w:sz w:val="19"/>
          <w:szCs w:val="19"/>
        </w:rPr>
        <w:t>και εάν έχουν υποβληθεί προτιμολόγια/</w:t>
      </w:r>
      <w:r w:rsidR="00F1409C" w:rsidRPr="006D43AB">
        <w:rPr>
          <w:rFonts w:ascii="Verdana" w:hAnsi="Verdana" w:cs="Tahoma"/>
          <w:sz w:val="19"/>
          <w:szCs w:val="19"/>
        </w:rPr>
        <w:t xml:space="preserve"> </w:t>
      </w:r>
      <w:r w:rsidRPr="006D43AB">
        <w:rPr>
          <w:rFonts w:ascii="Verdana" w:hAnsi="Verdana" w:cs="Tahoma"/>
          <w:sz w:val="19"/>
          <w:szCs w:val="19"/>
        </w:rPr>
        <w:t xml:space="preserve">προσφορές για τις λοιπές δαπάνες. </w:t>
      </w:r>
    </w:p>
    <w:p w14:paraId="0A26A4A5" w14:textId="502CCF49" w:rsidR="00525FEB" w:rsidRPr="00525FEB" w:rsidRDefault="00525FEB" w:rsidP="00EE0DED">
      <w:pPr>
        <w:spacing w:before="120" w:after="120" w:line="240" w:lineRule="auto"/>
        <w:jc w:val="both"/>
        <w:rPr>
          <w:rFonts w:ascii="Verdana" w:eastAsia="Times New Roman" w:hAnsi="Verdana" w:cs="Calibri"/>
          <w:sz w:val="19"/>
          <w:szCs w:val="19"/>
        </w:rPr>
      </w:pPr>
      <w:r w:rsidRPr="00525FEB">
        <w:rPr>
          <w:rFonts w:ascii="Verdana" w:eastAsia="Times New Roman" w:hAnsi="Verdana" w:cs="Calibri"/>
          <w:sz w:val="19"/>
          <w:szCs w:val="19"/>
        </w:rPr>
        <w:t xml:space="preserve">Όσον αφορά στις δαπάνες που αφορούν κτιριακές υποδομές ο έλεγχος του «εύλογου κόστους» πραγματοποιείται μέσω </w:t>
      </w:r>
      <w:r>
        <w:rPr>
          <w:rFonts w:ascii="Verdana" w:eastAsia="Times New Roman" w:hAnsi="Verdana" w:cs="Calibri"/>
          <w:sz w:val="19"/>
          <w:szCs w:val="19"/>
        </w:rPr>
        <w:t xml:space="preserve">των </w:t>
      </w:r>
      <w:r w:rsidRPr="00525FEB">
        <w:rPr>
          <w:rFonts w:ascii="Verdana" w:eastAsia="Times New Roman" w:hAnsi="Verdana" w:cs="Calibri"/>
          <w:sz w:val="19"/>
          <w:szCs w:val="19"/>
        </w:rPr>
        <w:t>εγκεκριμένων Πινάκων Τιμών Μονάδος</w:t>
      </w:r>
      <w:r w:rsidR="005E30E3">
        <w:rPr>
          <w:rFonts w:ascii="Verdana" w:eastAsia="Times New Roman" w:hAnsi="Verdana" w:cs="Calibri"/>
          <w:sz w:val="19"/>
          <w:szCs w:val="19"/>
        </w:rPr>
        <w:t xml:space="preserve">. </w:t>
      </w:r>
    </w:p>
    <w:p w14:paraId="58B1695D" w14:textId="535BC58F" w:rsidR="00525FEB" w:rsidRPr="00525FEB" w:rsidRDefault="00525FEB" w:rsidP="00EE0DED">
      <w:pPr>
        <w:spacing w:before="120" w:after="120" w:line="240" w:lineRule="auto"/>
        <w:jc w:val="both"/>
        <w:rPr>
          <w:rFonts w:ascii="Verdana" w:eastAsia="Times New Roman" w:hAnsi="Verdana" w:cs="Calibri"/>
          <w:sz w:val="19"/>
          <w:szCs w:val="19"/>
        </w:rPr>
      </w:pPr>
      <w:r w:rsidRPr="00525FEB">
        <w:rPr>
          <w:rFonts w:ascii="Verdana" w:eastAsia="Times New Roman" w:hAnsi="Verdana" w:cs="Calibri"/>
          <w:sz w:val="19"/>
          <w:szCs w:val="19"/>
        </w:rPr>
        <w:t>Για τον υπολογισμό του εύλογου κόστους, ο υποψήφιος προσκομίζει οικονομικές προσφορές για λοιπές δαπάνες πλην κτιριακών υποδομών. Εφόσον το μοναδιαίο (ανά τεμάχιο) κόστος αυτών υπερβαίνει, σε αξία τα 1.000,00 €</w:t>
      </w:r>
      <w:r w:rsidRPr="00525FEB">
        <w:rPr>
          <w:rFonts w:ascii="Verdana" w:eastAsia="Times New Roman" w:hAnsi="Verdana" w:cs="Times New Roman"/>
          <w:sz w:val="19"/>
          <w:szCs w:val="24"/>
        </w:rPr>
        <w:t xml:space="preserve"> </w:t>
      </w:r>
      <w:r w:rsidRPr="00525FEB">
        <w:rPr>
          <w:rFonts w:ascii="Verdana" w:eastAsia="Times New Roman" w:hAnsi="Verdana" w:cs="Calibri"/>
          <w:sz w:val="19"/>
          <w:szCs w:val="19"/>
        </w:rPr>
        <w:t xml:space="preserve">ή τα 5.000,00 € συνολικού ποσού  ανά είδος, απαιτούνται τρεις (3) συγκρίσιμες προσφορές για το εν λόγω τεμάχιο, ενώ σε αντίθετη περίπτωση τουλάχιστον μία (1). Οι συγκρίσιμες προσφορές αφορούν ομοειδή και εφάμιλλα προϊόντα. </w:t>
      </w:r>
      <w:r>
        <w:rPr>
          <w:rFonts w:ascii="Verdana" w:eastAsia="Times New Roman" w:hAnsi="Verdana" w:cs="Calibri"/>
          <w:sz w:val="19"/>
          <w:szCs w:val="19"/>
        </w:rPr>
        <w:t xml:space="preserve">Αναφέρονται οι </w:t>
      </w:r>
      <w:r w:rsidRPr="00525FEB">
        <w:rPr>
          <w:rFonts w:ascii="Verdana" w:eastAsia="Times New Roman" w:hAnsi="Verdana" w:cs="Calibri"/>
          <w:sz w:val="19"/>
          <w:szCs w:val="19"/>
        </w:rPr>
        <w:t xml:space="preserve">οικονομικές </w:t>
      </w:r>
      <w:r>
        <w:rPr>
          <w:rFonts w:ascii="Verdana" w:eastAsia="Times New Roman" w:hAnsi="Verdana" w:cs="Calibri"/>
          <w:sz w:val="19"/>
          <w:szCs w:val="19"/>
        </w:rPr>
        <w:t xml:space="preserve">και οι ποιοτικές παράμετροι των </w:t>
      </w:r>
      <w:r w:rsidRPr="00525FEB">
        <w:rPr>
          <w:rFonts w:ascii="Verdana" w:eastAsia="Times New Roman" w:hAnsi="Verdana" w:cs="Calibri"/>
          <w:sz w:val="19"/>
          <w:szCs w:val="19"/>
        </w:rPr>
        <w:t>προσφορών</w:t>
      </w:r>
      <w:r>
        <w:rPr>
          <w:rFonts w:ascii="Verdana" w:eastAsia="Times New Roman" w:hAnsi="Verdana" w:cs="Calibri"/>
          <w:sz w:val="19"/>
          <w:szCs w:val="19"/>
        </w:rPr>
        <w:t xml:space="preserve"> υπολογισμού του εύλογου κόστους. Ε</w:t>
      </w:r>
      <w:r w:rsidRPr="00525FEB">
        <w:rPr>
          <w:rFonts w:ascii="Verdana" w:eastAsia="Times New Roman" w:hAnsi="Verdana" w:cs="Calibri"/>
          <w:sz w:val="19"/>
          <w:szCs w:val="19"/>
        </w:rPr>
        <w:t xml:space="preserve">ίναι δυνατό να γίνει δεκτή μια προσφορά η οποία δεν είναι η πιο συμφέρουσα οικονομικά, αρκεί ο δικαιούχους να τεκμηριώνει την μοναδικότητα ή την υψηλή ποιότητα ή τις ειδικές προδιαγραφές που προσφέρει το προμηθευόμενο προϊόν. </w:t>
      </w:r>
    </w:p>
    <w:p w14:paraId="01A18ADE" w14:textId="4D1C03F8" w:rsidR="00EB4AA6" w:rsidRPr="006D43AB" w:rsidRDefault="00EB4AA6" w:rsidP="00EE0DED">
      <w:pPr>
        <w:spacing w:before="120" w:after="120" w:line="240" w:lineRule="auto"/>
        <w:jc w:val="both"/>
        <w:rPr>
          <w:rFonts w:ascii="Verdana" w:hAnsi="Verdana"/>
          <w:sz w:val="19"/>
          <w:szCs w:val="19"/>
        </w:rPr>
      </w:pPr>
      <w:r w:rsidRPr="006D43AB">
        <w:rPr>
          <w:rFonts w:ascii="Verdana" w:hAnsi="Verdana"/>
          <w:sz w:val="19"/>
          <w:szCs w:val="19"/>
        </w:rPr>
        <w:t xml:space="preserve">Απαιτείται η υποβολή του προτεινόμενου προϋπολογισμού σε ηλεκτρονική μορφή (αρχείο </w:t>
      </w:r>
      <w:r w:rsidRPr="006D43AB">
        <w:rPr>
          <w:rFonts w:ascii="Verdana" w:hAnsi="Verdana"/>
          <w:sz w:val="19"/>
          <w:szCs w:val="19"/>
          <w:lang w:val="en-US"/>
        </w:rPr>
        <w:t>excel</w:t>
      </w:r>
      <w:r w:rsidR="005E30E3">
        <w:rPr>
          <w:rFonts w:ascii="Verdana" w:hAnsi="Verdana"/>
          <w:sz w:val="19"/>
          <w:szCs w:val="19"/>
        </w:rPr>
        <w:t>, με δυνατότητα επεξεργασίας</w:t>
      </w:r>
      <w:r w:rsidRPr="006D43AB">
        <w:rPr>
          <w:rFonts w:ascii="Verdana" w:hAnsi="Verdana"/>
          <w:sz w:val="19"/>
          <w:szCs w:val="19"/>
        </w:rPr>
        <w:t xml:space="preserve">) σύμφωνα με το </w:t>
      </w:r>
      <w:r w:rsidR="005E30E3">
        <w:rPr>
          <w:rFonts w:ascii="Verdana" w:hAnsi="Verdana"/>
          <w:sz w:val="19"/>
          <w:szCs w:val="19"/>
        </w:rPr>
        <w:t xml:space="preserve">υπόδειγμα στο Παράρτημα Ι.12. Αναλυτικός Προϋπολογισμός Πράξης.  </w:t>
      </w:r>
      <w:r w:rsidRPr="006D43AB">
        <w:rPr>
          <w:rFonts w:ascii="Verdana" w:hAnsi="Verdana"/>
          <w:sz w:val="19"/>
          <w:szCs w:val="19"/>
        </w:rPr>
        <w:t xml:space="preserve"> </w:t>
      </w:r>
    </w:p>
    <w:p w14:paraId="2D5919E7" w14:textId="77777777" w:rsidR="00EB4AA6" w:rsidRPr="006D43AB" w:rsidRDefault="00EB4AA6" w:rsidP="00EE0DED">
      <w:pPr>
        <w:spacing w:before="120" w:after="120" w:line="240" w:lineRule="auto"/>
        <w:jc w:val="both"/>
        <w:rPr>
          <w:rFonts w:ascii="Verdana" w:hAnsi="Verdana" w:cs="Tahoma"/>
          <w:sz w:val="19"/>
          <w:szCs w:val="19"/>
        </w:rPr>
      </w:pPr>
    </w:p>
    <w:p w14:paraId="2D5C7A59" w14:textId="18B330DD" w:rsidR="0008748F" w:rsidRPr="006D43AB" w:rsidRDefault="000477AF" w:rsidP="00EE0DED">
      <w:pPr>
        <w:shd w:val="clear" w:color="auto" w:fill="B8CCE4" w:themeFill="accent1" w:themeFillTint="66"/>
        <w:spacing w:before="120" w:after="120" w:line="240" w:lineRule="auto"/>
        <w:jc w:val="both"/>
        <w:rPr>
          <w:rFonts w:ascii="Verdana" w:hAnsi="Verdana"/>
          <w:b/>
          <w:sz w:val="19"/>
          <w:szCs w:val="19"/>
        </w:rPr>
      </w:pPr>
      <w:r w:rsidRPr="006D43AB">
        <w:rPr>
          <w:rFonts w:ascii="Verdana" w:hAnsi="Verdana"/>
          <w:b/>
          <w:sz w:val="19"/>
          <w:szCs w:val="19"/>
          <w:u w:val="single"/>
        </w:rPr>
        <w:t xml:space="preserve">Κριτήριο </w:t>
      </w:r>
      <w:r w:rsidR="00351A88">
        <w:rPr>
          <w:rFonts w:ascii="Verdana" w:hAnsi="Verdana"/>
          <w:b/>
          <w:sz w:val="19"/>
          <w:szCs w:val="19"/>
          <w:u w:val="single"/>
        </w:rPr>
        <w:t>5</w:t>
      </w:r>
      <w:r w:rsidR="0008748F" w:rsidRPr="006D43AB">
        <w:rPr>
          <w:rFonts w:ascii="Verdana" w:hAnsi="Verdana"/>
          <w:b/>
          <w:sz w:val="19"/>
          <w:szCs w:val="19"/>
          <w:u w:val="single"/>
        </w:rPr>
        <w:t>:</w:t>
      </w:r>
      <w:r w:rsidR="00B61A3E" w:rsidRPr="006D43AB">
        <w:rPr>
          <w:rFonts w:ascii="Verdana" w:eastAsia="Times New Roman" w:hAnsi="Verdana" w:cs="Arial"/>
          <w:sz w:val="19"/>
          <w:szCs w:val="19"/>
        </w:rPr>
        <w:t xml:space="preserve"> </w:t>
      </w:r>
      <w:r w:rsidR="00B61A3E" w:rsidRPr="006D43AB">
        <w:rPr>
          <w:rFonts w:ascii="Verdana" w:hAnsi="Verdana"/>
          <w:b/>
          <w:sz w:val="19"/>
          <w:szCs w:val="19"/>
        </w:rPr>
        <w:t>Αποδεικνύεται η κατοχή ή η χρήση του ακινήτου, στο οποίο προβλέπεται η υλοποίηση της πρότασης.</w:t>
      </w:r>
    </w:p>
    <w:p w14:paraId="4FCE610D" w14:textId="77777777" w:rsidR="0008748F" w:rsidRPr="006D43AB" w:rsidRDefault="0008748F" w:rsidP="00EE0DED">
      <w:pPr>
        <w:spacing w:before="120" w:after="120" w:line="240" w:lineRule="auto"/>
        <w:jc w:val="both"/>
        <w:rPr>
          <w:rFonts w:ascii="Verdana" w:hAnsi="Verdana" w:cs="Tahoma"/>
          <w:sz w:val="19"/>
          <w:szCs w:val="19"/>
        </w:rPr>
      </w:pPr>
      <w:r w:rsidRPr="006D43AB">
        <w:rPr>
          <w:rFonts w:ascii="Verdana" w:hAnsi="Verdana" w:cs="Tahoma"/>
          <w:sz w:val="19"/>
          <w:szCs w:val="19"/>
        </w:rPr>
        <w:t>Σε περίπτωση πράξεων που περιλαμβάνουν επενδύσεις σε νέες ή υφιστάμενες υποδομές, απαιτούνται είτε αποδεικτικά ιδιοκτησίας στο όνομα του δικαιούχου είτε μακροχρόνια μίσθωση που να καλύπτει χρονική περίοδο, τουλάχιστον δεκαπέντε (15), έτη από την δημοσιοποίηση της σχετικής πρόσκλησης, επί του γηπέδου ή του οικοπέδου ή/και του ακινήτου, στις οποίες πραγματοποιούνται οι επενδύσεις. Σε περίπτωση εκσυγχρονισμού χωρίς επέμβαση στον φέροντα οργανισμό του κτιρίου ή σε περίπτωση μικρών προσθηκών που συμπληρώνουν την λειτουργικότητα του κτιρίου οι οποίες σε κάθε περίπτωση αποτελούν λιγότερο από το 10% του αιτούμενου κόστους, εννέα (9) έτη από την δημοσιοποίηση της σχετικής πρόσκλησης.</w:t>
      </w:r>
    </w:p>
    <w:p w14:paraId="3B6E1CD2" w14:textId="77777777" w:rsidR="0008748F" w:rsidRPr="006D43AB" w:rsidRDefault="0008748F" w:rsidP="00EE0DED">
      <w:pPr>
        <w:spacing w:before="120" w:after="120" w:line="240" w:lineRule="auto"/>
        <w:jc w:val="both"/>
        <w:rPr>
          <w:rFonts w:ascii="Verdana" w:hAnsi="Verdana" w:cs="Tahoma"/>
          <w:sz w:val="19"/>
          <w:szCs w:val="19"/>
        </w:rPr>
      </w:pPr>
      <w:r w:rsidRPr="006D43AB">
        <w:rPr>
          <w:rFonts w:ascii="Verdana" w:hAnsi="Verdana" w:cs="Tahoma"/>
          <w:sz w:val="19"/>
          <w:szCs w:val="19"/>
        </w:rPr>
        <w:t xml:space="preserve">Κατά την υποβολή της αίτησης στήριξης στο τοπικό πρόγραμμα, γίνονται δεκτά προσύμφωνα μίσθωσης ή αγοράς γηπέδου ή του οικοπέδου ή/και του ακινήτου. </w:t>
      </w:r>
    </w:p>
    <w:p w14:paraId="0A5469C0" w14:textId="5392CF8F" w:rsidR="0008748F" w:rsidRPr="006D43AB" w:rsidRDefault="0008748F" w:rsidP="00EE0DED">
      <w:pPr>
        <w:spacing w:before="120" w:after="120" w:line="240" w:lineRule="auto"/>
        <w:jc w:val="both"/>
        <w:rPr>
          <w:rFonts w:ascii="Verdana" w:hAnsi="Verdana" w:cs="Tahoma"/>
          <w:sz w:val="19"/>
          <w:szCs w:val="19"/>
        </w:rPr>
      </w:pPr>
      <w:r w:rsidRPr="006D43AB">
        <w:rPr>
          <w:rFonts w:ascii="Verdana" w:hAnsi="Verdana" w:cs="Tahoma"/>
          <w:sz w:val="19"/>
          <w:szCs w:val="19"/>
        </w:rPr>
        <w:t xml:space="preserve">Σε κάθε περίπτωση το γήπεδο ή το οικόπεδο ή το ακίνητο θα πρέπει να είναι ελεύθερο βαρών, εκτός της περίπτωσης που το βάρος έχει προκύψει από επιχειρηματικό δάνειο για την ίδια φύση επένδυσης ή θα προκύψει από επιχειρηματικό δάνειο για την υλοποίηση της πρότασης ή από δάνειο για την αντιμετώπιση φυσικής καταστροφής, από την οποία </w:t>
      </w:r>
      <w:r w:rsidR="006740C9" w:rsidRPr="006D43AB">
        <w:rPr>
          <w:rFonts w:ascii="Verdana" w:hAnsi="Verdana" w:cs="Tahoma"/>
          <w:sz w:val="19"/>
          <w:szCs w:val="19"/>
        </w:rPr>
        <w:t>επλήγη</w:t>
      </w:r>
      <w:r w:rsidRPr="006D43AB">
        <w:rPr>
          <w:rFonts w:ascii="Verdana" w:hAnsi="Verdana" w:cs="Tahoma"/>
          <w:sz w:val="19"/>
          <w:szCs w:val="19"/>
        </w:rPr>
        <w:t xml:space="preserve"> η επιχείρηση.</w:t>
      </w:r>
    </w:p>
    <w:p w14:paraId="6369ACD6" w14:textId="5899F544" w:rsidR="0008748F" w:rsidRPr="006D43AB" w:rsidRDefault="0008748F" w:rsidP="00EE0DED">
      <w:pPr>
        <w:spacing w:before="120" w:after="120" w:line="240" w:lineRule="auto"/>
        <w:jc w:val="both"/>
        <w:rPr>
          <w:rFonts w:ascii="Verdana" w:hAnsi="Verdana" w:cs="Tahoma"/>
          <w:sz w:val="19"/>
          <w:szCs w:val="19"/>
        </w:rPr>
      </w:pPr>
      <w:r w:rsidRPr="006D43AB">
        <w:rPr>
          <w:rFonts w:ascii="Verdana" w:hAnsi="Verdana" w:cs="Tahoma"/>
          <w:sz w:val="19"/>
          <w:szCs w:val="19"/>
        </w:rPr>
        <w:t xml:space="preserve">Είναι επιλέξιμη δαπάνη η αγορά οικοδομημένης ή μη οικοδομημένης γης, σε περιπτώσεις πράξεων που περιλαμβάνουν κτιριακές υποδομές, για ποσό που μέχρι το 10 % των συνολικών επιλέξιμων δαπανών της πράξης. Για εγκαταλελειμμένες και πρώην βιομηχανικές εγκαταστάσεις που περιλαμβάνουν κτίρια, το όριο αυτό αυξάνεται στο 15 % </w:t>
      </w:r>
      <w:r w:rsidR="00DC6D4C" w:rsidRPr="006D43AB">
        <w:rPr>
          <w:rFonts w:ascii="Verdana" w:hAnsi="Verdana" w:cs="Tahoma"/>
          <w:sz w:val="19"/>
          <w:szCs w:val="19"/>
        </w:rPr>
        <w:t>(σε περίπτωση χρήσης του Άρθρου 14 του Καν 651/2014 είναι επιλέξιμες μόνο ενεργές επιχειρηματικές εγκαταστάσεις)</w:t>
      </w:r>
      <w:r w:rsidR="001E71DB" w:rsidRPr="006D43AB">
        <w:rPr>
          <w:rFonts w:ascii="Verdana" w:hAnsi="Verdana" w:cs="Tahoma"/>
          <w:sz w:val="19"/>
          <w:szCs w:val="19"/>
        </w:rPr>
        <w:t>.</w:t>
      </w:r>
      <w:r w:rsidR="00DC6D4C" w:rsidRPr="006D43AB">
        <w:rPr>
          <w:rFonts w:ascii="Verdana" w:hAnsi="Verdana" w:cs="Tahoma"/>
          <w:sz w:val="19"/>
          <w:szCs w:val="19"/>
        </w:rPr>
        <w:t xml:space="preserve"> </w:t>
      </w:r>
    </w:p>
    <w:p w14:paraId="789CF75E" w14:textId="77777777" w:rsidR="00EB4AA6" w:rsidRPr="006D43AB" w:rsidRDefault="00EB4AA6" w:rsidP="00EE0DED">
      <w:pPr>
        <w:spacing w:before="120" w:after="120" w:line="240" w:lineRule="auto"/>
        <w:jc w:val="both"/>
        <w:rPr>
          <w:rFonts w:ascii="Verdana" w:hAnsi="Verdana"/>
          <w:sz w:val="19"/>
          <w:szCs w:val="19"/>
        </w:rPr>
      </w:pPr>
      <w:r w:rsidRPr="006D43AB">
        <w:rPr>
          <w:rFonts w:ascii="Verdana" w:hAnsi="Verdana"/>
          <w:sz w:val="19"/>
          <w:szCs w:val="19"/>
        </w:rPr>
        <w:t xml:space="preserve">Τέλος, εξετάζεται η </w:t>
      </w:r>
      <w:r w:rsidRPr="006D43AB">
        <w:rPr>
          <w:rFonts w:ascii="Verdana" w:hAnsi="Verdana"/>
          <w:b/>
          <w:sz w:val="19"/>
          <w:szCs w:val="19"/>
        </w:rPr>
        <w:t>υποβολή βεβαίωσης χρήσεων γης</w:t>
      </w:r>
      <w:r w:rsidRPr="006D43AB">
        <w:rPr>
          <w:rFonts w:ascii="Verdana" w:hAnsi="Verdana"/>
          <w:sz w:val="19"/>
          <w:szCs w:val="19"/>
        </w:rPr>
        <w:t xml:space="preserve"> για την προβλεπόμενη θέση εγκατάστασης της επένδυσης.</w:t>
      </w:r>
    </w:p>
    <w:p w14:paraId="38CAD3E6" w14:textId="497A8FF0" w:rsidR="00EB4AA6" w:rsidRPr="006D43AB" w:rsidRDefault="00EB4AA6" w:rsidP="00EE0DED">
      <w:pPr>
        <w:spacing w:before="120" w:after="120" w:line="240" w:lineRule="auto"/>
        <w:jc w:val="both"/>
        <w:rPr>
          <w:rFonts w:ascii="Verdana" w:hAnsi="Verdana"/>
          <w:sz w:val="19"/>
          <w:szCs w:val="19"/>
        </w:rPr>
      </w:pPr>
      <w:r w:rsidRPr="006D43AB">
        <w:rPr>
          <w:rFonts w:ascii="Verdana" w:hAnsi="Verdana"/>
          <w:sz w:val="19"/>
          <w:szCs w:val="19"/>
        </w:rPr>
        <w:t xml:space="preserve">Το κριτήριο δεν αφορά προτάσεις, οι οποίες περιλαμβάνουν μόνο </w:t>
      </w:r>
      <w:r w:rsidR="002559B4" w:rsidRPr="006D43AB">
        <w:rPr>
          <w:rFonts w:ascii="Verdana" w:hAnsi="Verdana"/>
          <w:sz w:val="19"/>
          <w:szCs w:val="19"/>
        </w:rPr>
        <w:t>άυλες</w:t>
      </w:r>
      <w:r w:rsidRPr="006D43AB">
        <w:rPr>
          <w:rFonts w:ascii="Verdana" w:hAnsi="Verdana"/>
          <w:sz w:val="19"/>
          <w:szCs w:val="19"/>
        </w:rPr>
        <w:t xml:space="preserve"> ενέργειες.</w:t>
      </w:r>
    </w:p>
    <w:p w14:paraId="582FF70B" w14:textId="77777777" w:rsidR="00EB4AA6" w:rsidRPr="006D43AB" w:rsidRDefault="00EB4AA6" w:rsidP="00EE0DED">
      <w:pPr>
        <w:spacing w:before="120" w:after="120" w:line="240" w:lineRule="auto"/>
        <w:jc w:val="both"/>
        <w:rPr>
          <w:rFonts w:ascii="Verdana" w:hAnsi="Verdana"/>
          <w:sz w:val="19"/>
          <w:szCs w:val="19"/>
        </w:rPr>
      </w:pPr>
      <w:r w:rsidRPr="006D43AB">
        <w:rPr>
          <w:rFonts w:ascii="Verdana" w:hAnsi="Verdana"/>
          <w:sz w:val="19"/>
          <w:szCs w:val="19"/>
        </w:rPr>
        <w:lastRenderedPageBreak/>
        <w:t xml:space="preserve">Επισημαίνεται ότι </w:t>
      </w:r>
      <w:r w:rsidRPr="006D43AB">
        <w:rPr>
          <w:rFonts w:ascii="Verdana" w:hAnsi="Verdana"/>
          <w:sz w:val="19"/>
          <w:szCs w:val="19"/>
          <w:u w:val="single"/>
        </w:rPr>
        <w:t>κατά τη διαδικασία υπογραφής των συμβάσεων</w:t>
      </w:r>
      <w:r w:rsidRPr="006D43AB">
        <w:rPr>
          <w:rFonts w:ascii="Verdana" w:hAnsi="Verdana"/>
          <w:sz w:val="19"/>
          <w:szCs w:val="19"/>
        </w:rPr>
        <w:t xml:space="preserve"> για τις επιλεχθείσες προτάσεις, θα απαιτηθεί (με ποινή </w:t>
      </w:r>
      <w:proofErr w:type="spellStart"/>
      <w:r w:rsidRPr="006D43AB">
        <w:rPr>
          <w:rFonts w:ascii="Verdana" w:hAnsi="Verdana"/>
          <w:sz w:val="19"/>
          <w:szCs w:val="19"/>
        </w:rPr>
        <w:t>απένταξης</w:t>
      </w:r>
      <w:proofErr w:type="spellEnd"/>
      <w:r w:rsidRPr="006D43AB">
        <w:rPr>
          <w:rFonts w:ascii="Verdana" w:hAnsi="Verdana"/>
          <w:sz w:val="19"/>
          <w:szCs w:val="19"/>
        </w:rPr>
        <w:t>) η υποβολή :</w:t>
      </w:r>
    </w:p>
    <w:p w14:paraId="43254EB1" w14:textId="77777777" w:rsidR="00EB4AA6" w:rsidRPr="006D43AB" w:rsidRDefault="00EB4AA6" w:rsidP="00EE0DED">
      <w:pPr>
        <w:pStyle w:val="a3"/>
        <w:numPr>
          <w:ilvl w:val="0"/>
          <w:numId w:val="51"/>
        </w:numPr>
        <w:spacing w:before="120" w:after="120" w:line="240" w:lineRule="auto"/>
        <w:jc w:val="both"/>
        <w:rPr>
          <w:rFonts w:ascii="Verdana" w:hAnsi="Verdana"/>
          <w:sz w:val="19"/>
          <w:szCs w:val="19"/>
        </w:rPr>
      </w:pPr>
      <w:r w:rsidRPr="006D43AB">
        <w:rPr>
          <w:rFonts w:ascii="Verdana" w:hAnsi="Verdana"/>
          <w:sz w:val="19"/>
          <w:szCs w:val="19"/>
        </w:rPr>
        <w:t xml:space="preserve">Πιστοποιητικού μεταγραφής, </w:t>
      </w:r>
    </w:p>
    <w:p w14:paraId="0948B325" w14:textId="77777777" w:rsidR="00EB4AA6" w:rsidRPr="006D43AB" w:rsidRDefault="00EB4AA6" w:rsidP="00EE0DED">
      <w:pPr>
        <w:pStyle w:val="a3"/>
        <w:numPr>
          <w:ilvl w:val="0"/>
          <w:numId w:val="51"/>
        </w:numPr>
        <w:spacing w:before="120" w:after="120" w:line="240" w:lineRule="auto"/>
        <w:jc w:val="both"/>
        <w:rPr>
          <w:rFonts w:ascii="Verdana" w:hAnsi="Verdana"/>
          <w:sz w:val="19"/>
          <w:szCs w:val="19"/>
        </w:rPr>
      </w:pPr>
      <w:r w:rsidRPr="006D43AB">
        <w:rPr>
          <w:rFonts w:ascii="Verdana" w:hAnsi="Verdana"/>
          <w:sz w:val="19"/>
          <w:szCs w:val="19"/>
        </w:rPr>
        <w:t xml:space="preserve">Πιστοποιητικού μη διεκδικήσεων  </w:t>
      </w:r>
    </w:p>
    <w:p w14:paraId="450D59EC" w14:textId="0876DC7B" w:rsidR="00EB4AA6" w:rsidRPr="006D43AB" w:rsidRDefault="00EB4AA6" w:rsidP="00EE0DED">
      <w:pPr>
        <w:pStyle w:val="a3"/>
        <w:numPr>
          <w:ilvl w:val="0"/>
          <w:numId w:val="51"/>
        </w:numPr>
        <w:spacing w:before="120" w:after="120" w:line="240" w:lineRule="auto"/>
        <w:jc w:val="both"/>
        <w:rPr>
          <w:rFonts w:ascii="Verdana" w:hAnsi="Verdana"/>
          <w:sz w:val="19"/>
          <w:szCs w:val="19"/>
        </w:rPr>
      </w:pPr>
      <w:r w:rsidRPr="006D43AB">
        <w:rPr>
          <w:rFonts w:ascii="Verdana" w:hAnsi="Verdana"/>
          <w:sz w:val="19"/>
          <w:szCs w:val="19"/>
        </w:rPr>
        <w:t xml:space="preserve">Πιστοποιητικού </w:t>
      </w:r>
      <w:r w:rsidR="002559B4" w:rsidRPr="006D43AB">
        <w:rPr>
          <w:rFonts w:ascii="Verdana" w:hAnsi="Verdana"/>
          <w:sz w:val="19"/>
          <w:szCs w:val="19"/>
        </w:rPr>
        <w:t>ι</w:t>
      </w:r>
      <w:r w:rsidRPr="006D43AB">
        <w:rPr>
          <w:rFonts w:ascii="Verdana" w:hAnsi="Verdana"/>
          <w:sz w:val="19"/>
          <w:szCs w:val="19"/>
        </w:rPr>
        <w:t>διοκτησίας</w:t>
      </w:r>
    </w:p>
    <w:p w14:paraId="256040A6" w14:textId="77777777" w:rsidR="00EB4AA6" w:rsidRPr="006D43AB" w:rsidRDefault="00EB4AA6" w:rsidP="00EE0DED">
      <w:pPr>
        <w:spacing w:before="120" w:after="120" w:line="240" w:lineRule="auto"/>
        <w:jc w:val="both"/>
        <w:rPr>
          <w:rFonts w:ascii="Verdana" w:hAnsi="Verdana" w:cs="Tahoma"/>
          <w:sz w:val="19"/>
          <w:szCs w:val="19"/>
        </w:rPr>
      </w:pPr>
    </w:p>
    <w:p w14:paraId="68186F86" w14:textId="2D663DCB" w:rsidR="0008748F" w:rsidRPr="006D43AB" w:rsidRDefault="000477AF" w:rsidP="00EE0DED">
      <w:pPr>
        <w:shd w:val="clear" w:color="auto" w:fill="B8CCE4" w:themeFill="accent1" w:themeFillTint="66"/>
        <w:spacing w:before="120" w:after="120" w:line="240" w:lineRule="auto"/>
        <w:jc w:val="both"/>
        <w:rPr>
          <w:rFonts w:ascii="Verdana" w:hAnsi="Verdana" w:cs="Tahoma"/>
          <w:sz w:val="19"/>
          <w:szCs w:val="19"/>
        </w:rPr>
      </w:pPr>
      <w:r w:rsidRPr="006D43AB">
        <w:rPr>
          <w:rFonts w:ascii="Verdana" w:hAnsi="Verdana" w:cs="Tahoma"/>
          <w:b/>
          <w:sz w:val="19"/>
          <w:szCs w:val="19"/>
          <w:u w:val="single"/>
        </w:rPr>
        <w:t xml:space="preserve">Κριτήριο </w:t>
      </w:r>
      <w:r w:rsidR="00351A88">
        <w:rPr>
          <w:rFonts w:ascii="Verdana" w:hAnsi="Verdana" w:cs="Tahoma"/>
          <w:b/>
          <w:sz w:val="19"/>
          <w:szCs w:val="19"/>
          <w:u w:val="single"/>
        </w:rPr>
        <w:t>6</w:t>
      </w:r>
      <w:r w:rsidR="0008748F" w:rsidRPr="006D43AB">
        <w:rPr>
          <w:rFonts w:ascii="Verdana" w:hAnsi="Verdana" w:cs="Tahoma"/>
          <w:b/>
          <w:sz w:val="19"/>
          <w:szCs w:val="19"/>
          <w:u w:val="single"/>
        </w:rPr>
        <w:t>:</w:t>
      </w:r>
      <w:r w:rsidR="00345BC5" w:rsidRPr="006D43AB">
        <w:rPr>
          <w:rFonts w:ascii="Verdana" w:hAnsi="Verdana" w:cs="Tahoma"/>
          <w:sz w:val="19"/>
          <w:szCs w:val="19"/>
        </w:rPr>
        <w:t xml:space="preserve"> </w:t>
      </w:r>
      <w:r w:rsidR="00345BC5" w:rsidRPr="006D43AB">
        <w:rPr>
          <w:rFonts w:ascii="Verdana" w:hAnsi="Verdana" w:cs="Tahoma"/>
          <w:b/>
          <w:sz w:val="19"/>
          <w:szCs w:val="19"/>
        </w:rPr>
        <w:t xml:space="preserve">Η πρόταση είναι σύμφωνη με την περιγραφή, τους όρους και περιορισμούς της </w:t>
      </w:r>
      <w:proofErr w:type="spellStart"/>
      <w:r w:rsidR="00345BC5" w:rsidRPr="006D43AB">
        <w:rPr>
          <w:rFonts w:ascii="Verdana" w:hAnsi="Verdana" w:cs="Tahoma"/>
          <w:b/>
          <w:sz w:val="19"/>
          <w:szCs w:val="19"/>
        </w:rPr>
        <w:t>προκηρυσσόμενης</w:t>
      </w:r>
      <w:proofErr w:type="spellEnd"/>
      <w:r w:rsidR="00345BC5" w:rsidRPr="006D43AB">
        <w:rPr>
          <w:rFonts w:ascii="Verdana" w:hAnsi="Verdana" w:cs="Tahoma"/>
          <w:b/>
          <w:sz w:val="19"/>
          <w:szCs w:val="19"/>
        </w:rPr>
        <w:t xml:space="preserve"> υποδράσης. Μεταξύ άλλων θα πρέπει ο συνολικός προτεινόμενος προϋπολογισμός της πρότασης να μην υπερβαίνει το όριο που καθορίζεται στο ΠΑΑ . Ειδικότερα μέγιστος προϋπολογισμός πράξεων και επιλέξιμος προϋπολογισμός 600.000€, σε περίπτωση μη άυλων πράξεων και 100.000€ σε περίπτωση άυλων πράξεων. Σε περίπτωση χρήσης του Καν 1407/2014 από τον δικαιούχο, η ενίσχυση  δεν μπορεί να υπερβαίνει τα 200.000€ Δημόσια Δαπάνη, συναθροίζοντας και τυχόν ενισχύσεις που έχουν ληφθεί ή θα ληφθούν, από άλλ</w:t>
      </w:r>
      <w:r w:rsidR="006B62FE" w:rsidRPr="006D43AB">
        <w:rPr>
          <w:rFonts w:ascii="Verdana" w:hAnsi="Verdana" w:cs="Tahoma"/>
          <w:b/>
          <w:sz w:val="19"/>
          <w:szCs w:val="19"/>
        </w:rPr>
        <w:t>α</w:t>
      </w:r>
      <w:r w:rsidR="00345BC5" w:rsidRPr="006D43AB">
        <w:rPr>
          <w:rFonts w:ascii="Verdana" w:hAnsi="Verdana" w:cs="Tahoma"/>
          <w:b/>
          <w:sz w:val="19"/>
          <w:szCs w:val="19"/>
        </w:rPr>
        <w:t xml:space="preserve"> μέτρα από το καθεστώς de </w:t>
      </w:r>
      <w:proofErr w:type="spellStart"/>
      <w:r w:rsidR="00345BC5" w:rsidRPr="006D43AB">
        <w:rPr>
          <w:rFonts w:ascii="Verdana" w:hAnsi="Verdana" w:cs="Tahoma"/>
          <w:b/>
          <w:sz w:val="19"/>
          <w:szCs w:val="19"/>
        </w:rPr>
        <w:t>minimis</w:t>
      </w:r>
      <w:proofErr w:type="spellEnd"/>
      <w:r w:rsidR="00345BC5" w:rsidRPr="006D43AB">
        <w:rPr>
          <w:rFonts w:ascii="Verdana" w:hAnsi="Verdana" w:cs="Tahoma"/>
          <w:b/>
          <w:sz w:val="19"/>
          <w:szCs w:val="19"/>
        </w:rPr>
        <w:t>, σε οποιαδήποτε περίοδο τριών οικονομικών ετών.</w:t>
      </w:r>
    </w:p>
    <w:p w14:paraId="0C7B4318" w14:textId="538AFF1B" w:rsidR="0008748F" w:rsidRPr="006D43AB" w:rsidRDefault="0008748F" w:rsidP="00EE0DED">
      <w:pPr>
        <w:spacing w:before="120" w:after="120" w:line="240" w:lineRule="auto"/>
        <w:jc w:val="both"/>
        <w:rPr>
          <w:rFonts w:ascii="Verdana" w:hAnsi="Verdana" w:cs="Tahoma"/>
          <w:sz w:val="19"/>
          <w:szCs w:val="19"/>
        </w:rPr>
      </w:pPr>
      <w:r w:rsidRPr="006D43AB">
        <w:rPr>
          <w:rFonts w:ascii="Verdana" w:hAnsi="Verdana" w:cs="Tahoma"/>
          <w:sz w:val="19"/>
          <w:szCs w:val="19"/>
        </w:rPr>
        <w:t>Εξετάζεται εάν η πρόταση (Αίτηση Στήριξης</w:t>
      </w:r>
      <w:r w:rsidR="00B55387" w:rsidRPr="006D43AB">
        <w:rPr>
          <w:rFonts w:ascii="Verdana" w:hAnsi="Verdana" w:cs="Tahoma"/>
          <w:sz w:val="19"/>
          <w:szCs w:val="19"/>
        </w:rPr>
        <w:t xml:space="preserve">, </w:t>
      </w:r>
      <w:r w:rsidRPr="006D43AB">
        <w:rPr>
          <w:rFonts w:ascii="Verdana" w:hAnsi="Verdana" w:cs="Tahoma"/>
          <w:sz w:val="19"/>
          <w:szCs w:val="19"/>
        </w:rPr>
        <w:t>Δικαιολογητικά) είναι σύμφωνη με τα περιγραφόμενα που περιλαμβάνονται στον παρόντα Οδηγό (ανάλογα με την σχετιζόμενη εκάστοτε Υποδράση).</w:t>
      </w:r>
    </w:p>
    <w:p w14:paraId="166982A8" w14:textId="2743ACD2" w:rsidR="000411AE" w:rsidRPr="006D43AB" w:rsidRDefault="000411AE" w:rsidP="00EE0DED">
      <w:pPr>
        <w:spacing w:before="120" w:after="120" w:line="240" w:lineRule="auto"/>
        <w:jc w:val="both"/>
        <w:rPr>
          <w:rFonts w:ascii="Verdana" w:hAnsi="Verdana" w:cs="Tahoma"/>
          <w:sz w:val="19"/>
          <w:szCs w:val="19"/>
        </w:rPr>
      </w:pPr>
      <w:r w:rsidRPr="006D43AB">
        <w:rPr>
          <w:rFonts w:ascii="Verdana" w:hAnsi="Verdana" w:cs="Tahoma"/>
          <w:sz w:val="19"/>
          <w:szCs w:val="19"/>
        </w:rPr>
        <w:t xml:space="preserve">Στην περίπτωση χρήσης του Καν. 1407/2014 </w:t>
      </w:r>
      <w:r w:rsidR="00F36CB6" w:rsidRPr="006D43AB">
        <w:rPr>
          <w:rFonts w:ascii="Verdana" w:hAnsi="Verdana" w:cs="Tahoma"/>
          <w:sz w:val="19"/>
          <w:szCs w:val="19"/>
        </w:rPr>
        <w:t xml:space="preserve">(υποδράσεις </w:t>
      </w:r>
      <w:r w:rsidR="006B62FE" w:rsidRPr="006D43AB">
        <w:rPr>
          <w:rFonts w:ascii="Verdana" w:hAnsi="Verdana" w:cs="Tahoma"/>
          <w:sz w:val="19"/>
          <w:szCs w:val="19"/>
        </w:rPr>
        <w:t xml:space="preserve">19.2.1.2, </w:t>
      </w:r>
      <w:r w:rsidR="00F36CB6" w:rsidRPr="006D43AB">
        <w:rPr>
          <w:rFonts w:ascii="Verdana" w:hAnsi="Verdana" w:cs="Tahoma"/>
          <w:sz w:val="19"/>
          <w:szCs w:val="19"/>
        </w:rPr>
        <w:t>19.2.2.2, 19.2.2.3, 19.2.2.4</w:t>
      </w:r>
      <w:r w:rsidR="006B62FE" w:rsidRPr="006D43AB">
        <w:rPr>
          <w:rFonts w:ascii="Verdana" w:hAnsi="Verdana" w:cs="Tahoma"/>
          <w:sz w:val="19"/>
          <w:szCs w:val="19"/>
        </w:rPr>
        <w:t xml:space="preserve">, 19.2.2.6 </w:t>
      </w:r>
      <w:r w:rsidR="00F36CB6" w:rsidRPr="006D43AB">
        <w:rPr>
          <w:rFonts w:ascii="Verdana" w:hAnsi="Verdana" w:cs="Tahoma"/>
          <w:sz w:val="19"/>
          <w:szCs w:val="19"/>
        </w:rPr>
        <w:t xml:space="preserve">και 19.2.7.3) </w:t>
      </w:r>
      <w:r w:rsidRPr="006D43AB">
        <w:rPr>
          <w:rFonts w:ascii="Verdana" w:hAnsi="Verdana" w:cs="Tahoma"/>
          <w:sz w:val="19"/>
          <w:szCs w:val="19"/>
        </w:rPr>
        <w:t xml:space="preserve">επισυνάπτεται </w:t>
      </w:r>
      <w:r w:rsidR="00E37B29" w:rsidRPr="006D43AB">
        <w:rPr>
          <w:rFonts w:ascii="Verdana" w:hAnsi="Verdana" w:cs="Tahoma"/>
          <w:sz w:val="19"/>
          <w:szCs w:val="19"/>
        </w:rPr>
        <w:t xml:space="preserve">σχετική Υπεύθυνη Δήλωση σύμφωνα με </w:t>
      </w:r>
      <w:r w:rsidRPr="006D43AB">
        <w:rPr>
          <w:rFonts w:ascii="Verdana" w:hAnsi="Verdana" w:cs="Tahoma"/>
          <w:sz w:val="19"/>
          <w:szCs w:val="19"/>
        </w:rPr>
        <w:t xml:space="preserve">το </w:t>
      </w:r>
      <w:r w:rsidR="000B1219" w:rsidRPr="006D43AB">
        <w:rPr>
          <w:rFonts w:ascii="Verdana" w:hAnsi="Verdana" w:cs="Tahoma"/>
          <w:sz w:val="19"/>
          <w:szCs w:val="19"/>
        </w:rPr>
        <w:t>Π</w:t>
      </w:r>
      <w:r w:rsidR="00483117" w:rsidRPr="006D43AB">
        <w:rPr>
          <w:rFonts w:ascii="Verdana" w:hAnsi="Verdana" w:cs="Tahoma"/>
          <w:sz w:val="19"/>
          <w:szCs w:val="19"/>
        </w:rPr>
        <w:t>αράρτημα Ι.</w:t>
      </w:r>
      <w:r w:rsidRPr="006D43AB">
        <w:rPr>
          <w:rFonts w:ascii="Verdana" w:hAnsi="Verdana" w:cs="Tahoma"/>
          <w:sz w:val="19"/>
          <w:szCs w:val="19"/>
        </w:rPr>
        <w:t>7:</w:t>
      </w:r>
      <w:r w:rsidR="003125A2" w:rsidRPr="006D43AB">
        <w:rPr>
          <w:rFonts w:ascii="Verdana" w:hAnsi="Verdana"/>
          <w:sz w:val="19"/>
          <w:szCs w:val="19"/>
        </w:rPr>
        <w:t xml:space="preserve"> </w:t>
      </w:r>
      <w:r w:rsidR="003125A2" w:rsidRPr="006D43AB">
        <w:rPr>
          <w:rFonts w:ascii="Verdana" w:hAnsi="Verdana" w:cs="Tahoma"/>
          <w:sz w:val="19"/>
          <w:szCs w:val="19"/>
        </w:rPr>
        <w:t xml:space="preserve">Υπόδειγμα Δήλωσης de </w:t>
      </w:r>
      <w:proofErr w:type="spellStart"/>
      <w:r w:rsidR="003125A2" w:rsidRPr="006D43AB">
        <w:rPr>
          <w:rFonts w:ascii="Verdana" w:hAnsi="Verdana" w:cs="Tahoma"/>
          <w:sz w:val="19"/>
          <w:szCs w:val="19"/>
        </w:rPr>
        <w:t>minimis</w:t>
      </w:r>
      <w:proofErr w:type="spellEnd"/>
      <w:r w:rsidR="00093B6E" w:rsidRPr="006D43AB">
        <w:rPr>
          <w:rFonts w:ascii="Verdana" w:hAnsi="Verdana" w:cs="Tahoma"/>
          <w:sz w:val="19"/>
          <w:szCs w:val="19"/>
        </w:rPr>
        <w:t xml:space="preserve">. </w:t>
      </w:r>
    </w:p>
    <w:p w14:paraId="7BEC9012" w14:textId="77777777" w:rsidR="00EB4AA6" w:rsidRPr="006D43AB" w:rsidRDefault="00EB4AA6" w:rsidP="00EE0DED">
      <w:pPr>
        <w:spacing w:before="120" w:after="120" w:line="240" w:lineRule="auto"/>
        <w:jc w:val="both"/>
        <w:rPr>
          <w:rFonts w:ascii="Verdana" w:eastAsia="Times New Roman" w:hAnsi="Verdana" w:cs="Arial"/>
          <w:bCs/>
          <w:sz w:val="19"/>
          <w:szCs w:val="19"/>
        </w:rPr>
      </w:pPr>
      <w:r w:rsidRPr="006D43AB">
        <w:rPr>
          <w:rFonts w:ascii="Verdana" w:eastAsia="Times New Roman" w:hAnsi="Verdana" w:cs="Arial"/>
          <w:bCs/>
          <w:sz w:val="19"/>
          <w:szCs w:val="19"/>
        </w:rPr>
        <w:t xml:space="preserve">Σημειώνεται ότι για όλες τις Υποδράσεις η ολοκλήρωση του φυσικού και οικονομικού αντικειμένου της πράξης γίνεται </w:t>
      </w:r>
      <w:r w:rsidRPr="006D43AB">
        <w:rPr>
          <w:rFonts w:ascii="Verdana" w:eastAsia="Times New Roman" w:hAnsi="Verdana" w:cs="Arial"/>
          <w:b/>
          <w:bCs/>
          <w:sz w:val="19"/>
          <w:szCs w:val="19"/>
        </w:rPr>
        <w:t>το μέγιστο σε τρία (3) έτη</w:t>
      </w:r>
      <w:r w:rsidRPr="006D43AB">
        <w:rPr>
          <w:rFonts w:ascii="Verdana" w:eastAsia="Times New Roman" w:hAnsi="Verdana" w:cs="Arial"/>
          <w:bCs/>
          <w:sz w:val="19"/>
          <w:szCs w:val="19"/>
        </w:rPr>
        <w:t xml:space="preserve"> από τη στιγμή της ένταξής της, και σε κάθε περίπτωση μέχρι τις 30/06/2023.</w:t>
      </w:r>
    </w:p>
    <w:p w14:paraId="2357D755" w14:textId="77777777" w:rsidR="00EB4AA6" w:rsidRPr="006D43AB" w:rsidRDefault="00EB4AA6" w:rsidP="00EE0DED">
      <w:pPr>
        <w:spacing w:before="120" w:after="120" w:line="240" w:lineRule="auto"/>
        <w:jc w:val="both"/>
        <w:rPr>
          <w:rFonts w:ascii="Verdana" w:hAnsi="Verdana" w:cs="Tahoma"/>
          <w:sz w:val="19"/>
          <w:szCs w:val="19"/>
        </w:rPr>
      </w:pPr>
    </w:p>
    <w:p w14:paraId="6FC9BA45" w14:textId="465D4E5E" w:rsidR="000A3E35" w:rsidRPr="006D43AB" w:rsidRDefault="000477AF" w:rsidP="00EE0DED">
      <w:pPr>
        <w:shd w:val="clear" w:color="auto" w:fill="B8CCE4" w:themeFill="accent1" w:themeFillTint="66"/>
        <w:spacing w:before="120" w:after="120" w:line="240" w:lineRule="auto"/>
        <w:jc w:val="both"/>
        <w:rPr>
          <w:rFonts w:ascii="Verdana" w:hAnsi="Verdana" w:cs="Tahoma"/>
          <w:b/>
          <w:sz w:val="19"/>
          <w:szCs w:val="19"/>
          <w:u w:val="single"/>
        </w:rPr>
      </w:pPr>
      <w:r w:rsidRPr="006D43AB">
        <w:rPr>
          <w:rFonts w:ascii="Verdana" w:hAnsi="Verdana" w:cs="Tahoma"/>
          <w:b/>
          <w:sz w:val="19"/>
          <w:szCs w:val="19"/>
          <w:u w:val="single"/>
        </w:rPr>
        <w:t xml:space="preserve">Κριτήριο </w:t>
      </w:r>
      <w:r w:rsidR="00351A88">
        <w:rPr>
          <w:rFonts w:ascii="Verdana" w:hAnsi="Verdana" w:cs="Tahoma"/>
          <w:b/>
          <w:sz w:val="19"/>
          <w:szCs w:val="19"/>
          <w:u w:val="single"/>
        </w:rPr>
        <w:t>7</w:t>
      </w:r>
      <w:r w:rsidR="000A3E35" w:rsidRPr="006D43AB">
        <w:rPr>
          <w:rFonts w:ascii="Verdana" w:hAnsi="Verdana" w:cs="Tahoma"/>
          <w:b/>
          <w:sz w:val="19"/>
          <w:szCs w:val="19"/>
          <w:u w:val="single"/>
        </w:rPr>
        <w:t>:</w:t>
      </w:r>
      <w:r w:rsidR="00C31FC9" w:rsidRPr="006D43AB">
        <w:rPr>
          <w:rFonts w:ascii="Verdana" w:eastAsia="Times New Roman" w:hAnsi="Verdana" w:cs="Arial"/>
          <w:sz w:val="19"/>
          <w:szCs w:val="19"/>
        </w:rPr>
        <w:t xml:space="preserve"> </w:t>
      </w:r>
      <w:r w:rsidR="00C31FC9" w:rsidRPr="006D43AB">
        <w:rPr>
          <w:rFonts w:ascii="Verdana" w:hAnsi="Verdana" w:cs="Tahoma"/>
          <w:b/>
          <w:sz w:val="19"/>
          <w:szCs w:val="19"/>
        </w:rPr>
        <w:t>Η πρόταση αφορά στην περιοχή εφαρμογής ή υλοποιείται εντός της περιοχής εφ</w:t>
      </w:r>
      <w:r w:rsidR="006740C9" w:rsidRPr="006D43AB">
        <w:rPr>
          <w:rFonts w:ascii="Verdana" w:hAnsi="Verdana" w:cs="Tahoma"/>
          <w:b/>
          <w:sz w:val="19"/>
          <w:szCs w:val="19"/>
        </w:rPr>
        <w:t xml:space="preserve">αρμογής της </w:t>
      </w:r>
      <w:proofErr w:type="spellStart"/>
      <w:r w:rsidR="006740C9" w:rsidRPr="006D43AB">
        <w:rPr>
          <w:rFonts w:ascii="Verdana" w:hAnsi="Verdana" w:cs="Tahoma"/>
          <w:b/>
          <w:sz w:val="19"/>
          <w:szCs w:val="19"/>
        </w:rPr>
        <w:t>προκηρυσσόμενης</w:t>
      </w:r>
      <w:proofErr w:type="spellEnd"/>
      <w:r w:rsidR="006740C9" w:rsidRPr="006D43AB">
        <w:rPr>
          <w:rFonts w:ascii="Verdana" w:hAnsi="Verdana" w:cs="Tahoma"/>
          <w:b/>
          <w:sz w:val="19"/>
          <w:szCs w:val="19"/>
        </w:rPr>
        <w:t xml:space="preserve"> υπο</w:t>
      </w:r>
      <w:r w:rsidR="00C31FC9" w:rsidRPr="006D43AB">
        <w:rPr>
          <w:rFonts w:ascii="Verdana" w:hAnsi="Verdana" w:cs="Tahoma"/>
          <w:b/>
          <w:sz w:val="19"/>
          <w:szCs w:val="19"/>
        </w:rPr>
        <w:t>δράσης του τοπικού προγράμματος</w:t>
      </w:r>
    </w:p>
    <w:p w14:paraId="28FBDF01" w14:textId="1F90C9F2" w:rsidR="000A3E35" w:rsidRDefault="000A3E35" w:rsidP="00EE0DED">
      <w:pPr>
        <w:spacing w:before="120" w:after="120" w:line="240" w:lineRule="auto"/>
        <w:jc w:val="both"/>
        <w:rPr>
          <w:rFonts w:ascii="Verdana" w:hAnsi="Verdana" w:cs="Tahoma"/>
          <w:sz w:val="19"/>
          <w:szCs w:val="19"/>
        </w:rPr>
      </w:pPr>
      <w:r w:rsidRPr="006D43AB">
        <w:rPr>
          <w:rFonts w:ascii="Verdana" w:hAnsi="Verdana" w:cs="Tahoma"/>
          <w:sz w:val="19"/>
          <w:szCs w:val="19"/>
        </w:rPr>
        <w:t xml:space="preserve">Εξετάζεται η </w:t>
      </w:r>
      <w:r w:rsidR="006B62FE" w:rsidRPr="006D43AB">
        <w:rPr>
          <w:rFonts w:ascii="Verdana" w:hAnsi="Verdana" w:cs="Tahoma"/>
          <w:sz w:val="19"/>
          <w:szCs w:val="19"/>
        </w:rPr>
        <w:t>ορθή</w:t>
      </w:r>
      <w:r w:rsidRPr="006D43AB">
        <w:rPr>
          <w:rFonts w:ascii="Verdana" w:hAnsi="Verdana" w:cs="Tahoma"/>
          <w:sz w:val="19"/>
          <w:szCs w:val="19"/>
        </w:rPr>
        <w:t xml:space="preserve"> και πλήρης συμπλήρωση των σχετικών πεδίων της Αίτησης στήριξης, το τοπογραφικό διάγραμμα (αν απαιτείται), και τα αποδεικτικά κατοχής – χρήσης</w:t>
      </w:r>
      <w:r w:rsidR="00EE0DED">
        <w:rPr>
          <w:rFonts w:ascii="Verdana" w:hAnsi="Verdana" w:cs="Tahoma"/>
          <w:sz w:val="19"/>
          <w:szCs w:val="19"/>
        </w:rPr>
        <w:t xml:space="preserve">. </w:t>
      </w:r>
    </w:p>
    <w:p w14:paraId="10A0022A" w14:textId="77777777" w:rsidR="00EE0DED" w:rsidRPr="006D43AB" w:rsidRDefault="00EE0DED" w:rsidP="00EE0DED">
      <w:pPr>
        <w:spacing w:before="120" w:after="120" w:line="240" w:lineRule="auto"/>
        <w:jc w:val="both"/>
        <w:rPr>
          <w:rFonts w:ascii="Verdana" w:hAnsi="Verdana" w:cs="Tahoma"/>
          <w:sz w:val="19"/>
          <w:szCs w:val="19"/>
        </w:rPr>
      </w:pPr>
    </w:p>
    <w:p w14:paraId="61A6FF9B" w14:textId="049439C7" w:rsidR="009247DA" w:rsidRPr="006D43AB" w:rsidRDefault="000477AF" w:rsidP="00EE0DED">
      <w:pPr>
        <w:shd w:val="clear" w:color="auto" w:fill="B8CCE4" w:themeFill="accent1" w:themeFillTint="66"/>
        <w:spacing w:before="120" w:after="120" w:line="240" w:lineRule="auto"/>
        <w:jc w:val="both"/>
        <w:rPr>
          <w:rFonts w:ascii="Verdana" w:hAnsi="Verdana" w:cs="Tahoma"/>
          <w:b/>
          <w:sz w:val="19"/>
          <w:szCs w:val="19"/>
        </w:rPr>
      </w:pPr>
      <w:r w:rsidRPr="006D43AB">
        <w:rPr>
          <w:rFonts w:ascii="Verdana" w:hAnsi="Verdana" w:cs="Tahoma"/>
          <w:b/>
          <w:sz w:val="19"/>
          <w:szCs w:val="19"/>
          <w:u w:val="single"/>
        </w:rPr>
        <w:t xml:space="preserve">Κριτήριο </w:t>
      </w:r>
      <w:r w:rsidR="00351A88">
        <w:rPr>
          <w:rFonts w:ascii="Verdana" w:hAnsi="Verdana" w:cs="Tahoma"/>
          <w:b/>
          <w:sz w:val="19"/>
          <w:szCs w:val="19"/>
          <w:u w:val="single"/>
        </w:rPr>
        <w:t>8</w:t>
      </w:r>
      <w:r w:rsidR="000A3E35" w:rsidRPr="006D43AB">
        <w:rPr>
          <w:rFonts w:ascii="Verdana" w:hAnsi="Verdana" w:cs="Tahoma"/>
          <w:b/>
          <w:sz w:val="19"/>
          <w:szCs w:val="19"/>
          <w:u w:val="single"/>
        </w:rPr>
        <w:t>:</w:t>
      </w:r>
      <w:r w:rsidR="00733D43" w:rsidRPr="006D43AB">
        <w:rPr>
          <w:rFonts w:ascii="Verdana" w:hAnsi="Verdana" w:cs="Tahoma"/>
          <w:b/>
          <w:sz w:val="19"/>
          <w:szCs w:val="19"/>
          <w:u w:val="single"/>
        </w:rPr>
        <w:t xml:space="preserve"> </w:t>
      </w:r>
      <w:r w:rsidR="00733D43" w:rsidRPr="006D43AB">
        <w:rPr>
          <w:rFonts w:ascii="Verdana" w:hAnsi="Verdana" w:cs="Tahoma"/>
          <w:b/>
          <w:sz w:val="19"/>
          <w:szCs w:val="19"/>
        </w:rPr>
        <w:t xml:space="preserve">Για </w:t>
      </w:r>
      <w:r w:rsidR="009247DA" w:rsidRPr="006D43AB">
        <w:rPr>
          <w:rFonts w:ascii="Verdana" w:hAnsi="Verdana" w:cs="Tahoma"/>
          <w:b/>
          <w:sz w:val="19"/>
          <w:szCs w:val="19"/>
        </w:rPr>
        <w:t>πρόταση εκσυγχρονισμού (φυσικό αντικείμενο):</w:t>
      </w:r>
    </w:p>
    <w:p w14:paraId="5EA8B9C5" w14:textId="77777777" w:rsidR="009247DA" w:rsidRPr="006D43AB" w:rsidRDefault="009247DA" w:rsidP="00EE0DED">
      <w:pPr>
        <w:shd w:val="clear" w:color="auto" w:fill="B8CCE4" w:themeFill="accent1" w:themeFillTint="66"/>
        <w:spacing w:before="120" w:after="120" w:line="240" w:lineRule="auto"/>
        <w:jc w:val="both"/>
        <w:rPr>
          <w:rFonts w:ascii="Verdana" w:hAnsi="Verdana" w:cs="Tahoma"/>
          <w:b/>
          <w:sz w:val="19"/>
          <w:szCs w:val="19"/>
        </w:rPr>
      </w:pPr>
      <w:r w:rsidRPr="006D43AB">
        <w:rPr>
          <w:rFonts w:ascii="Verdana" w:hAnsi="Verdana" w:cs="Tahoma"/>
          <w:b/>
          <w:sz w:val="19"/>
          <w:szCs w:val="19"/>
        </w:rPr>
        <w:t xml:space="preserve">α) δεν έχει υπάρξει προηγούμενη ενίσχυση του ίδιου φυσικού αντικειμένου από αναπτυξιακά προγράμματα, ή </w:t>
      </w:r>
    </w:p>
    <w:p w14:paraId="09EB99F4" w14:textId="77777777" w:rsidR="000A3E35" w:rsidRPr="006D43AB" w:rsidRDefault="009247DA" w:rsidP="00EE0DED">
      <w:pPr>
        <w:shd w:val="clear" w:color="auto" w:fill="B8CCE4" w:themeFill="accent1" w:themeFillTint="66"/>
        <w:spacing w:before="120" w:after="120" w:line="240" w:lineRule="auto"/>
        <w:jc w:val="both"/>
        <w:rPr>
          <w:rFonts w:ascii="Verdana" w:hAnsi="Verdana" w:cs="Tahoma"/>
          <w:b/>
          <w:sz w:val="19"/>
          <w:szCs w:val="19"/>
        </w:rPr>
      </w:pPr>
      <w:r w:rsidRPr="006D43AB">
        <w:rPr>
          <w:rFonts w:ascii="Verdana" w:hAnsi="Verdana" w:cs="Tahoma"/>
          <w:b/>
          <w:sz w:val="19"/>
          <w:szCs w:val="19"/>
        </w:rPr>
        <w:t xml:space="preserve">β) </w:t>
      </w:r>
      <w:r w:rsidR="00733D43" w:rsidRPr="006D43AB">
        <w:rPr>
          <w:rFonts w:ascii="Verdana" w:hAnsi="Verdana" w:cs="Tahoma"/>
          <w:b/>
          <w:sz w:val="19"/>
          <w:szCs w:val="19"/>
        </w:rPr>
        <w:t>στην περίπτωση προηγούμενης ενίσχυσης για το ίδιο φυσικό αντικείμενο έχει παρέλθει κατά τη στιγμή υποβολής της αίτησης πενταετία από την απόφαση αποπληρωμής του.</w:t>
      </w:r>
    </w:p>
    <w:p w14:paraId="2E7DE1E2" w14:textId="657FB00A" w:rsidR="00B73983" w:rsidRDefault="0067038E" w:rsidP="00EE0DED">
      <w:pPr>
        <w:spacing w:before="120" w:after="120" w:line="240" w:lineRule="auto"/>
        <w:jc w:val="both"/>
        <w:rPr>
          <w:rFonts w:ascii="Verdana" w:eastAsia="Times New Roman" w:hAnsi="Verdana" w:cs="Arial"/>
          <w:bCs/>
          <w:sz w:val="19"/>
          <w:szCs w:val="19"/>
        </w:rPr>
      </w:pPr>
      <w:r w:rsidRPr="006D43AB">
        <w:rPr>
          <w:rFonts w:ascii="Verdana" w:eastAsia="Times New Roman" w:hAnsi="Verdana" w:cs="Arial"/>
          <w:bCs/>
          <w:sz w:val="19"/>
          <w:szCs w:val="19"/>
        </w:rPr>
        <w:t>Βεβαιώνεται από τον υποψήφιο με Υπεύθυνη Δήλωση</w:t>
      </w:r>
      <w:r w:rsidR="004518C5" w:rsidRPr="006D43AB">
        <w:rPr>
          <w:rFonts w:ascii="Verdana" w:eastAsia="Times New Roman" w:hAnsi="Verdana" w:cs="Arial"/>
          <w:bCs/>
          <w:sz w:val="19"/>
          <w:szCs w:val="19"/>
        </w:rPr>
        <w:t xml:space="preserve">, </w:t>
      </w:r>
      <w:bookmarkStart w:id="23" w:name="_Hlk518901910"/>
      <w:r w:rsidR="004518C5" w:rsidRPr="006D43AB">
        <w:rPr>
          <w:rFonts w:ascii="Verdana" w:eastAsia="Times New Roman" w:hAnsi="Verdana" w:cs="Arial"/>
          <w:bCs/>
          <w:sz w:val="19"/>
          <w:szCs w:val="19"/>
        </w:rPr>
        <w:t xml:space="preserve">σύμφωνα με το </w:t>
      </w:r>
      <w:r w:rsidR="000B1219" w:rsidRPr="006D43AB">
        <w:rPr>
          <w:rFonts w:ascii="Verdana" w:eastAsia="Times New Roman" w:hAnsi="Verdana" w:cs="Arial"/>
          <w:bCs/>
          <w:sz w:val="19"/>
          <w:szCs w:val="19"/>
        </w:rPr>
        <w:t>Π</w:t>
      </w:r>
      <w:r w:rsidR="00A3611B" w:rsidRPr="006D43AB">
        <w:rPr>
          <w:rFonts w:ascii="Verdana" w:eastAsia="Times New Roman" w:hAnsi="Verdana" w:cs="Arial"/>
          <w:bCs/>
          <w:sz w:val="19"/>
          <w:szCs w:val="19"/>
        </w:rPr>
        <w:t>αράρτημα</w:t>
      </w:r>
      <w:r w:rsidR="004518C5" w:rsidRPr="006D43AB">
        <w:rPr>
          <w:rFonts w:ascii="Verdana" w:eastAsia="Times New Roman" w:hAnsi="Verdana" w:cs="Arial"/>
          <w:bCs/>
          <w:sz w:val="19"/>
          <w:szCs w:val="19"/>
        </w:rPr>
        <w:t xml:space="preserve"> </w:t>
      </w:r>
      <w:r w:rsidR="00A3611B" w:rsidRPr="006D43AB">
        <w:rPr>
          <w:rFonts w:ascii="Verdana" w:eastAsia="Times New Roman" w:hAnsi="Verdana" w:cs="Arial"/>
          <w:bCs/>
          <w:sz w:val="19"/>
          <w:szCs w:val="19"/>
        </w:rPr>
        <w:t>Ι.</w:t>
      </w:r>
      <w:r w:rsidR="004518C5" w:rsidRPr="006D43AB">
        <w:rPr>
          <w:rFonts w:ascii="Verdana" w:eastAsia="Times New Roman" w:hAnsi="Verdana" w:cs="Arial"/>
          <w:bCs/>
          <w:sz w:val="19"/>
          <w:szCs w:val="19"/>
        </w:rPr>
        <w:t>9: Υπεύθυνη Δήλωση Δικαιούχου</w:t>
      </w:r>
      <w:r w:rsidRPr="006D43AB">
        <w:rPr>
          <w:rFonts w:ascii="Verdana" w:eastAsia="Times New Roman" w:hAnsi="Verdana" w:cs="Arial"/>
          <w:bCs/>
          <w:sz w:val="19"/>
          <w:szCs w:val="19"/>
        </w:rPr>
        <w:t>.</w:t>
      </w:r>
      <w:bookmarkEnd w:id="23"/>
      <w:r w:rsidRPr="006D43AB">
        <w:rPr>
          <w:rFonts w:ascii="Verdana" w:eastAsia="Times New Roman" w:hAnsi="Verdana" w:cs="Arial"/>
          <w:bCs/>
          <w:sz w:val="19"/>
          <w:szCs w:val="19"/>
        </w:rPr>
        <w:t xml:space="preserve"> Σε περίπτωση </w:t>
      </w:r>
      <w:r w:rsidRPr="006D43AB">
        <w:rPr>
          <w:rFonts w:ascii="Verdana" w:hAnsi="Verdana" w:cs="Calibri"/>
          <w:sz w:val="19"/>
          <w:szCs w:val="19"/>
        </w:rPr>
        <w:t>που έχει γίνει υποβολή αίτησης / πρότασης για ένταξη σε άλλο πρόγραμμα, ο υποψήφιος το δηλώνει σχετικά</w:t>
      </w:r>
      <w:r w:rsidR="00991F0B" w:rsidRPr="006D43AB">
        <w:rPr>
          <w:rFonts w:ascii="Verdana" w:hAnsi="Verdana" w:cs="Calibri"/>
          <w:sz w:val="19"/>
          <w:szCs w:val="19"/>
        </w:rPr>
        <w:t>.</w:t>
      </w:r>
      <w:r w:rsidRPr="006D43AB">
        <w:rPr>
          <w:rFonts w:ascii="Verdana" w:hAnsi="Verdana" w:cs="Calibri"/>
          <w:sz w:val="19"/>
          <w:szCs w:val="19"/>
        </w:rPr>
        <w:t xml:space="preserve"> </w:t>
      </w:r>
      <w:r w:rsidR="00B73983" w:rsidRPr="006D43AB">
        <w:rPr>
          <w:rFonts w:ascii="Verdana" w:eastAsia="Times New Roman" w:hAnsi="Verdana" w:cs="Arial"/>
          <w:bCs/>
          <w:sz w:val="19"/>
          <w:szCs w:val="19"/>
        </w:rPr>
        <w:t>Εξετάζεται η σωστή και πλήρης συμπλήρωση της σχετικής Υπεύθυνης Δήλωσης</w:t>
      </w:r>
      <w:r w:rsidR="00C332BA" w:rsidRPr="006D43AB">
        <w:rPr>
          <w:rFonts w:ascii="Verdana" w:eastAsia="Times New Roman" w:hAnsi="Verdana" w:cs="Arial"/>
          <w:bCs/>
          <w:sz w:val="19"/>
          <w:szCs w:val="19"/>
        </w:rPr>
        <w:t xml:space="preserve"> και των πεδίων της αίτησης στήριξης</w:t>
      </w:r>
      <w:r w:rsidR="00B73983" w:rsidRPr="006D43AB">
        <w:rPr>
          <w:rFonts w:ascii="Verdana" w:eastAsia="Times New Roman" w:hAnsi="Verdana" w:cs="Arial"/>
          <w:bCs/>
          <w:sz w:val="19"/>
          <w:szCs w:val="19"/>
        </w:rPr>
        <w:t>.</w:t>
      </w:r>
    </w:p>
    <w:p w14:paraId="6E9164F8" w14:textId="77777777" w:rsidR="00EE0DED" w:rsidRPr="006D43AB" w:rsidRDefault="00EE0DED" w:rsidP="00EE0DED">
      <w:pPr>
        <w:spacing w:before="120" w:after="120" w:line="240" w:lineRule="auto"/>
        <w:jc w:val="both"/>
        <w:rPr>
          <w:rFonts w:ascii="Verdana" w:eastAsia="Times New Roman" w:hAnsi="Verdana" w:cs="Arial"/>
          <w:bCs/>
          <w:sz w:val="19"/>
          <w:szCs w:val="19"/>
        </w:rPr>
      </w:pPr>
    </w:p>
    <w:p w14:paraId="2E4F7671" w14:textId="457941A9" w:rsidR="005A3EAE" w:rsidRPr="006D43AB" w:rsidRDefault="000477AF" w:rsidP="00EE0DED">
      <w:pPr>
        <w:shd w:val="clear" w:color="auto" w:fill="B8CCE4" w:themeFill="accent1" w:themeFillTint="66"/>
        <w:spacing w:before="120" w:after="120" w:line="240" w:lineRule="auto"/>
        <w:jc w:val="both"/>
        <w:rPr>
          <w:rFonts w:ascii="Verdana" w:hAnsi="Verdana" w:cs="Tahoma"/>
          <w:b/>
          <w:sz w:val="19"/>
          <w:szCs w:val="19"/>
        </w:rPr>
      </w:pPr>
      <w:r w:rsidRPr="006D43AB">
        <w:rPr>
          <w:rFonts w:ascii="Verdana" w:hAnsi="Verdana" w:cs="Tahoma"/>
          <w:b/>
          <w:sz w:val="19"/>
          <w:szCs w:val="19"/>
          <w:u w:val="single"/>
        </w:rPr>
        <w:lastRenderedPageBreak/>
        <w:t xml:space="preserve">Κριτήριο </w:t>
      </w:r>
      <w:r w:rsidR="00351A88">
        <w:rPr>
          <w:rFonts w:ascii="Verdana" w:hAnsi="Verdana" w:cs="Tahoma"/>
          <w:b/>
          <w:sz w:val="19"/>
          <w:szCs w:val="19"/>
          <w:u w:val="single"/>
        </w:rPr>
        <w:t>9</w:t>
      </w:r>
      <w:r w:rsidR="005A3EAE" w:rsidRPr="006D43AB">
        <w:rPr>
          <w:rFonts w:ascii="Verdana" w:hAnsi="Verdana" w:cs="Tahoma"/>
          <w:b/>
          <w:sz w:val="19"/>
          <w:szCs w:val="19"/>
          <w:u w:val="single"/>
        </w:rPr>
        <w:t>:</w:t>
      </w:r>
      <w:r w:rsidR="001801A8" w:rsidRPr="006D43AB">
        <w:rPr>
          <w:rFonts w:ascii="Verdana" w:hAnsi="Verdana" w:cs="Tahoma"/>
          <w:b/>
          <w:sz w:val="19"/>
          <w:szCs w:val="19"/>
        </w:rPr>
        <w:t xml:space="preserve"> Η πρόταση δεν έχει ενταχθεί / οριστικά υπαχθεί σε άλλο πρόγραμμα / καθεστώς της 5ης προγραμματικής περιόδου για το ίδιο φυσικό αντικείμενο.</w:t>
      </w:r>
    </w:p>
    <w:p w14:paraId="2E5E5FD4" w14:textId="28159067" w:rsidR="00EE0DED" w:rsidRDefault="001801A8" w:rsidP="00EE0DED">
      <w:pPr>
        <w:spacing w:before="120" w:after="120" w:line="240" w:lineRule="auto"/>
        <w:jc w:val="both"/>
        <w:rPr>
          <w:rFonts w:ascii="Verdana" w:eastAsia="Times New Roman" w:hAnsi="Verdana" w:cs="Arial"/>
          <w:bCs/>
          <w:sz w:val="19"/>
          <w:szCs w:val="19"/>
        </w:rPr>
      </w:pPr>
      <w:r w:rsidRPr="006D43AB">
        <w:rPr>
          <w:rFonts w:ascii="Verdana" w:eastAsia="Times New Roman" w:hAnsi="Verdana" w:cs="Arial"/>
          <w:bCs/>
          <w:sz w:val="19"/>
          <w:szCs w:val="19"/>
        </w:rPr>
        <w:t xml:space="preserve">Βεβαιώνεται από τον υποψήφιο σε Υπεύθυνη Δήλωση σύμφωνα με το </w:t>
      </w:r>
      <w:r w:rsidR="000B1219" w:rsidRPr="006D43AB">
        <w:rPr>
          <w:rFonts w:ascii="Verdana" w:eastAsia="Times New Roman" w:hAnsi="Verdana" w:cs="Arial"/>
          <w:bCs/>
          <w:sz w:val="19"/>
          <w:szCs w:val="19"/>
        </w:rPr>
        <w:t>Π</w:t>
      </w:r>
      <w:r w:rsidR="00A3611B" w:rsidRPr="006D43AB">
        <w:rPr>
          <w:rFonts w:ascii="Verdana" w:eastAsia="Times New Roman" w:hAnsi="Verdana" w:cs="Arial"/>
          <w:bCs/>
          <w:sz w:val="19"/>
          <w:szCs w:val="19"/>
        </w:rPr>
        <w:t>αράρτημα</w:t>
      </w:r>
      <w:r w:rsidRPr="006D43AB">
        <w:rPr>
          <w:rFonts w:ascii="Verdana" w:hAnsi="Verdana"/>
          <w:sz w:val="19"/>
          <w:szCs w:val="19"/>
        </w:rPr>
        <w:t xml:space="preserve"> </w:t>
      </w:r>
      <w:r w:rsidR="00A3611B" w:rsidRPr="006D43AB">
        <w:rPr>
          <w:rFonts w:ascii="Verdana" w:eastAsia="Times New Roman" w:hAnsi="Verdana" w:cs="Arial"/>
          <w:bCs/>
          <w:sz w:val="19"/>
          <w:szCs w:val="19"/>
        </w:rPr>
        <w:t>Ι.</w:t>
      </w:r>
      <w:r w:rsidRPr="006D43AB">
        <w:rPr>
          <w:rFonts w:ascii="Verdana" w:eastAsia="Times New Roman" w:hAnsi="Verdana" w:cs="Arial"/>
          <w:bCs/>
          <w:sz w:val="19"/>
          <w:szCs w:val="19"/>
        </w:rPr>
        <w:t>9</w:t>
      </w:r>
      <w:r w:rsidR="00F36891" w:rsidRPr="006D43AB">
        <w:rPr>
          <w:rFonts w:ascii="Verdana" w:eastAsia="Times New Roman" w:hAnsi="Verdana" w:cs="Arial"/>
          <w:bCs/>
          <w:sz w:val="19"/>
          <w:szCs w:val="19"/>
        </w:rPr>
        <w:t>:</w:t>
      </w:r>
      <w:r w:rsidRPr="006D43AB">
        <w:rPr>
          <w:rFonts w:ascii="Verdana" w:eastAsia="Times New Roman" w:hAnsi="Verdana" w:cs="Arial"/>
          <w:bCs/>
          <w:sz w:val="19"/>
          <w:szCs w:val="19"/>
        </w:rPr>
        <w:t xml:space="preserve"> Υπεύθυνη Δήλωση Δικαιούχου</w:t>
      </w:r>
      <w:r w:rsidR="00955120" w:rsidRPr="006D43AB">
        <w:rPr>
          <w:rFonts w:ascii="Verdana" w:eastAsia="Times New Roman" w:hAnsi="Verdana" w:cs="Arial"/>
          <w:bCs/>
          <w:sz w:val="19"/>
          <w:szCs w:val="19"/>
        </w:rPr>
        <w:t xml:space="preserve">. </w:t>
      </w:r>
      <w:r w:rsidRPr="006D43AB">
        <w:rPr>
          <w:rFonts w:ascii="Verdana" w:eastAsia="Times New Roman" w:hAnsi="Verdana" w:cs="Arial"/>
          <w:bCs/>
          <w:sz w:val="19"/>
          <w:szCs w:val="19"/>
        </w:rPr>
        <w:t xml:space="preserve">Σε περίπτωση που έχει γίνει υποβολή αίτησης / πρότασης για ένταξη σε άλλο πρόγραμμα, ο υποψήφιος το δηλώνει σχετικά </w:t>
      </w:r>
      <w:r w:rsidR="00955120" w:rsidRPr="006D43AB">
        <w:rPr>
          <w:rFonts w:ascii="Verdana" w:eastAsia="Times New Roman" w:hAnsi="Verdana" w:cs="Arial"/>
          <w:bCs/>
          <w:sz w:val="19"/>
          <w:szCs w:val="19"/>
        </w:rPr>
        <w:t>στην ίδια.</w:t>
      </w:r>
      <w:r w:rsidRPr="006D43AB">
        <w:rPr>
          <w:rFonts w:ascii="Verdana" w:eastAsia="Times New Roman" w:hAnsi="Verdana" w:cs="Arial"/>
          <w:bCs/>
          <w:sz w:val="19"/>
          <w:szCs w:val="19"/>
        </w:rPr>
        <w:t xml:space="preserve"> </w:t>
      </w:r>
    </w:p>
    <w:p w14:paraId="5E51991B" w14:textId="77777777" w:rsidR="00305608" w:rsidRPr="006D43AB" w:rsidRDefault="00305608" w:rsidP="00EE0DED">
      <w:pPr>
        <w:spacing w:before="120" w:after="120" w:line="240" w:lineRule="auto"/>
        <w:jc w:val="both"/>
        <w:rPr>
          <w:rFonts w:ascii="Verdana" w:eastAsia="Times New Roman" w:hAnsi="Verdana" w:cs="Arial"/>
          <w:bCs/>
          <w:sz w:val="19"/>
          <w:szCs w:val="19"/>
        </w:rPr>
      </w:pPr>
    </w:p>
    <w:p w14:paraId="6B976E3F" w14:textId="43411C1A" w:rsidR="006E43D1" w:rsidRPr="006D43AB" w:rsidRDefault="006E43D1" w:rsidP="00EE0DED">
      <w:pPr>
        <w:shd w:val="clear" w:color="auto" w:fill="B8CCE4" w:themeFill="accent1" w:themeFillTint="66"/>
        <w:spacing w:before="120" w:after="120" w:line="240" w:lineRule="auto"/>
        <w:jc w:val="both"/>
        <w:rPr>
          <w:rFonts w:ascii="Verdana" w:hAnsi="Verdana" w:cs="Tahoma"/>
          <w:b/>
          <w:sz w:val="19"/>
          <w:szCs w:val="19"/>
        </w:rPr>
      </w:pPr>
      <w:r w:rsidRPr="006D43AB">
        <w:rPr>
          <w:rFonts w:ascii="Verdana" w:hAnsi="Verdana" w:cs="Tahoma"/>
          <w:b/>
          <w:sz w:val="19"/>
          <w:szCs w:val="19"/>
          <w:u w:val="single"/>
        </w:rPr>
        <w:t xml:space="preserve">Κριτήριο </w:t>
      </w:r>
      <w:r w:rsidR="00351A88">
        <w:rPr>
          <w:rFonts w:ascii="Verdana" w:hAnsi="Verdana" w:cs="Tahoma"/>
          <w:b/>
          <w:sz w:val="19"/>
          <w:szCs w:val="19"/>
          <w:u w:val="single"/>
        </w:rPr>
        <w:t>10</w:t>
      </w:r>
      <w:r w:rsidRPr="006D43AB">
        <w:rPr>
          <w:rFonts w:ascii="Verdana" w:hAnsi="Verdana" w:cs="Tahoma"/>
          <w:b/>
          <w:sz w:val="19"/>
          <w:szCs w:val="19"/>
          <w:u w:val="single"/>
        </w:rPr>
        <w:t>:</w:t>
      </w:r>
      <w:r w:rsidR="00A40B64" w:rsidRPr="006D43AB">
        <w:rPr>
          <w:rFonts w:ascii="Verdana" w:hAnsi="Verdana" w:cs="Tahoma"/>
          <w:b/>
          <w:sz w:val="19"/>
          <w:szCs w:val="19"/>
        </w:rPr>
        <w:t xml:space="preserve"> Για τις υποδράσεις της δράσης 19.2.7. "ΣΥΝΕΡΓΑΣΙΑ ΜΕΤΑΞΥ ΔΙΑΦΟΡΕΤΙΚΩΝ ΠΑΡΑΓΟΝΤΩΝ"</w:t>
      </w:r>
      <w:r w:rsidR="00783053" w:rsidRPr="006D43AB">
        <w:rPr>
          <w:rFonts w:ascii="Verdana" w:hAnsi="Verdana" w:cs="Tahoma"/>
          <w:b/>
          <w:sz w:val="19"/>
          <w:szCs w:val="19"/>
        </w:rPr>
        <w:t xml:space="preserve"> </w:t>
      </w:r>
      <w:r w:rsidR="00A40B64" w:rsidRPr="006D43AB">
        <w:rPr>
          <w:rFonts w:ascii="Verdana" w:hAnsi="Verdana" w:cs="Tahoma"/>
          <w:b/>
          <w:sz w:val="19"/>
          <w:szCs w:val="19"/>
        </w:rPr>
        <w:t>απαραίτητη προϋπόθεση αποτελεί η εξασφάλιση τουλάχιστον δύο ενδιαφερομένων φορέων</w:t>
      </w:r>
    </w:p>
    <w:p w14:paraId="2B6D46DF" w14:textId="758F0D3F" w:rsidR="006E43D1" w:rsidRDefault="006E43D1" w:rsidP="00EE0DED">
      <w:pPr>
        <w:spacing w:before="120" w:after="120" w:line="240" w:lineRule="auto"/>
        <w:jc w:val="both"/>
        <w:rPr>
          <w:rFonts w:ascii="Verdana" w:eastAsia="Times New Roman" w:hAnsi="Verdana" w:cs="Arial"/>
          <w:bCs/>
          <w:sz w:val="19"/>
          <w:szCs w:val="19"/>
        </w:rPr>
      </w:pPr>
      <w:r w:rsidRPr="006D43AB">
        <w:rPr>
          <w:rFonts w:ascii="Verdana" w:eastAsia="Times New Roman" w:hAnsi="Verdana" w:cs="Arial"/>
          <w:bCs/>
          <w:sz w:val="19"/>
          <w:szCs w:val="19"/>
        </w:rPr>
        <w:t xml:space="preserve">Εξετάζεται εάν προσκομίζονται στοιχεία (Καταστατικό ή σχέδιο καταστατικού, ιδιωτικό συμφωνητικό για την συνεργασία) που τεκμηριώνουν τον αριθμό των συνεργαζόμενων μερών που υποβάλλουν Αίτηση στήριξης στα πλαίσια των </w:t>
      </w:r>
      <w:proofErr w:type="spellStart"/>
      <w:r w:rsidRPr="006D43AB">
        <w:rPr>
          <w:rFonts w:ascii="Verdana" w:eastAsia="Times New Roman" w:hAnsi="Verdana" w:cs="Arial"/>
          <w:bCs/>
          <w:sz w:val="19"/>
          <w:szCs w:val="19"/>
        </w:rPr>
        <w:t>υποδράσεων</w:t>
      </w:r>
      <w:proofErr w:type="spellEnd"/>
      <w:r w:rsidRPr="006D43AB">
        <w:rPr>
          <w:rFonts w:ascii="Verdana" w:eastAsia="Times New Roman" w:hAnsi="Verdana" w:cs="Arial"/>
          <w:bCs/>
          <w:sz w:val="19"/>
          <w:szCs w:val="19"/>
        </w:rPr>
        <w:t xml:space="preserve"> της Δράσης 19.2.7.</w:t>
      </w:r>
    </w:p>
    <w:p w14:paraId="0BFC23CC" w14:textId="77777777" w:rsidR="00EE0DED" w:rsidRPr="006D43AB" w:rsidRDefault="00EE0DED" w:rsidP="00EE0DED">
      <w:pPr>
        <w:spacing w:before="120" w:after="120" w:line="240" w:lineRule="auto"/>
        <w:jc w:val="both"/>
        <w:rPr>
          <w:rFonts w:ascii="Verdana" w:eastAsia="Times New Roman" w:hAnsi="Verdana" w:cs="Arial"/>
          <w:bCs/>
          <w:sz w:val="19"/>
          <w:szCs w:val="19"/>
        </w:rPr>
      </w:pPr>
    </w:p>
    <w:p w14:paraId="1A44A6B7" w14:textId="33DFF27B" w:rsidR="006E43D1" w:rsidRPr="006D43AB" w:rsidRDefault="006E43D1" w:rsidP="00EE0DED">
      <w:pPr>
        <w:shd w:val="clear" w:color="auto" w:fill="B8CCE4" w:themeFill="accent1" w:themeFillTint="66"/>
        <w:spacing w:before="120" w:after="120" w:line="240" w:lineRule="auto"/>
        <w:jc w:val="both"/>
        <w:rPr>
          <w:rFonts w:ascii="Verdana" w:hAnsi="Verdana" w:cs="Tahoma"/>
          <w:b/>
          <w:sz w:val="19"/>
          <w:szCs w:val="19"/>
        </w:rPr>
      </w:pPr>
      <w:r w:rsidRPr="006D43AB">
        <w:rPr>
          <w:rFonts w:ascii="Verdana" w:hAnsi="Verdana" w:cs="Tahoma"/>
          <w:b/>
          <w:sz w:val="19"/>
          <w:szCs w:val="19"/>
          <w:u w:val="single"/>
        </w:rPr>
        <w:t>Κριτήριο 1</w:t>
      </w:r>
      <w:r w:rsidR="00351A88">
        <w:rPr>
          <w:rFonts w:ascii="Verdana" w:hAnsi="Verdana" w:cs="Tahoma"/>
          <w:b/>
          <w:sz w:val="19"/>
          <w:szCs w:val="19"/>
          <w:u w:val="single"/>
        </w:rPr>
        <w:t>1</w:t>
      </w:r>
      <w:r w:rsidRPr="006D43AB">
        <w:rPr>
          <w:rFonts w:ascii="Verdana" w:hAnsi="Verdana" w:cs="Tahoma"/>
          <w:b/>
          <w:sz w:val="19"/>
          <w:szCs w:val="19"/>
          <w:u w:val="single"/>
        </w:rPr>
        <w:t>:</w:t>
      </w:r>
      <w:r w:rsidR="00783053" w:rsidRPr="006D43AB">
        <w:rPr>
          <w:rFonts w:ascii="Verdana" w:hAnsi="Verdana" w:cs="Tahoma"/>
          <w:b/>
          <w:sz w:val="19"/>
          <w:szCs w:val="19"/>
        </w:rPr>
        <w:t xml:space="preserve"> Η πρόταση (είτε εκσυγχρονισμού είτε ιδρύσεως) αφορά ολοκληρωμένο και λειτουργικό φυσικό αντικείμενο.</w:t>
      </w:r>
    </w:p>
    <w:p w14:paraId="56BC7BD1" w14:textId="62F610F7" w:rsidR="00B53042" w:rsidRDefault="006E43D1" w:rsidP="00EE0DED">
      <w:pPr>
        <w:spacing w:before="120" w:after="120" w:line="240" w:lineRule="auto"/>
        <w:jc w:val="both"/>
        <w:rPr>
          <w:rFonts w:ascii="Verdana" w:hAnsi="Verdana"/>
          <w:sz w:val="19"/>
          <w:szCs w:val="19"/>
        </w:rPr>
      </w:pPr>
      <w:r w:rsidRPr="006D43AB">
        <w:rPr>
          <w:rFonts w:ascii="Verdana" w:hAnsi="Verdana"/>
          <w:sz w:val="19"/>
          <w:szCs w:val="19"/>
        </w:rPr>
        <w:t xml:space="preserve">Εξετάζονται η ορθή συμπλήρωση της Αίτησης Στήριξης, και ειδικότερα ο </w:t>
      </w:r>
      <w:r w:rsidR="004B09A5" w:rsidRPr="006D43AB">
        <w:rPr>
          <w:rFonts w:ascii="Verdana" w:hAnsi="Verdana"/>
          <w:sz w:val="19"/>
          <w:szCs w:val="19"/>
        </w:rPr>
        <w:t xml:space="preserve">συνολικός αναλυτικός </w:t>
      </w:r>
      <w:r w:rsidRPr="006D43AB">
        <w:rPr>
          <w:rFonts w:ascii="Verdana" w:hAnsi="Verdana"/>
          <w:sz w:val="19"/>
          <w:szCs w:val="19"/>
        </w:rPr>
        <w:t xml:space="preserve">προϋπολογισμός της </w:t>
      </w:r>
      <w:r w:rsidR="00EE02EC" w:rsidRPr="006D43AB">
        <w:rPr>
          <w:rFonts w:ascii="Verdana" w:hAnsi="Verdana"/>
          <w:sz w:val="19"/>
          <w:szCs w:val="19"/>
        </w:rPr>
        <w:t xml:space="preserve">πράξης στην </w:t>
      </w:r>
      <w:r w:rsidRPr="006D43AB">
        <w:rPr>
          <w:rFonts w:ascii="Verdana" w:hAnsi="Verdana"/>
          <w:sz w:val="19"/>
          <w:szCs w:val="19"/>
        </w:rPr>
        <w:t>Αίτησης Στήριξης.</w:t>
      </w:r>
    </w:p>
    <w:p w14:paraId="14F5B4FE" w14:textId="77777777" w:rsidR="00EE0DED" w:rsidRPr="006D43AB" w:rsidRDefault="00EE0DED" w:rsidP="00EE0DED">
      <w:pPr>
        <w:spacing w:before="120" w:after="120" w:line="240" w:lineRule="auto"/>
        <w:jc w:val="both"/>
        <w:rPr>
          <w:rFonts w:ascii="Verdana" w:hAnsi="Verdana"/>
          <w:sz w:val="19"/>
          <w:szCs w:val="19"/>
        </w:rPr>
      </w:pPr>
    </w:p>
    <w:p w14:paraId="17E6E9C1" w14:textId="316614C7" w:rsidR="00A305CE" w:rsidRPr="006D43AB" w:rsidRDefault="000477AF" w:rsidP="00EE0DED">
      <w:pPr>
        <w:shd w:val="clear" w:color="auto" w:fill="B8CCE4" w:themeFill="accent1" w:themeFillTint="66"/>
        <w:spacing w:before="120" w:after="120" w:line="240" w:lineRule="auto"/>
        <w:jc w:val="both"/>
        <w:rPr>
          <w:rFonts w:ascii="Verdana" w:hAnsi="Verdana" w:cs="Tahoma"/>
          <w:b/>
          <w:sz w:val="19"/>
          <w:szCs w:val="19"/>
        </w:rPr>
      </w:pPr>
      <w:r w:rsidRPr="006D43AB">
        <w:rPr>
          <w:rFonts w:ascii="Verdana" w:hAnsi="Verdana" w:cs="Tahoma"/>
          <w:b/>
          <w:sz w:val="19"/>
          <w:szCs w:val="19"/>
          <w:u w:val="single"/>
        </w:rPr>
        <w:t>Κριτήριο 1</w:t>
      </w:r>
      <w:r w:rsidR="00351A88">
        <w:rPr>
          <w:rFonts w:ascii="Verdana" w:hAnsi="Verdana" w:cs="Tahoma"/>
          <w:b/>
          <w:sz w:val="19"/>
          <w:szCs w:val="19"/>
          <w:u w:val="single"/>
        </w:rPr>
        <w:t>2</w:t>
      </w:r>
      <w:r w:rsidR="00A305CE" w:rsidRPr="006D43AB">
        <w:rPr>
          <w:rFonts w:ascii="Verdana" w:hAnsi="Verdana" w:cs="Tahoma"/>
          <w:b/>
          <w:sz w:val="19"/>
          <w:szCs w:val="19"/>
          <w:u w:val="single"/>
        </w:rPr>
        <w:t>:</w:t>
      </w:r>
      <w:r w:rsidR="00F71E73" w:rsidRPr="006D43AB">
        <w:rPr>
          <w:rFonts w:ascii="Verdana" w:hAnsi="Verdana" w:cs="Tahoma"/>
          <w:b/>
          <w:sz w:val="19"/>
          <w:szCs w:val="19"/>
        </w:rPr>
        <w:t xml:space="preserve"> Στην πρόταση δε δηλώνονται ψευδή και αναληθή στοιχεία.</w:t>
      </w:r>
    </w:p>
    <w:p w14:paraId="10A24903" w14:textId="312D1EE9" w:rsidR="00F36891" w:rsidRDefault="00F36891" w:rsidP="00EE0DED">
      <w:pPr>
        <w:spacing w:before="120" w:after="120" w:line="240" w:lineRule="auto"/>
        <w:jc w:val="both"/>
        <w:rPr>
          <w:rFonts w:ascii="Verdana" w:hAnsi="Verdana"/>
          <w:bCs/>
          <w:sz w:val="19"/>
          <w:szCs w:val="19"/>
        </w:rPr>
      </w:pPr>
      <w:r w:rsidRPr="006D43AB">
        <w:rPr>
          <w:rFonts w:ascii="Verdana" w:hAnsi="Verdana"/>
          <w:sz w:val="19"/>
          <w:szCs w:val="19"/>
        </w:rPr>
        <w:t xml:space="preserve">Βεβαιώνεται από τον υποψήφιο </w:t>
      </w:r>
      <w:r w:rsidRPr="006D43AB">
        <w:rPr>
          <w:rFonts w:ascii="Verdana" w:hAnsi="Verdana"/>
          <w:bCs/>
          <w:sz w:val="19"/>
          <w:szCs w:val="19"/>
        </w:rPr>
        <w:t xml:space="preserve">σε Υπεύθυνη Δήλωση σύμφωνα με το </w:t>
      </w:r>
      <w:r w:rsidR="000B1219" w:rsidRPr="006D43AB">
        <w:rPr>
          <w:rFonts w:ascii="Verdana" w:hAnsi="Verdana"/>
          <w:bCs/>
          <w:sz w:val="19"/>
          <w:szCs w:val="19"/>
        </w:rPr>
        <w:t>Π</w:t>
      </w:r>
      <w:r w:rsidR="00A3611B" w:rsidRPr="006D43AB">
        <w:rPr>
          <w:rFonts w:ascii="Verdana" w:hAnsi="Verdana"/>
          <w:bCs/>
          <w:sz w:val="19"/>
          <w:szCs w:val="19"/>
        </w:rPr>
        <w:t>αράρτημα</w:t>
      </w:r>
      <w:r w:rsidRPr="006D43AB">
        <w:rPr>
          <w:rFonts w:ascii="Verdana" w:hAnsi="Verdana"/>
          <w:sz w:val="19"/>
          <w:szCs w:val="19"/>
        </w:rPr>
        <w:t xml:space="preserve"> </w:t>
      </w:r>
      <w:r w:rsidR="00A3611B" w:rsidRPr="006D43AB">
        <w:rPr>
          <w:rFonts w:ascii="Verdana" w:hAnsi="Verdana"/>
          <w:bCs/>
          <w:sz w:val="19"/>
          <w:szCs w:val="19"/>
        </w:rPr>
        <w:t>Ι.</w:t>
      </w:r>
      <w:r w:rsidRPr="006D43AB">
        <w:rPr>
          <w:rFonts w:ascii="Verdana" w:hAnsi="Verdana"/>
          <w:bCs/>
          <w:sz w:val="19"/>
          <w:szCs w:val="19"/>
        </w:rPr>
        <w:t>9: Υπεύθυνη Δήλωση Δικαιούχου.</w:t>
      </w:r>
    </w:p>
    <w:p w14:paraId="2B0791AF" w14:textId="77777777" w:rsidR="00EE0DED" w:rsidRPr="006D43AB" w:rsidRDefault="00EE0DED" w:rsidP="00EE0DED">
      <w:pPr>
        <w:spacing w:before="120" w:after="120" w:line="240" w:lineRule="auto"/>
        <w:jc w:val="both"/>
        <w:rPr>
          <w:rFonts w:ascii="Verdana" w:hAnsi="Verdana"/>
          <w:sz w:val="19"/>
          <w:szCs w:val="19"/>
        </w:rPr>
      </w:pPr>
    </w:p>
    <w:p w14:paraId="3CD7BEE6" w14:textId="3437E3B2" w:rsidR="00A305CE" w:rsidRPr="006D43AB" w:rsidRDefault="000477AF" w:rsidP="00EE0DED">
      <w:pPr>
        <w:shd w:val="clear" w:color="auto" w:fill="B8CCE4" w:themeFill="accent1" w:themeFillTint="66"/>
        <w:spacing w:before="120" w:after="120" w:line="240" w:lineRule="auto"/>
        <w:jc w:val="both"/>
        <w:rPr>
          <w:rFonts w:ascii="Verdana" w:hAnsi="Verdana" w:cs="Tahoma"/>
          <w:b/>
          <w:sz w:val="19"/>
          <w:szCs w:val="19"/>
          <w:u w:val="single"/>
        </w:rPr>
      </w:pPr>
      <w:r w:rsidRPr="006D43AB">
        <w:rPr>
          <w:rFonts w:ascii="Verdana" w:hAnsi="Verdana" w:cs="Tahoma"/>
          <w:b/>
          <w:sz w:val="19"/>
          <w:szCs w:val="19"/>
          <w:u w:val="single"/>
        </w:rPr>
        <w:t>Κριτήριο 1</w:t>
      </w:r>
      <w:r w:rsidR="00351A88">
        <w:rPr>
          <w:rFonts w:ascii="Verdana" w:hAnsi="Verdana" w:cs="Tahoma"/>
          <w:b/>
          <w:sz w:val="19"/>
          <w:szCs w:val="19"/>
          <w:u w:val="single"/>
        </w:rPr>
        <w:t>3</w:t>
      </w:r>
      <w:r w:rsidR="00A305CE" w:rsidRPr="006D43AB">
        <w:rPr>
          <w:rFonts w:ascii="Verdana" w:hAnsi="Verdana" w:cs="Tahoma"/>
          <w:b/>
          <w:sz w:val="19"/>
          <w:szCs w:val="19"/>
          <w:u w:val="single"/>
        </w:rPr>
        <w:t>:</w:t>
      </w:r>
      <w:r w:rsidR="00EF025C" w:rsidRPr="006D43AB">
        <w:rPr>
          <w:rFonts w:ascii="Verdana" w:hAnsi="Verdana" w:cs="Tahoma"/>
          <w:b/>
          <w:sz w:val="19"/>
          <w:szCs w:val="19"/>
        </w:rPr>
        <w:t xml:space="preserve"> Για υφιστάμενες επιχειρήσεις: να εξασφαλίζεται η νόμιμη λειτουργία τους κατά την αίτηση.</w:t>
      </w:r>
    </w:p>
    <w:p w14:paraId="3BC349FB" w14:textId="5C6CB386" w:rsidR="00A305CE" w:rsidRDefault="004E3232" w:rsidP="00EE0DED">
      <w:pPr>
        <w:spacing w:before="120" w:after="120" w:line="240" w:lineRule="auto"/>
        <w:jc w:val="both"/>
        <w:rPr>
          <w:rFonts w:ascii="Verdana" w:hAnsi="Verdana"/>
          <w:sz w:val="19"/>
          <w:szCs w:val="19"/>
        </w:rPr>
      </w:pPr>
      <w:r w:rsidRPr="006D43AB">
        <w:rPr>
          <w:rFonts w:ascii="Verdana" w:hAnsi="Verdana"/>
          <w:sz w:val="19"/>
          <w:szCs w:val="19"/>
        </w:rPr>
        <w:t>Για τις υφιστάμενες επιχειρήσεις που καταθέτουν Αίτηση Στήριξης, εξετάζεται εάν λειτουργούν νόμιμα</w:t>
      </w:r>
      <w:r w:rsidR="00562748" w:rsidRPr="006D43AB">
        <w:rPr>
          <w:rFonts w:ascii="Verdana" w:hAnsi="Verdana"/>
          <w:sz w:val="19"/>
          <w:szCs w:val="19"/>
        </w:rPr>
        <w:t xml:space="preserve"> για όλες τι δηλωθείσες δραστηριότητες</w:t>
      </w:r>
      <w:r w:rsidRPr="006D43AB">
        <w:rPr>
          <w:rFonts w:ascii="Verdana" w:hAnsi="Verdana"/>
          <w:sz w:val="19"/>
          <w:szCs w:val="19"/>
        </w:rPr>
        <w:t xml:space="preserve">, γεγονός που θα πρέπει να τεκμηριώνεται με την προσκόμιση </w:t>
      </w:r>
      <w:r w:rsidR="00562748" w:rsidRPr="006D43AB">
        <w:rPr>
          <w:rFonts w:ascii="Verdana" w:hAnsi="Verdana"/>
          <w:sz w:val="19"/>
          <w:szCs w:val="19"/>
        </w:rPr>
        <w:t>π</w:t>
      </w:r>
      <w:r w:rsidR="00EF025C" w:rsidRPr="006D43AB">
        <w:rPr>
          <w:rFonts w:ascii="Verdana" w:hAnsi="Verdana"/>
          <w:sz w:val="19"/>
          <w:szCs w:val="19"/>
        </w:rPr>
        <w:t>.</w:t>
      </w:r>
      <w:r w:rsidR="00562748" w:rsidRPr="006D43AB">
        <w:rPr>
          <w:rFonts w:ascii="Verdana" w:hAnsi="Verdana"/>
          <w:sz w:val="19"/>
          <w:szCs w:val="19"/>
        </w:rPr>
        <w:t>χ</w:t>
      </w:r>
      <w:r w:rsidR="00EF025C" w:rsidRPr="006D43AB">
        <w:rPr>
          <w:rFonts w:ascii="Verdana" w:hAnsi="Verdana"/>
          <w:sz w:val="19"/>
          <w:szCs w:val="19"/>
        </w:rPr>
        <w:t>.</w:t>
      </w:r>
      <w:r w:rsidR="00562748" w:rsidRPr="006D43AB">
        <w:rPr>
          <w:rFonts w:ascii="Verdana" w:hAnsi="Verdana"/>
          <w:sz w:val="19"/>
          <w:szCs w:val="19"/>
        </w:rPr>
        <w:t xml:space="preserve"> Άδειας</w:t>
      </w:r>
      <w:r w:rsidRPr="006D43AB">
        <w:rPr>
          <w:rFonts w:ascii="Verdana" w:hAnsi="Verdana"/>
          <w:sz w:val="19"/>
          <w:szCs w:val="19"/>
        </w:rPr>
        <w:t xml:space="preserve"> Λειτουργίας</w:t>
      </w:r>
      <w:r w:rsidR="00562748" w:rsidRPr="006D43AB">
        <w:rPr>
          <w:rFonts w:ascii="Verdana" w:hAnsi="Verdana"/>
          <w:sz w:val="19"/>
          <w:szCs w:val="19"/>
        </w:rPr>
        <w:t xml:space="preserve"> ή</w:t>
      </w:r>
      <w:r w:rsidRPr="006D43AB">
        <w:rPr>
          <w:rFonts w:ascii="Verdana" w:hAnsi="Verdana"/>
          <w:sz w:val="19"/>
          <w:szCs w:val="19"/>
        </w:rPr>
        <w:t xml:space="preserve"> </w:t>
      </w:r>
      <w:r w:rsidR="004E13FB" w:rsidRPr="006D43AB">
        <w:rPr>
          <w:rFonts w:ascii="Verdana" w:hAnsi="Verdana"/>
          <w:sz w:val="19"/>
          <w:szCs w:val="19"/>
        </w:rPr>
        <w:t xml:space="preserve">Ειδικού Σήματος Λειτουργίας, όπως ισχύει </w:t>
      </w:r>
      <w:r w:rsidRPr="006D43AB">
        <w:rPr>
          <w:rFonts w:ascii="Verdana" w:hAnsi="Verdana"/>
          <w:sz w:val="19"/>
          <w:szCs w:val="19"/>
        </w:rPr>
        <w:t xml:space="preserve">για </w:t>
      </w:r>
      <w:r w:rsidR="004E13FB" w:rsidRPr="006D43AB">
        <w:rPr>
          <w:rFonts w:ascii="Verdana" w:hAnsi="Verdana"/>
          <w:sz w:val="19"/>
          <w:szCs w:val="19"/>
        </w:rPr>
        <w:t xml:space="preserve">τα </w:t>
      </w:r>
      <w:r w:rsidRPr="006D43AB">
        <w:rPr>
          <w:rFonts w:ascii="Verdana" w:hAnsi="Verdana"/>
          <w:sz w:val="19"/>
          <w:szCs w:val="19"/>
        </w:rPr>
        <w:t>καταλύματα</w:t>
      </w:r>
      <w:r w:rsidR="00562748" w:rsidRPr="006D43AB">
        <w:rPr>
          <w:rFonts w:ascii="Verdana" w:hAnsi="Verdana"/>
          <w:sz w:val="19"/>
          <w:szCs w:val="19"/>
        </w:rPr>
        <w:t>, τα οποία βρίσκονται σε ισχύ κατά την περίοδο υποβολής της Αίτησης.</w:t>
      </w:r>
    </w:p>
    <w:p w14:paraId="51300A6C" w14:textId="77777777" w:rsidR="00EE0DED" w:rsidRPr="006D43AB" w:rsidRDefault="00EE0DED" w:rsidP="00EE0DED">
      <w:pPr>
        <w:spacing w:before="120" w:after="120" w:line="240" w:lineRule="auto"/>
        <w:jc w:val="both"/>
        <w:rPr>
          <w:rFonts w:ascii="Verdana" w:hAnsi="Verdana"/>
          <w:sz w:val="19"/>
          <w:szCs w:val="19"/>
        </w:rPr>
      </w:pPr>
    </w:p>
    <w:p w14:paraId="0CDF458A" w14:textId="73BE87B7" w:rsidR="00562748" w:rsidRPr="006D43AB" w:rsidRDefault="000477AF" w:rsidP="00EE0DED">
      <w:pPr>
        <w:shd w:val="clear" w:color="auto" w:fill="B8CCE4" w:themeFill="accent1" w:themeFillTint="66"/>
        <w:spacing w:before="120" w:after="120" w:line="240" w:lineRule="auto"/>
        <w:jc w:val="both"/>
        <w:rPr>
          <w:rFonts w:ascii="Verdana" w:hAnsi="Verdana" w:cs="Tahoma"/>
          <w:b/>
          <w:sz w:val="19"/>
          <w:szCs w:val="19"/>
          <w:u w:val="single"/>
        </w:rPr>
      </w:pPr>
      <w:r w:rsidRPr="006D43AB">
        <w:rPr>
          <w:rFonts w:ascii="Verdana" w:hAnsi="Verdana" w:cs="Tahoma"/>
          <w:b/>
          <w:sz w:val="19"/>
          <w:szCs w:val="19"/>
          <w:u w:val="single"/>
        </w:rPr>
        <w:t xml:space="preserve">Κριτήριο </w:t>
      </w:r>
      <w:r w:rsidR="00351A88" w:rsidRPr="006D43AB">
        <w:rPr>
          <w:rFonts w:ascii="Verdana" w:hAnsi="Verdana" w:cs="Tahoma"/>
          <w:b/>
          <w:sz w:val="19"/>
          <w:szCs w:val="19"/>
          <w:u w:val="single"/>
        </w:rPr>
        <w:t>1</w:t>
      </w:r>
      <w:r w:rsidR="00351A88">
        <w:rPr>
          <w:rFonts w:ascii="Verdana" w:hAnsi="Verdana" w:cs="Tahoma"/>
          <w:b/>
          <w:sz w:val="19"/>
          <w:szCs w:val="19"/>
          <w:u w:val="single"/>
        </w:rPr>
        <w:t>4</w:t>
      </w:r>
      <w:r w:rsidR="00562748" w:rsidRPr="006D43AB">
        <w:rPr>
          <w:rFonts w:ascii="Verdana" w:hAnsi="Verdana" w:cs="Tahoma"/>
          <w:b/>
          <w:sz w:val="19"/>
          <w:szCs w:val="19"/>
          <w:u w:val="single"/>
        </w:rPr>
        <w:t>:</w:t>
      </w:r>
      <w:r w:rsidR="007F1C93" w:rsidRPr="006D43AB">
        <w:rPr>
          <w:rFonts w:ascii="Verdana" w:hAnsi="Verdana" w:cs="Tahoma"/>
          <w:b/>
          <w:sz w:val="19"/>
          <w:szCs w:val="19"/>
          <w:u w:val="single"/>
        </w:rPr>
        <w:t xml:space="preserve"> </w:t>
      </w:r>
      <w:r w:rsidR="007F1C93" w:rsidRPr="006D43AB">
        <w:rPr>
          <w:rFonts w:ascii="Verdana" w:hAnsi="Verdana" w:cs="Tahoma"/>
          <w:b/>
          <w:sz w:val="19"/>
          <w:szCs w:val="19"/>
        </w:rPr>
        <w:t>Η μορφή του υποψήφιου είναι σύμφωνη με τα προβλεπόμενα στην ΥΑ 13214/2017, όπως ισχύει κάθε φορά, και στη σχετική πρόσκληση.</w:t>
      </w:r>
    </w:p>
    <w:p w14:paraId="6C7B7A53" w14:textId="77777777" w:rsidR="00562748" w:rsidRPr="006D43AB" w:rsidRDefault="00562748" w:rsidP="00EE0DED">
      <w:pPr>
        <w:spacing w:before="120" w:after="120" w:line="240" w:lineRule="auto"/>
        <w:jc w:val="both"/>
        <w:rPr>
          <w:rFonts w:ascii="Verdana" w:hAnsi="Verdana"/>
          <w:sz w:val="19"/>
          <w:szCs w:val="19"/>
        </w:rPr>
      </w:pPr>
      <w:r w:rsidRPr="006D43AB">
        <w:rPr>
          <w:rFonts w:ascii="Verdana" w:hAnsi="Verdana"/>
          <w:sz w:val="19"/>
          <w:szCs w:val="19"/>
        </w:rPr>
        <w:t>Οι δικαιούχοι του Υπομέτρου 19.2 περιγράφονται στο Άρθρο 2 της ΚΥΑ 2635/13-09-2017 (ΦΕΚ 3313/Β/20-09-2017)</w:t>
      </w:r>
      <w:r w:rsidR="00F87FEE" w:rsidRPr="006D43AB">
        <w:rPr>
          <w:rFonts w:ascii="Verdana" w:hAnsi="Verdana"/>
          <w:sz w:val="19"/>
          <w:szCs w:val="19"/>
        </w:rPr>
        <w:t>.</w:t>
      </w:r>
    </w:p>
    <w:p w14:paraId="5810AF06" w14:textId="77777777" w:rsidR="00562748" w:rsidRPr="006D43AB" w:rsidRDefault="00562748" w:rsidP="00EE0DED">
      <w:pPr>
        <w:spacing w:before="120" w:after="120" w:line="240" w:lineRule="auto"/>
        <w:jc w:val="both"/>
        <w:rPr>
          <w:rFonts w:ascii="Verdana" w:hAnsi="Verdana"/>
          <w:sz w:val="19"/>
          <w:szCs w:val="19"/>
        </w:rPr>
      </w:pPr>
      <w:r w:rsidRPr="006D43AB">
        <w:rPr>
          <w:rFonts w:ascii="Verdana" w:hAnsi="Verdana"/>
          <w:sz w:val="19"/>
          <w:szCs w:val="19"/>
        </w:rPr>
        <w:t>Επιπλέον για τους δικαιούχους ισχύουν τα εξής:</w:t>
      </w:r>
    </w:p>
    <w:p w14:paraId="1317502D" w14:textId="77777777" w:rsidR="00562748" w:rsidRPr="006D43AB" w:rsidRDefault="00562748" w:rsidP="00EE0DED">
      <w:pPr>
        <w:pStyle w:val="a3"/>
        <w:numPr>
          <w:ilvl w:val="0"/>
          <w:numId w:val="8"/>
        </w:numPr>
        <w:spacing w:before="120" w:after="120" w:line="240" w:lineRule="auto"/>
        <w:jc w:val="both"/>
        <w:rPr>
          <w:rFonts w:ascii="Verdana" w:hAnsi="Verdana"/>
          <w:sz w:val="19"/>
          <w:szCs w:val="19"/>
        </w:rPr>
      </w:pPr>
      <w:r w:rsidRPr="006D43AB">
        <w:rPr>
          <w:rFonts w:ascii="Verdana" w:hAnsi="Verdana"/>
          <w:sz w:val="19"/>
          <w:szCs w:val="19"/>
        </w:rPr>
        <w:t xml:space="preserve">δύναται να είναι υφιστάμενες, είτε υπό ίδρυση επιχειρήσεις. Ειδικά για τις υπό ίδρυση: </w:t>
      </w:r>
    </w:p>
    <w:p w14:paraId="006B7D68" w14:textId="77777777" w:rsidR="00562748" w:rsidRPr="006D43AB" w:rsidRDefault="00562748" w:rsidP="00EE0DED">
      <w:pPr>
        <w:pStyle w:val="a3"/>
        <w:numPr>
          <w:ilvl w:val="1"/>
          <w:numId w:val="8"/>
        </w:numPr>
        <w:spacing w:before="120" w:after="120" w:line="240" w:lineRule="auto"/>
        <w:jc w:val="both"/>
        <w:rPr>
          <w:rFonts w:ascii="Verdana" w:hAnsi="Verdana"/>
          <w:sz w:val="19"/>
          <w:szCs w:val="19"/>
        </w:rPr>
      </w:pPr>
      <w:r w:rsidRPr="006D43AB">
        <w:rPr>
          <w:rFonts w:ascii="Verdana" w:hAnsi="Verdana"/>
          <w:sz w:val="19"/>
          <w:szCs w:val="19"/>
        </w:rPr>
        <w:t xml:space="preserve">για τις ατομικές επιχειρήσεις, αρκεί η αίτηση στήριξης </w:t>
      </w:r>
    </w:p>
    <w:p w14:paraId="36B6B4F5" w14:textId="77777777" w:rsidR="00562748" w:rsidRPr="006D43AB" w:rsidRDefault="00562748" w:rsidP="00EE0DED">
      <w:pPr>
        <w:pStyle w:val="a3"/>
        <w:numPr>
          <w:ilvl w:val="1"/>
          <w:numId w:val="8"/>
        </w:numPr>
        <w:spacing w:before="120" w:after="120" w:line="240" w:lineRule="auto"/>
        <w:jc w:val="both"/>
        <w:rPr>
          <w:rFonts w:ascii="Verdana" w:hAnsi="Verdana"/>
          <w:sz w:val="19"/>
          <w:szCs w:val="19"/>
        </w:rPr>
      </w:pPr>
      <w:r w:rsidRPr="006D43AB">
        <w:rPr>
          <w:rFonts w:ascii="Verdana" w:hAnsi="Verdana"/>
          <w:sz w:val="19"/>
          <w:szCs w:val="19"/>
        </w:rPr>
        <w:t>για τα Νομικά Πρόσωπα απαιτείται σχέδιο καταστατικού συνημμένο στην αίτηση στήριξης, που σε κάθε περίπτωση αποκτούν ΑΦΜ πριν την ένταξη της πράξης.</w:t>
      </w:r>
    </w:p>
    <w:p w14:paraId="1A48DAFF" w14:textId="77777777" w:rsidR="00562748" w:rsidRPr="006D43AB" w:rsidRDefault="00562748" w:rsidP="00EE0DED">
      <w:pPr>
        <w:pStyle w:val="a3"/>
        <w:numPr>
          <w:ilvl w:val="0"/>
          <w:numId w:val="8"/>
        </w:numPr>
        <w:spacing w:before="120" w:after="120" w:line="240" w:lineRule="auto"/>
        <w:jc w:val="both"/>
        <w:rPr>
          <w:rFonts w:ascii="Verdana" w:hAnsi="Verdana"/>
          <w:sz w:val="19"/>
          <w:szCs w:val="19"/>
        </w:rPr>
      </w:pPr>
      <w:r w:rsidRPr="006D43AB">
        <w:rPr>
          <w:rFonts w:ascii="Verdana" w:hAnsi="Verdana"/>
          <w:sz w:val="19"/>
          <w:szCs w:val="19"/>
        </w:rPr>
        <w:t>δικαιούχος δύναται να είναι το νομικό πρόσωπο που έχει συστήσει την ΟΤΔ ή μέλος που την απαρτίζει συμπεριλαμβανομένων και των μελών της ΕΔΠ καθώς  επίσης και μέλη του ΔΣ του εν λόγω νομικού προσώπου, σε επίπεδο φορέων.</w:t>
      </w:r>
    </w:p>
    <w:p w14:paraId="78062C38" w14:textId="77777777" w:rsidR="00562748" w:rsidRPr="006D43AB" w:rsidRDefault="00562748" w:rsidP="00EE0DED">
      <w:pPr>
        <w:pStyle w:val="a3"/>
        <w:numPr>
          <w:ilvl w:val="0"/>
          <w:numId w:val="8"/>
        </w:numPr>
        <w:spacing w:before="120" w:after="120" w:line="240" w:lineRule="auto"/>
        <w:jc w:val="both"/>
        <w:rPr>
          <w:rFonts w:ascii="Verdana" w:hAnsi="Verdana"/>
          <w:sz w:val="19"/>
          <w:szCs w:val="19"/>
        </w:rPr>
      </w:pPr>
      <w:r w:rsidRPr="006D43AB">
        <w:rPr>
          <w:rFonts w:ascii="Verdana" w:hAnsi="Verdana"/>
          <w:sz w:val="19"/>
          <w:szCs w:val="19"/>
        </w:rPr>
        <w:lastRenderedPageBreak/>
        <w:t xml:space="preserve">δικαιούχος δύναται να είναι εργαζόμενος σε </w:t>
      </w:r>
      <w:r w:rsidR="00B55387" w:rsidRPr="006D43AB">
        <w:rPr>
          <w:rFonts w:ascii="Verdana" w:hAnsi="Verdana"/>
          <w:sz w:val="19"/>
          <w:szCs w:val="19"/>
        </w:rPr>
        <w:t>ΝΠΙΔ</w:t>
      </w:r>
      <w:r w:rsidRPr="006D43AB">
        <w:rPr>
          <w:rFonts w:ascii="Verdana" w:hAnsi="Verdana"/>
          <w:sz w:val="19"/>
          <w:szCs w:val="19"/>
        </w:rPr>
        <w:t xml:space="preserve">, εφόσον δεν κωλύεται από διατάξεις του καταστατικού </w:t>
      </w:r>
      <w:r w:rsidR="00B55387" w:rsidRPr="006D43AB">
        <w:rPr>
          <w:rFonts w:ascii="Verdana" w:hAnsi="Verdana"/>
          <w:sz w:val="19"/>
          <w:szCs w:val="19"/>
        </w:rPr>
        <w:t>του ΝΠΙΔ</w:t>
      </w:r>
      <w:r w:rsidRPr="006D43AB">
        <w:rPr>
          <w:rFonts w:ascii="Verdana" w:hAnsi="Verdana"/>
          <w:sz w:val="19"/>
          <w:szCs w:val="19"/>
        </w:rPr>
        <w:t xml:space="preserve"> ή </w:t>
      </w:r>
      <w:r w:rsidR="00B55387" w:rsidRPr="006D43AB">
        <w:rPr>
          <w:rFonts w:ascii="Verdana" w:hAnsi="Verdana"/>
          <w:sz w:val="19"/>
          <w:szCs w:val="19"/>
        </w:rPr>
        <w:t xml:space="preserve">εργαζόμενος σε ΝΠΔΔ </w:t>
      </w:r>
      <w:r w:rsidRPr="006D43AB">
        <w:rPr>
          <w:rFonts w:ascii="Verdana" w:hAnsi="Verdana"/>
          <w:sz w:val="19"/>
          <w:szCs w:val="19"/>
        </w:rPr>
        <w:t xml:space="preserve">που διαθέτει σχετική άδεια από </w:t>
      </w:r>
      <w:r w:rsidR="00B55387" w:rsidRPr="006D43AB">
        <w:rPr>
          <w:rFonts w:ascii="Verdana" w:hAnsi="Verdana"/>
          <w:sz w:val="19"/>
          <w:szCs w:val="19"/>
        </w:rPr>
        <w:t>Υπηρεσιακό Συμβούλιο ή αρμόδιο όργανο</w:t>
      </w:r>
    </w:p>
    <w:p w14:paraId="28E08055" w14:textId="77777777" w:rsidR="0053181C" w:rsidRPr="006D43AB" w:rsidRDefault="0053181C" w:rsidP="00EE0DED">
      <w:pPr>
        <w:spacing w:before="120" w:after="120" w:line="240" w:lineRule="auto"/>
        <w:jc w:val="both"/>
        <w:rPr>
          <w:rFonts w:ascii="Verdana" w:hAnsi="Verdana" w:cstheme="minorHAnsi"/>
          <w:sz w:val="19"/>
          <w:szCs w:val="19"/>
        </w:rPr>
      </w:pPr>
      <w:r w:rsidRPr="006D43AB">
        <w:rPr>
          <w:rFonts w:ascii="Verdana" w:hAnsi="Verdana" w:cstheme="minorHAnsi"/>
          <w:sz w:val="19"/>
          <w:szCs w:val="19"/>
        </w:rPr>
        <w:t xml:space="preserve">Επισημαίνεται ότι οι υπό ίδρυση επιχειρήσεις: </w:t>
      </w:r>
    </w:p>
    <w:p w14:paraId="47A8112C" w14:textId="77777777" w:rsidR="0053181C" w:rsidRPr="006D43AB" w:rsidRDefault="0053181C" w:rsidP="00EE0DED">
      <w:pPr>
        <w:spacing w:before="120" w:after="120" w:line="240" w:lineRule="auto"/>
        <w:jc w:val="both"/>
        <w:rPr>
          <w:rFonts w:ascii="Verdana" w:hAnsi="Verdana" w:cstheme="minorHAnsi"/>
          <w:sz w:val="19"/>
          <w:szCs w:val="19"/>
        </w:rPr>
      </w:pPr>
      <w:r w:rsidRPr="006D43AB">
        <w:rPr>
          <w:rFonts w:ascii="Verdana" w:hAnsi="Verdana" w:cstheme="minorHAnsi"/>
          <w:sz w:val="19"/>
          <w:szCs w:val="19"/>
        </w:rPr>
        <w:t>α) υποβάλλουν αίτηση στήριξης κάνοντας χρήση του προσωπικού ΑΦΜ του Νόμιμου εκπροσώπου,</w:t>
      </w:r>
    </w:p>
    <w:p w14:paraId="15A7AC17" w14:textId="77777777" w:rsidR="0053181C" w:rsidRPr="006D43AB" w:rsidRDefault="0053181C" w:rsidP="00EE0DED">
      <w:pPr>
        <w:spacing w:before="120" w:after="120" w:line="240" w:lineRule="auto"/>
        <w:jc w:val="both"/>
        <w:rPr>
          <w:rFonts w:ascii="Verdana" w:hAnsi="Verdana" w:cstheme="minorHAnsi"/>
          <w:sz w:val="19"/>
          <w:szCs w:val="19"/>
        </w:rPr>
      </w:pPr>
      <w:r w:rsidRPr="006D43AB">
        <w:rPr>
          <w:rFonts w:ascii="Verdana" w:hAnsi="Verdana" w:cstheme="minorHAnsi"/>
          <w:sz w:val="19"/>
          <w:szCs w:val="19"/>
        </w:rPr>
        <w:t>β) υποχρεούνται μετά την αίτηση στήριξης να αποκτήσουν ΑΦΜ και να προσκομίσουν την έναρξη δραστηριότητας στην ΟΤΔ:</w:t>
      </w:r>
    </w:p>
    <w:p w14:paraId="5C819F6F" w14:textId="77777777" w:rsidR="0053181C" w:rsidRPr="006D43AB" w:rsidRDefault="0053181C" w:rsidP="00EE0DED">
      <w:pPr>
        <w:numPr>
          <w:ilvl w:val="0"/>
          <w:numId w:val="59"/>
        </w:numPr>
        <w:spacing w:before="120" w:after="120" w:line="240" w:lineRule="auto"/>
        <w:contextualSpacing/>
        <w:jc w:val="both"/>
        <w:rPr>
          <w:rFonts w:ascii="Verdana" w:eastAsia="Times New Roman" w:hAnsi="Verdana" w:cstheme="minorHAnsi"/>
          <w:sz w:val="19"/>
          <w:szCs w:val="19"/>
        </w:rPr>
      </w:pPr>
      <w:r w:rsidRPr="006D43AB">
        <w:rPr>
          <w:rFonts w:ascii="Verdana" w:eastAsia="Times New Roman" w:hAnsi="Verdana" w:cstheme="minorHAnsi"/>
          <w:sz w:val="19"/>
          <w:szCs w:val="19"/>
        </w:rPr>
        <w:t>επτά (7) ημερολογιακές ημέρες από την δημοσιοποίηση του Πίνακα Αποτελεσμάτων, σε περίπτωση εγκεκριμένης αίτησης ή</w:t>
      </w:r>
    </w:p>
    <w:p w14:paraId="73CE3E30" w14:textId="77777777" w:rsidR="0053181C" w:rsidRPr="006D43AB" w:rsidRDefault="0053181C" w:rsidP="00EE0DED">
      <w:pPr>
        <w:numPr>
          <w:ilvl w:val="0"/>
          <w:numId w:val="59"/>
        </w:numPr>
        <w:spacing w:before="120" w:after="120" w:line="240" w:lineRule="auto"/>
        <w:contextualSpacing/>
        <w:jc w:val="both"/>
        <w:rPr>
          <w:rFonts w:ascii="Verdana" w:eastAsia="Times New Roman" w:hAnsi="Verdana" w:cstheme="minorHAnsi"/>
          <w:sz w:val="19"/>
          <w:szCs w:val="19"/>
        </w:rPr>
      </w:pPr>
      <w:r w:rsidRPr="006D43AB">
        <w:rPr>
          <w:rFonts w:ascii="Verdana" w:eastAsia="Times New Roman" w:hAnsi="Verdana" w:cstheme="minorHAnsi"/>
          <w:sz w:val="19"/>
          <w:szCs w:val="19"/>
        </w:rPr>
        <w:t>επτά (7) ημερολογιακές ημέρες από την δημοσιοποίηση του Πίνακα Κατάταξης, σε περίπτωση εγκεκριμένης αίτησης από την διαδικασία των ενστάσεων.</w:t>
      </w:r>
    </w:p>
    <w:p w14:paraId="621CF6F9" w14:textId="2072D855" w:rsidR="0053181C" w:rsidRPr="006D43AB" w:rsidRDefault="0053181C" w:rsidP="00EE0DED">
      <w:pPr>
        <w:spacing w:before="120" w:after="120" w:line="240" w:lineRule="auto"/>
        <w:jc w:val="both"/>
        <w:rPr>
          <w:rFonts w:ascii="Verdana" w:hAnsi="Verdana"/>
          <w:sz w:val="19"/>
          <w:szCs w:val="19"/>
        </w:rPr>
      </w:pPr>
      <w:r w:rsidRPr="006D43AB">
        <w:rPr>
          <w:rFonts w:ascii="Verdana" w:hAnsi="Verdana" w:cstheme="minorHAnsi"/>
          <w:sz w:val="19"/>
          <w:szCs w:val="19"/>
        </w:rPr>
        <w:t>Οι δικαιούχοι θα πρέπει να δραστηριοποιούνται ή να δραστηριοποιηθούν σε επιλέξιμους τομείς δραστηριότητας (ΚΑΔ), οι οποίοι δεν έρχονται σε αντίθεση με την παρούσα</w:t>
      </w:r>
    </w:p>
    <w:p w14:paraId="4270534E" w14:textId="520E9B0E" w:rsidR="0053181C" w:rsidRPr="006D43AB" w:rsidRDefault="0053181C" w:rsidP="00EE0DED">
      <w:pPr>
        <w:spacing w:before="120" w:after="120" w:line="240" w:lineRule="auto"/>
        <w:jc w:val="both"/>
        <w:rPr>
          <w:rFonts w:ascii="Verdana" w:hAnsi="Verdana"/>
          <w:sz w:val="19"/>
          <w:szCs w:val="19"/>
        </w:rPr>
      </w:pPr>
      <w:r w:rsidRPr="006D43AB">
        <w:rPr>
          <w:rFonts w:ascii="Verdana" w:hAnsi="Verdana"/>
          <w:sz w:val="19"/>
          <w:szCs w:val="19"/>
        </w:rPr>
        <w:t xml:space="preserve">Δικαιούχοι δεν </w:t>
      </w:r>
      <w:r w:rsidR="00F93C2E" w:rsidRPr="006D43AB">
        <w:rPr>
          <w:rFonts w:ascii="Verdana" w:hAnsi="Verdana"/>
          <w:sz w:val="19"/>
          <w:szCs w:val="19"/>
        </w:rPr>
        <w:t xml:space="preserve">μπορεί να </w:t>
      </w:r>
      <w:r w:rsidRPr="006D43AB">
        <w:rPr>
          <w:rFonts w:ascii="Verdana" w:hAnsi="Verdana"/>
          <w:sz w:val="19"/>
          <w:szCs w:val="19"/>
        </w:rPr>
        <w:t xml:space="preserve">είναι: </w:t>
      </w:r>
    </w:p>
    <w:p w14:paraId="6A38B0CC" w14:textId="77777777" w:rsidR="0053181C" w:rsidRPr="006D43AB" w:rsidRDefault="0053181C" w:rsidP="00EE0DED">
      <w:pPr>
        <w:spacing w:before="120" w:after="120" w:line="240" w:lineRule="auto"/>
        <w:jc w:val="both"/>
        <w:rPr>
          <w:rFonts w:ascii="Verdana" w:hAnsi="Verdana"/>
          <w:sz w:val="19"/>
          <w:szCs w:val="19"/>
        </w:rPr>
      </w:pPr>
      <w:r w:rsidRPr="006D43AB">
        <w:rPr>
          <w:rFonts w:ascii="Verdana" w:hAnsi="Verdana"/>
          <w:sz w:val="19"/>
          <w:szCs w:val="19"/>
        </w:rPr>
        <w:t>α.</w:t>
      </w:r>
      <w:r w:rsidRPr="006D43AB">
        <w:rPr>
          <w:rFonts w:ascii="Verdana" w:hAnsi="Verdana"/>
          <w:sz w:val="19"/>
          <w:szCs w:val="19"/>
        </w:rPr>
        <w:tab/>
      </w:r>
      <w:proofErr w:type="spellStart"/>
      <w:r w:rsidRPr="006D43AB">
        <w:rPr>
          <w:rFonts w:ascii="Verdana" w:hAnsi="Verdana"/>
          <w:sz w:val="19"/>
          <w:szCs w:val="19"/>
        </w:rPr>
        <w:t>εξωχώριες</w:t>
      </w:r>
      <w:proofErr w:type="spellEnd"/>
      <w:r w:rsidRPr="006D43AB">
        <w:rPr>
          <w:rFonts w:ascii="Verdana" w:hAnsi="Verdana"/>
          <w:sz w:val="19"/>
          <w:szCs w:val="19"/>
        </w:rPr>
        <w:t xml:space="preserve"> / </w:t>
      </w:r>
      <w:proofErr w:type="spellStart"/>
      <w:r w:rsidRPr="006D43AB">
        <w:rPr>
          <w:rFonts w:ascii="Verdana" w:hAnsi="Verdana"/>
          <w:sz w:val="19"/>
          <w:szCs w:val="19"/>
        </w:rPr>
        <w:t>υπεράκτιες</w:t>
      </w:r>
      <w:proofErr w:type="spellEnd"/>
      <w:r w:rsidRPr="006D43AB">
        <w:rPr>
          <w:rFonts w:ascii="Verdana" w:hAnsi="Verdana"/>
          <w:sz w:val="19"/>
          <w:szCs w:val="19"/>
        </w:rPr>
        <w:t xml:space="preserve"> εταιρείες</w:t>
      </w:r>
    </w:p>
    <w:p w14:paraId="0158D0C2" w14:textId="77777777" w:rsidR="0053181C" w:rsidRPr="006D43AB" w:rsidRDefault="0053181C" w:rsidP="00EE0DED">
      <w:pPr>
        <w:spacing w:before="120" w:after="120" w:line="240" w:lineRule="auto"/>
        <w:jc w:val="both"/>
        <w:rPr>
          <w:rFonts w:ascii="Verdana" w:hAnsi="Verdana"/>
          <w:sz w:val="19"/>
          <w:szCs w:val="19"/>
        </w:rPr>
      </w:pPr>
      <w:r w:rsidRPr="006D43AB">
        <w:rPr>
          <w:rFonts w:ascii="Verdana" w:hAnsi="Verdana"/>
          <w:sz w:val="19"/>
          <w:szCs w:val="19"/>
        </w:rPr>
        <w:t>γ.</w:t>
      </w:r>
      <w:r w:rsidRPr="006D43AB">
        <w:rPr>
          <w:rFonts w:ascii="Verdana" w:hAnsi="Verdana"/>
          <w:sz w:val="19"/>
          <w:szCs w:val="19"/>
        </w:rPr>
        <w:tab/>
        <w:t>φυσικά πρόσωπα:</w:t>
      </w:r>
    </w:p>
    <w:p w14:paraId="474D4877" w14:textId="569EB82E" w:rsidR="0053181C" w:rsidRPr="006D43AB" w:rsidRDefault="0053181C" w:rsidP="00EE0DED">
      <w:pPr>
        <w:spacing w:before="120" w:after="120" w:line="240" w:lineRule="auto"/>
        <w:jc w:val="both"/>
        <w:rPr>
          <w:rFonts w:ascii="Verdana" w:hAnsi="Verdana"/>
          <w:sz w:val="19"/>
          <w:szCs w:val="19"/>
        </w:rPr>
      </w:pPr>
      <w:r w:rsidRPr="006D43AB">
        <w:rPr>
          <w:rFonts w:ascii="Verdana" w:hAnsi="Verdana"/>
          <w:sz w:val="19"/>
          <w:szCs w:val="19"/>
        </w:rPr>
        <w:t>γ.1</w:t>
      </w:r>
      <w:r w:rsidR="00F93C2E" w:rsidRPr="006D43AB">
        <w:rPr>
          <w:rFonts w:ascii="Verdana" w:hAnsi="Verdana"/>
          <w:sz w:val="19"/>
          <w:szCs w:val="19"/>
        </w:rPr>
        <w:tab/>
      </w:r>
      <w:r w:rsidRPr="006D43AB">
        <w:rPr>
          <w:rFonts w:ascii="Verdana" w:hAnsi="Verdana"/>
          <w:sz w:val="19"/>
          <w:szCs w:val="19"/>
        </w:rPr>
        <w:t>του Υπηρεσιακού Πυρήνα της ΟΤΔ.</w:t>
      </w:r>
    </w:p>
    <w:p w14:paraId="7AE1DA97" w14:textId="2ED38446" w:rsidR="0053181C" w:rsidRPr="006D43AB" w:rsidRDefault="0053181C" w:rsidP="00EE0DED">
      <w:pPr>
        <w:spacing w:before="120" w:after="120" w:line="240" w:lineRule="auto"/>
        <w:jc w:val="both"/>
        <w:rPr>
          <w:rFonts w:ascii="Verdana" w:hAnsi="Verdana"/>
          <w:sz w:val="19"/>
          <w:szCs w:val="19"/>
        </w:rPr>
      </w:pPr>
      <w:r w:rsidRPr="006D43AB">
        <w:rPr>
          <w:rFonts w:ascii="Verdana" w:hAnsi="Verdana"/>
          <w:sz w:val="19"/>
          <w:szCs w:val="19"/>
        </w:rPr>
        <w:t>γ.2</w:t>
      </w:r>
      <w:r w:rsidRPr="006D43AB">
        <w:rPr>
          <w:rFonts w:ascii="Verdana" w:hAnsi="Verdana"/>
          <w:sz w:val="19"/>
          <w:szCs w:val="19"/>
        </w:rPr>
        <w:tab/>
        <w:t>στελέχη του φορέα που έχει συστήσει την ΟΤΔ.</w:t>
      </w:r>
    </w:p>
    <w:p w14:paraId="458BC499" w14:textId="6F4184ED" w:rsidR="0053181C" w:rsidRPr="006D43AB" w:rsidRDefault="0053181C" w:rsidP="00EE0DED">
      <w:pPr>
        <w:spacing w:before="120" w:after="120" w:line="240" w:lineRule="auto"/>
        <w:jc w:val="both"/>
        <w:rPr>
          <w:rFonts w:ascii="Verdana" w:hAnsi="Verdana"/>
          <w:sz w:val="19"/>
          <w:szCs w:val="19"/>
        </w:rPr>
      </w:pPr>
      <w:r w:rsidRPr="006D43AB">
        <w:rPr>
          <w:rFonts w:ascii="Verdana" w:hAnsi="Verdana"/>
          <w:sz w:val="19"/>
          <w:szCs w:val="19"/>
        </w:rPr>
        <w:t>γ.3</w:t>
      </w:r>
      <w:r w:rsidR="00F93C2E" w:rsidRPr="006D43AB">
        <w:rPr>
          <w:rFonts w:ascii="Verdana" w:hAnsi="Verdana"/>
          <w:sz w:val="19"/>
          <w:szCs w:val="19"/>
        </w:rPr>
        <w:tab/>
      </w:r>
      <w:r w:rsidRPr="006D43AB">
        <w:rPr>
          <w:rFonts w:ascii="Verdana" w:hAnsi="Verdana"/>
          <w:sz w:val="19"/>
          <w:szCs w:val="19"/>
        </w:rPr>
        <w:t>εκπρόσωποι φορέων στην Επιτροπή Διαχείρισης Προγράμματος (ΕΔΠ) στο Διοικητικό Συμβούλιο του φορέα που έχει συστήσει την ΟΤΔ.</w:t>
      </w:r>
    </w:p>
    <w:p w14:paraId="1E01F115" w14:textId="464A8348" w:rsidR="0053181C" w:rsidRPr="006D43AB" w:rsidRDefault="0053181C" w:rsidP="00EE0DED">
      <w:pPr>
        <w:spacing w:before="120" w:after="120" w:line="240" w:lineRule="auto"/>
        <w:jc w:val="both"/>
        <w:rPr>
          <w:rFonts w:ascii="Verdana" w:hAnsi="Verdana"/>
          <w:sz w:val="19"/>
          <w:szCs w:val="19"/>
        </w:rPr>
      </w:pPr>
      <w:r w:rsidRPr="006D43AB">
        <w:rPr>
          <w:rFonts w:ascii="Verdana" w:hAnsi="Verdana"/>
          <w:sz w:val="19"/>
          <w:szCs w:val="19"/>
        </w:rPr>
        <w:t>δ. δυνητικοί δικαιούχοι στους οποίους έχουν επιβληθεί πρόστιμα τα οποία έχουν αποκτήσει  τελεσίδικη και δεσμευτική ισχύ, για παραβάσεις εργατικής νομοθεσίας και ειδικότερα για: Παράβαση «υψηλής» ή «πολύ υψηλής» σοβαρότητας (3 πρόστιμα/ 3 έλεγχοι) ή Αδήλωτη εργασία (2 πρόστιμα/ 2 έλεγχοι).</w:t>
      </w:r>
    </w:p>
    <w:p w14:paraId="4B8A81C1" w14:textId="0CFD62B6" w:rsidR="0053181C" w:rsidRPr="006D43AB" w:rsidRDefault="0053181C" w:rsidP="00EE0DED">
      <w:pPr>
        <w:spacing w:before="120" w:after="120" w:line="240" w:lineRule="auto"/>
        <w:jc w:val="both"/>
        <w:rPr>
          <w:rFonts w:ascii="Verdana" w:hAnsi="Verdana"/>
          <w:sz w:val="19"/>
          <w:szCs w:val="19"/>
        </w:rPr>
      </w:pPr>
      <w:r w:rsidRPr="006D43AB">
        <w:rPr>
          <w:rFonts w:ascii="Verdana" w:hAnsi="Verdana"/>
          <w:sz w:val="19"/>
          <w:szCs w:val="19"/>
        </w:rPr>
        <w:t xml:space="preserve">Επισημαίνεται ότι υποβάλλεται υποχρεωτικά Δήλωση σύμφωνα με το ΥΠΟΔΕΙΓΜΑ ΔΗΛΩΣΗΣ ΣΧΕΤΙΚΑ ΜΕ ΤΑ ΣΤΟΙΧΕΙΑ ΠΟΥ ΑΦΟΡΟΥΝ ΤΗΝ ΙΔΙΟΤΗΤΑ ΜΜΕ ΜΙΑΣ ΕΠΙΧΕΙΡΗΣΗΣ (Παράρτημα </w:t>
      </w:r>
      <w:r w:rsidR="000B1219" w:rsidRPr="006D43AB">
        <w:rPr>
          <w:rFonts w:ascii="Verdana" w:hAnsi="Verdana"/>
          <w:sz w:val="19"/>
          <w:szCs w:val="19"/>
        </w:rPr>
        <w:t>Ι.</w:t>
      </w:r>
      <w:r w:rsidRPr="006D43AB">
        <w:rPr>
          <w:rFonts w:ascii="Verdana" w:hAnsi="Verdana"/>
          <w:sz w:val="19"/>
          <w:szCs w:val="19"/>
        </w:rPr>
        <w:t xml:space="preserve">9), και φορολογικά στοιχεία όπως : Ε1, Ν, Ε3, Ε5, Ε7, έναρξη εργασιών (από Δ.Ο.Υ ή εκτύπωση </w:t>
      </w:r>
      <w:proofErr w:type="spellStart"/>
      <w:r w:rsidRPr="006D43AB">
        <w:rPr>
          <w:rFonts w:ascii="Verdana" w:hAnsi="Verdana"/>
          <w:sz w:val="19"/>
          <w:szCs w:val="19"/>
        </w:rPr>
        <w:t>taxisnet</w:t>
      </w:r>
      <w:proofErr w:type="spellEnd"/>
      <w:r w:rsidRPr="006D43AB">
        <w:rPr>
          <w:rFonts w:ascii="Verdana" w:hAnsi="Verdana"/>
          <w:sz w:val="19"/>
          <w:szCs w:val="19"/>
        </w:rPr>
        <w:t>), ισολογισμοί της τελευταίας κλεισμένης διαχειριστικής χρήσης.</w:t>
      </w:r>
    </w:p>
    <w:p w14:paraId="6758E23E" w14:textId="4BEBB7E7" w:rsidR="00F93C2E" w:rsidRDefault="0053181C" w:rsidP="00EE0DED">
      <w:pPr>
        <w:spacing w:before="120" w:after="120" w:line="240" w:lineRule="auto"/>
        <w:jc w:val="both"/>
        <w:rPr>
          <w:rFonts w:ascii="Verdana" w:hAnsi="Verdana"/>
          <w:sz w:val="19"/>
          <w:szCs w:val="19"/>
        </w:rPr>
      </w:pPr>
      <w:r w:rsidRPr="006D43AB">
        <w:rPr>
          <w:rFonts w:ascii="Verdana" w:hAnsi="Verdana"/>
          <w:sz w:val="19"/>
          <w:szCs w:val="19"/>
        </w:rPr>
        <w:t xml:space="preserve">Τέλος, σε περίπτωση εταιρειών, υποβάλλεται εκτύπωση από </w:t>
      </w:r>
      <w:proofErr w:type="spellStart"/>
      <w:r w:rsidRPr="006D43AB">
        <w:rPr>
          <w:rFonts w:ascii="Verdana" w:hAnsi="Verdana"/>
          <w:sz w:val="19"/>
          <w:szCs w:val="19"/>
        </w:rPr>
        <w:t>taxisnet</w:t>
      </w:r>
      <w:proofErr w:type="spellEnd"/>
      <w:r w:rsidRPr="006D43AB">
        <w:rPr>
          <w:rFonts w:ascii="Verdana" w:hAnsi="Verdana"/>
          <w:sz w:val="19"/>
          <w:szCs w:val="19"/>
        </w:rPr>
        <w:t xml:space="preserve"> του </w:t>
      </w:r>
      <w:r w:rsidR="00CE7080" w:rsidRPr="006D43AB">
        <w:rPr>
          <w:rFonts w:ascii="Verdana" w:hAnsi="Verdana"/>
          <w:sz w:val="19"/>
          <w:szCs w:val="19"/>
        </w:rPr>
        <w:t>νόμιμου</w:t>
      </w:r>
      <w:r w:rsidRPr="006D43AB">
        <w:rPr>
          <w:rFonts w:ascii="Verdana" w:hAnsi="Verdana"/>
          <w:sz w:val="19"/>
          <w:szCs w:val="19"/>
        </w:rPr>
        <w:t xml:space="preserve"> εκπροσώπου της εταιρείας και απόφαση του αρμοδίου οργάνου του φορέα  για υποβολή πρότασης</w:t>
      </w:r>
      <w:r w:rsidR="00EE0DED">
        <w:rPr>
          <w:rFonts w:ascii="Verdana" w:hAnsi="Verdana"/>
          <w:sz w:val="19"/>
          <w:szCs w:val="19"/>
        </w:rPr>
        <w:t xml:space="preserve">. </w:t>
      </w:r>
    </w:p>
    <w:p w14:paraId="2CFAE738" w14:textId="77777777" w:rsidR="00EE0DED" w:rsidRPr="006D43AB" w:rsidRDefault="00EE0DED" w:rsidP="00EE0DED">
      <w:pPr>
        <w:spacing w:before="120" w:after="120" w:line="240" w:lineRule="auto"/>
        <w:jc w:val="both"/>
        <w:rPr>
          <w:rFonts w:ascii="Verdana" w:hAnsi="Verdana"/>
          <w:sz w:val="19"/>
          <w:szCs w:val="19"/>
        </w:rPr>
      </w:pPr>
    </w:p>
    <w:p w14:paraId="1B2DEC29" w14:textId="3C91615A" w:rsidR="00562748" w:rsidRPr="006D43AB" w:rsidRDefault="000477AF" w:rsidP="00EE0DED">
      <w:pPr>
        <w:shd w:val="clear" w:color="auto" w:fill="B8CCE4" w:themeFill="accent1" w:themeFillTint="66"/>
        <w:spacing w:before="120" w:after="120" w:line="240" w:lineRule="auto"/>
        <w:jc w:val="both"/>
        <w:rPr>
          <w:rFonts w:ascii="Verdana" w:hAnsi="Verdana"/>
          <w:b/>
          <w:sz w:val="19"/>
          <w:szCs w:val="19"/>
          <w:u w:val="single"/>
        </w:rPr>
      </w:pPr>
      <w:r w:rsidRPr="006D43AB">
        <w:rPr>
          <w:rFonts w:ascii="Verdana" w:hAnsi="Verdana"/>
          <w:b/>
          <w:sz w:val="19"/>
          <w:szCs w:val="19"/>
          <w:u w:val="single"/>
        </w:rPr>
        <w:t xml:space="preserve">Κριτήριο </w:t>
      </w:r>
      <w:r w:rsidR="00351A88" w:rsidRPr="006D43AB">
        <w:rPr>
          <w:rFonts w:ascii="Verdana" w:hAnsi="Verdana"/>
          <w:b/>
          <w:sz w:val="19"/>
          <w:szCs w:val="19"/>
          <w:u w:val="single"/>
        </w:rPr>
        <w:t>1</w:t>
      </w:r>
      <w:r w:rsidR="00351A88">
        <w:rPr>
          <w:rFonts w:ascii="Verdana" w:hAnsi="Verdana"/>
          <w:b/>
          <w:sz w:val="19"/>
          <w:szCs w:val="19"/>
          <w:u w:val="single"/>
        </w:rPr>
        <w:t>5</w:t>
      </w:r>
      <w:r w:rsidR="00562748" w:rsidRPr="006D43AB">
        <w:rPr>
          <w:rFonts w:ascii="Verdana" w:hAnsi="Verdana"/>
          <w:b/>
          <w:sz w:val="19"/>
          <w:szCs w:val="19"/>
          <w:u w:val="single"/>
        </w:rPr>
        <w:t>:</w:t>
      </w:r>
      <w:r w:rsidR="00AA3046" w:rsidRPr="006D43AB">
        <w:rPr>
          <w:rFonts w:ascii="Verdana" w:eastAsia="Times New Roman" w:hAnsi="Verdana" w:cs="Arial"/>
          <w:sz w:val="19"/>
          <w:szCs w:val="19"/>
        </w:rPr>
        <w:t xml:space="preserve"> </w:t>
      </w:r>
      <w:r w:rsidR="00AA3046" w:rsidRPr="006D43AB">
        <w:rPr>
          <w:rFonts w:ascii="Verdana" w:hAnsi="Verdana"/>
          <w:b/>
          <w:sz w:val="19"/>
          <w:szCs w:val="19"/>
        </w:rPr>
        <w:t>Στον υποψήφιο μέχρι και το χρόνο υποβολής της πρότασης δεν έχουν επιβληθεί διοικητικές κυρώσεις για παραβίαση Κοινοτικών Κανονισμών ή Εθνικής Νομοθεσίας σε σχέση με την υλοποίηση έργων.</w:t>
      </w:r>
    </w:p>
    <w:p w14:paraId="4BC9A95A" w14:textId="7E78AE07" w:rsidR="00562748" w:rsidRDefault="00562748" w:rsidP="00EE0DED">
      <w:pPr>
        <w:spacing w:before="120" w:after="120" w:line="240" w:lineRule="auto"/>
        <w:jc w:val="both"/>
        <w:rPr>
          <w:rFonts w:ascii="Verdana" w:hAnsi="Verdana"/>
          <w:bCs/>
          <w:sz w:val="19"/>
          <w:szCs w:val="19"/>
        </w:rPr>
      </w:pPr>
      <w:r w:rsidRPr="006D43AB">
        <w:rPr>
          <w:rFonts w:ascii="Verdana" w:hAnsi="Verdana"/>
          <w:sz w:val="19"/>
          <w:szCs w:val="19"/>
        </w:rPr>
        <w:t>Εξετάζεται η ύπαρξη σχετικής αναφοράς σ</w:t>
      </w:r>
      <w:r w:rsidR="005D62C1" w:rsidRPr="006D43AB">
        <w:rPr>
          <w:rFonts w:ascii="Verdana" w:hAnsi="Verdana"/>
          <w:sz w:val="19"/>
          <w:szCs w:val="19"/>
        </w:rPr>
        <w:t>ε</w:t>
      </w:r>
      <w:r w:rsidRPr="006D43AB">
        <w:rPr>
          <w:rFonts w:ascii="Verdana" w:hAnsi="Verdana"/>
          <w:sz w:val="19"/>
          <w:szCs w:val="19"/>
        </w:rPr>
        <w:t xml:space="preserve"> Υπεύθυνη Δήλωση του υποψήφιου δικαιούχου</w:t>
      </w:r>
      <w:r w:rsidR="00AB38DB" w:rsidRPr="006D43AB">
        <w:rPr>
          <w:rFonts w:ascii="Verdana" w:hAnsi="Verdana"/>
          <w:sz w:val="19"/>
          <w:szCs w:val="19"/>
        </w:rPr>
        <w:t>,</w:t>
      </w:r>
      <w:r w:rsidR="00AB38DB" w:rsidRPr="006D43AB">
        <w:rPr>
          <w:rFonts w:ascii="Verdana" w:eastAsia="Times New Roman" w:hAnsi="Verdana" w:cs="Arial"/>
          <w:bCs/>
          <w:sz w:val="19"/>
          <w:szCs w:val="19"/>
        </w:rPr>
        <w:t xml:space="preserve"> </w:t>
      </w:r>
      <w:r w:rsidR="00AB38DB" w:rsidRPr="006D43AB">
        <w:rPr>
          <w:rFonts w:ascii="Verdana" w:hAnsi="Verdana"/>
          <w:bCs/>
          <w:sz w:val="19"/>
          <w:szCs w:val="19"/>
        </w:rPr>
        <w:t xml:space="preserve">σύμφωνα με το </w:t>
      </w:r>
      <w:r w:rsidR="000B1219" w:rsidRPr="006D43AB">
        <w:rPr>
          <w:rFonts w:ascii="Verdana" w:hAnsi="Verdana"/>
          <w:bCs/>
          <w:sz w:val="19"/>
          <w:szCs w:val="19"/>
        </w:rPr>
        <w:t>Π</w:t>
      </w:r>
      <w:r w:rsidR="00483117" w:rsidRPr="006D43AB">
        <w:rPr>
          <w:rFonts w:ascii="Verdana" w:hAnsi="Verdana"/>
          <w:bCs/>
          <w:sz w:val="19"/>
          <w:szCs w:val="19"/>
        </w:rPr>
        <w:t>αράρτημα Ι.</w:t>
      </w:r>
      <w:r w:rsidR="00AB38DB" w:rsidRPr="006D43AB">
        <w:rPr>
          <w:rFonts w:ascii="Verdana" w:hAnsi="Verdana"/>
          <w:bCs/>
          <w:sz w:val="19"/>
          <w:szCs w:val="19"/>
        </w:rPr>
        <w:t>9: Υπεύθυνη Δήλωση Δικαιούχου.</w:t>
      </w:r>
    </w:p>
    <w:p w14:paraId="76B94A29" w14:textId="77777777" w:rsidR="00EE0DED" w:rsidRPr="006D43AB" w:rsidRDefault="00EE0DED" w:rsidP="00EE0DED">
      <w:pPr>
        <w:spacing w:before="120" w:after="120" w:line="240" w:lineRule="auto"/>
        <w:jc w:val="both"/>
        <w:rPr>
          <w:rFonts w:ascii="Verdana" w:hAnsi="Verdana"/>
          <w:sz w:val="19"/>
          <w:szCs w:val="19"/>
        </w:rPr>
      </w:pPr>
    </w:p>
    <w:p w14:paraId="1272ADFA" w14:textId="305099D4" w:rsidR="008913D4" w:rsidRPr="006D43AB" w:rsidRDefault="000477AF" w:rsidP="00EE0DED">
      <w:pPr>
        <w:shd w:val="clear" w:color="auto" w:fill="B8CCE4" w:themeFill="accent1" w:themeFillTint="66"/>
        <w:spacing w:before="120" w:after="120" w:line="240" w:lineRule="auto"/>
        <w:jc w:val="both"/>
        <w:rPr>
          <w:rFonts w:ascii="Verdana" w:hAnsi="Verdana"/>
          <w:b/>
          <w:sz w:val="19"/>
          <w:szCs w:val="19"/>
          <w:u w:val="single"/>
        </w:rPr>
      </w:pPr>
      <w:r w:rsidRPr="006D43AB">
        <w:rPr>
          <w:rFonts w:ascii="Verdana" w:hAnsi="Verdana"/>
          <w:b/>
          <w:sz w:val="19"/>
          <w:szCs w:val="19"/>
          <w:u w:val="single"/>
        </w:rPr>
        <w:t xml:space="preserve">Κριτήριο </w:t>
      </w:r>
      <w:r w:rsidR="00351A88">
        <w:rPr>
          <w:rFonts w:ascii="Verdana" w:hAnsi="Verdana"/>
          <w:b/>
          <w:sz w:val="19"/>
          <w:szCs w:val="19"/>
          <w:u w:val="single"/>
        </w:rPr>
        <w:t>16</w:t>
      </w:r>
      <w:r w:rsidR="008913D4" w:rsidRPr="006D43AB">
        <w:rPr>
          <w:rFonts w:ascii="Verdana" w:hAnsi="Verdana"/>
          <w:b/>
          <w:sz w:val="19"/>
          <w:szCs w:val="19"/>
          <w:u w:val="single"/>
        </w:rPr>
        <w:t>:</w:t>
      </w:r>
      <w:r w:rsidR="00AA3046" w:rsidRPr="006D43AB">
        <w:rPr>
          <w:rFonts w:ascii="Verdana" w:eastAsia="Times New Roman" w:hAnsi="Verdana" w:cs="Arial"/>
          <w:sz w:val="19"/>
          <w:szCs w:val="19"/>
        </w:rPr>
        <w:t xml:space="preserve"> </w:t>
      </w:r>
      <w:r w:rsidR="00AA3046" w:rsidRPr="006D43AB">
        <w:rPr>
          <w:rFonts w:ascii="Verdana" w:hAnsi="Verdana"/>
          <w:b/>
          <w:sz w:val="19"/>
          <w:szCs w:val="19"/>
        </w:rPr>
        <w:t xml:space="preserve">Στην περίπτωση που ο δικαιούχος είναι Δημόσιος Υπάλληλος ή  εργαζόμενος σε ΝΠΔΔ ή ΝΠΙΔ, διαθέτει σχετική άδεια από αρμόδιο Υπηρεσιακό </w:t>
      </w:r>
      <w:r w:rsidR="00AA3046" w:rsidRPr="006D43AB">
        <w:rPr>
          <w:rFonts w:ascii="Verdana" w:hAnsi="Verdana"/>
          <w:b/>
          <w:sz w:val="19"/>
          <w:szCs w:val="19"/>
        </w:rPr>
        <w:lastRenderedPageBreak/>
        <w:t>Συμβούλιο ή  δεν κωλύεται από διατάξεις του καταστατικού της ΝΙΠΔ.</w:t>
      </w:r>
      <w:r w:rsidR="004E13FB" w:rsidRPr="006D43AB">
        <w:rPr>
          <w:rFonts w:ascii="Verdana" w:hAnsi="Verdana"/>
          <w:b/>
          <w:sz w:val="19"/>
          <w:szCs w:val="19"/>
        </w:rPr>
        <w:t xml:space="preserve"> </w:t>
      </w:r>
      <w:r w:rsidR="00AA3046" w:rsidRPr="006D43AB">
        <w:rPr>
          <w:rFonts w:ascii="Verdana" w:hAnsi="Verdana"/>
          <w:b/>
          <w:i/>
          <w:sz w:val="19"/>
          <w:szCs w:val="19"/>
          <w:u w:val="single"/>
        </w:rPr>
        <w:t>Το κριτήριο δεν εξετάζεται στην περίπτωση Συνεταιρισμών.</w:t>
      </w:r>
    </w:p>
    <w:p w14:paraId="5488FFD9" w14:textId="6FA208CC" w:rsidR="00DE55CA" w:rsidRPr="006D43AB" w:rsidRDefault="00DE55CA" w:rsidP="00EE0DED">
      <w:pPr>
        <w:spacing w:before="120" w:after="120" w:line="240" w:lineRule="auto"/>
        <w:jc w:val="both"/>
        <w:rPr>
          <w:rFonts w:ascii="Verdana" w:eastAsia="Times New Roman" w:hAnsi="Verdana" w:cs="Arial"/>
          <w:sz w:val="19"/>
          <w:szCs w:val="19"/>
        </w:rPr>
      </w:pPr>
      <w:r w:rsidRPr="006D43AB">
        <w:rPr>
          <w:rFonts w:ascii="Verdana" w:eastAsia="Times New Roman" w:hAnsi="Verdana" w:cs="Arial"/>
          <w:sz w:val="19"/>
          <w:szCs w:val="19"/>
        </w:rPr>
        <w:t xml:space="preserve">Στην περίπτωση που ο υποψήφιος δικαιούχος είναι Δημόσιος Υπάλληλος θα πρέπει να διαθέτει σχετική άδεια από αρμόδιο Υπηρεσιακό Συμβούλιο. Αντίστοιχα, εάν είναι εργαζόμενος σε ΔΕΚΟ θα πρέπει να μην κωλύεται από διατάξεις του καταστατικού της ΔΕΚΟ. Για την τεκμηρίωση των ανωτέρω θα πρέπει να προσκομίζονται </w:t>
      </w:r>
      <w:r w:rsidR="00D34FF2" w:rsidRPr="006D43AB">
        <w:rPr>
          <w:rFonts w:ascii="Verdana" w:eastAsia="Times New Roman" w:hAnsi="Verdana" w:cs="Arial"/>
          <w:sz w:val="19"/>
          <w:szCs w:val="19"/>
        </w:rPr>
        <w:t xml:space="preserve">κατά περίπτωση </w:t>
      </w:r>
      <w:r w:rsidRPr="006D43AB">
        <w:rPr>
          <w:rFonts w:ascii="Verdana" w:eastAsia="Times New Roman" w:hAnsi="Verdana" w:cs="Arial"/>
          <w:sz w:val="19"/>
          <w:szCs w:val="19"/>
        </w:rPr>
        <w:t xml:space="preserve">δικαιολογητικά όπως: </w:t>
      </w:r>
      <w:r w:rsidR="008E5D91" w:rsidRPr="006D43AB">
        <w:rPr>
          <w:rFonts w:ascii="Verdana" w:eastAsia="Times New Roman" w:hAnsi="Verdana" w:cs="Arial"/>
          <w:sz w:val="19"/>
          <w:szCs w:val="19"/>
        </w:rPr>
        <w:t>Αντίγραφο του</w:t>
      </w:r>
      <w:r w:rsidRPr="006D43AB">
        <w:rPr>
          <w:rFonts w:ascii="Verdana" w:eastAsia="Times New Roman" w:hAnsi="Verdana" w:cs="Arial"/>
          <w:sz w:val="19"/>
          <w:szCs w:val="19"/>
        </w:rPr>
        <w:t xml:space="preserve"> Ε1</w:t>
      </w:r>
      <w:r w:rsidR="008E5D91" w:rsidRPr="006D43AB">
        <w:rPr>
          <w:rFonts w:ascii="Verdana" w:eastAsia="Times New Roman" w:hAnsi="Verdana" w:cs="Arial"/>
          <w:sz w:val="19"/>
          <w:szCs w:val="19"/>
        </w:rPr>
        <w:t xml:space="preserve"> του τελευταίου διαχειριστικού έτους που έχει υποβληθεί</w:t>
      </w:r>
      <w:r w:rsidRPr="006D43AB">
        <w:rPr>
          <w:rFonts w:ascii="Verdana" w:eastAsia="Times New Roman" w:hAnsi="Verdana" w:cs="Arial"/>
          <w:sz w:val="19"/>
          <w:szCs w:val="19"/>
        </w:rPr>
        <w:t xml:space="preserve">, </w:t>
      </w:r>
      <w:r w:rsidR="00D34FF2" w:rsidRPr="006D43AB">
        <w:rPr>
          <w:rFonts w:ascii="Verdana" w:eastAsia="Times New Roman" w:hAnsi="Verdana" w:cs="Arial"/>
          <w:sz w:val="19"/>
          <w:szCs w:val="19"/>
        </w:rPr>
        <w:t xml:space="preserve">σχετική </w:t>
      </w:r>
      <w:r w:rsidRPr="006D43AB">
        <w:rPr>
          <w:rFonts w:ascii="Verdana" w:eastAsia="Times New Roman" w:hAnsi="Verdana" w:cs="Arial"/>
          <w:sz w:val="19"/>
          <w:szCs w:val="19"/>
        </w:rPr>
        <w:t>Υπεύθυνη δήλωση, Άδεια αρμόδιου οργάνου, Καταστατικό σχετικού οργανισμού.</w:t>
      </w:r>
      <w:r w:rsidR="001C4C67">
        <w:rPr>
          <w:rFonts w:ascii="Verdana" w:eastAsia="Times New Roman" w:hAnsi="Verdana" w:cs="Arial"/>
          <w:sz w:val="19"/>
          <w:szCs w:val="19"/>
        </w:rPr>
        <w:t xml:space="preserve"> </w:t>
      </w:r>
    </w:p>
    <w:p w14:paraId="26CC123B" w14:textId="3D5EFE68" w:rsidR="00DE55CA" w:rsidRDefault="00DE55CA" w:rsidP="00EE0DED">
      <w:pPr>
        <w:spacing w:before="120" w:after="120" w:line="240" w:lineRule="auto"/>
        <w:jc w:val="both"/>
        <w:rPr>
          <w:rFonts w:ascii="Verdana" w:eastAsia="Times New Roman" w:hAnsi="Verdana" w:cs="Arial"/>
          <w:sz w:val="19"/>
          <w:szCs w:val="19"/>
        </w:rPr>
      </w:pPr>
      <w:r w:rsidRPr="006D43AB">
        <w:rPr>
          <w:rFonts w:ascii="Verdana" w:eastAsia="Times New Roman" w:hAnsi="Verdana" w:cs="Arial"/>
          <w:sz w:val="19"/>
          <w:szCs w:val="19"/>
        </w:rPr>
        <w:t>Το κριτήριο δεν εξετάζεται στην περίπτωση Συνεταιρισμών.</w:t>
      </w:r>
    </w:p>
    <w:p w14:paraId="0052AAD6" w14:textId="77777777" w:rsidR="00EE0DED" w:rsidRPr="006D43AB" w:rsidRDefault="00EE0DED" w:rsidP="00EE0DED">
      <w:pPr>
        <w:spacing w:before="120" w:after="120" w:line="240" w:lineRule="auto"/>
        <w:jc w:val="both"/>
        <w:rPr>
          <w:rFonts w:ascii="Verdana" w:eastAsia="Times New Roman" w:hAnsi="Verdana" w:cs="Arial"/>
          <w:sz w:val="19"/>
          <w:szCs w:val="19"/>
        </w:rPr>
      </w:pPr>
    </w:p>
    <w:p w14:paraId="7DE43892" w14:textId="31564742" w:rsidR="00D34FF2" w:rsidRPr="006D43AB" w:rsidRDefault="000477AF" w:rsidP="00EE0DED">
      <w:pPr>
        <w:shd w:val="clear" w:color="auto" w:fill="B8CCE4" w:themeFill="accent1" w:themeFillTint="66"/>
        <w:spacing w:before="120" w:after="120" w:line="240" w:lineRule="auto"/>
        <w:jc w:val="both"/>
        <w:rPr>
          <w:rFonts w:ascii="Verdana" w:hAnsi="Verdana"/>
          <w:b/>
          <w:sz w:val="19"/>
          <w:szCs w:val="19"/>
          <w:u w:val="single"/>
        </w:rPr>
      </w:pPr>
      <w:r w:rsidRPr="006D43AB">
        <w:rPr>
          <w:rFonts w:ascii="Verdana" w:hAnsi="Verdana"/>
          <w:b/>
          <w:sz w:val="19"/>
          <w:szCs w:val="19"/>
          <w:u w:val="single"/>
        </w:rPr>
        <w:t xml:space="preserve">Κριτήριο </w:t>
      </w:r>
      <w:r w:rsidR="00351A88">
        <w:rPr>
          <w:rFonts w:ascii="Verdana" w:hAnsi="Verdana"/>
          <w:b/>
          <w:sz w:val="19"/>
          <w:szCs w:val="19"/>
          <w:u w:val="single"/>
        </w:rPr>
        <w:t>17</w:t>
      </w:r>
      <w:r w:rsidR="00D34FF2" w:rsidRPr="006D43AB">
        <w:rPr>
          <w:rFonts w:ascii="Verdana" w:hAnsi="Verdana"/>
          <w:b/>
          <w:sz w:val="19"/>
          <w:szCs w:val="19"/>
          <w:u w:val="single"/>
        </w:rPr>
        <w:t>:</w:t>
      </w:r>
      <w:r w:rsidR="00AA3046" w:rsidRPr="006D43AB">
        <w:rPr>
          <w:rFonts w:ascii="Verdana" w:eastAsia="Times New Roman" w:hAnsi="Verdana" w:cs="Arial"/>
          <w:sz w:val="19"/>
          <w:szCs w:val="19"/>
        </w:rPr>
        <w:t xml:space="preserve"> </w:t>
      </w:r>
      <w:r w:rsidR="00AA3046" w:rsidRPr="006D43AB">
        <w:rPr>
          <w:rFonts w:ascii="Verdana" w:hAnsi="Verdana"/>
          <w:b/>
          <w:sz w:val="19"/>
          <w:szCs w:val="19"/>
        </w:rPr>
        <w:t>Ο υποψήφιος έχει συμπληρώσει το 18</w:t>
      </w:r>
      <w:r w:rsidR="00AA3046" w:rsidRPr="00FF14E7">
        <w:rPr>
          <w:rFonts w:ascii="Verdana" w:hAnsi="Verdana"/>
          <w:b/>
          <w:sz w:val="19"/>
          <w:szCs w:val="19"/>
          <w:vertAlign w:val="superscript"/>
        </w:rPr>
        <w:t>ο</w:t>
      </w:r>
      <w:r w:rsidR="00AA3046" w:rsidRPr="006D43AB">
        <w:rPr>
          <w:rFonts w:ascii="Verdana" w:hAnsi="Verdana"/>
          <w:b/>
          <w:sz w:val="19"/>
          <w:szCs w:val="19"/>
        </w:rPr>
        <w:t xml:space="preserve"> έτος της ηλικίας του κατά την υποβολή της πρότασης. Στην περίπτωση προσωπικών εταιρειών, ο περιορισμός ισχύει για όλα τα μέλη τους. Ο περιορισμός δεν ισχύει για τις Ανώνυμες εταιρίες, τις Εταιρίες Περιορισμένης Ευθύνης, ΙΚΕ και τους Συνεταιρισμούς.</w:t>
      </w:r>
    </w:p>
    <w:p w14:paraId="375B42C2" w14:textId="77777777" w:rsidR="00542B1D" w:rsidRPr="006D43AB" w:rsidRDefault="00542B1D" w:rsidP="00EE0DED">
      <w:pPr>
        <w:spacing w:before="120" w:after="120" w:line="240" w:lineRule="auto"/>
        <w:jc w:val="both"/>
        <w:rPr>
          <w:rFonts w:ascii="Verdana" w:eastAsia="Times New Roman" w:hAnsi="Verdana" w:cs="Arial"/>
          <w:sz w:val="19"/>
          <w:szCs w:val="19"/>
        </w:rPr>
      </w:pPr>
      <w:r w:rsidRPr="006D43AB">
        <w:rPr>
          <w:rFonts w:ascii="Verdana" w:eastAsia="Times New Roman" w:hAnsi="Verdana" w:cs="Arial"/>
          <w:sz w:val="19"/>
          <w:szCs w:val="19"/>
        </w:rPr>
        <w:t>Η εκπλήρωση του κριτηρίου ελέγχεται από την προσκόμιση Αντίγραφου ταυτότητας ή διαβατηρίου, καθώς και με την προσκόμιση καταστατικού εταιρικού σχήματος.</w:t>
      </w:r>
    </w:p>
    <w:p w14:paraId="6028C658" w14:textId="40CEF0F8" w:rsidR="0053181C" w:rsidRDefault="0053181C" w:rsidP="00EE0DED">
      <w:pPr>
        <w:spacing w:before="120" w:after="120" w:line="240" w:lineRule="auto"/>
        <w:jc w:val="both"/>
        <w:rPr>
          <w:rFonts w:ascii="Verdana" w:eastAsia="Times New Roman" w:hAnsi="Verdana" w:cs="Arial"/>
          <w:sz w:val="19"/>
          <w:szCs w:val="19"/>
        </w:rPr>
      </w:pPr>
      <w:r w:rsidRPr="006D43AB">
        <w:rPr>
          <w:rFonts w:ascii="Verdana" w:eastAsia="Times New Roman" w:hAnsi="Verdana" w:cs="Arial"/>
          <w:sz w:val="19"/>
          <w:szCs w:val="19"/>
        </w:rPr>
        <w:t>Στην περίπτωση προσωπικών εταιρειών, ο περιορισμός ισχύει για όλα τα μέλη τους. Ο περιορισμός δεν ισχύει για τις Ανώνυμες εταιρίες, τις Εταιρίες Περιορισμένης Ευθύνης, ΙΚΕ και τους Συνεταιρισμούς</w:t>
      </w:r>
      <w:r w:rsidR="00EE0DED">
        <w:rPr>
          <w:rFonts w:ascii="Verdana" w:eastAsia="Times New Roman" w:hAnsi="Verdana" w:cs="Arial"/>
          <w:sz w:val="19"/>
          <w:szCs w:val="19"/>
        </w:rPr>
        <w:t xml:space="preserve">. </w:t>
      </w:r>
    </w:p>
    <w:p w14:paraId="5DFF3069" w14:textId="77777777" w:rsidR="00EE0DED" w:rsidRPr="006D43AB" w:rsidRDefault="00EE0DED" w:rsidP="00EE0DED">
      <w:pPr>
        <w:spacing w:before="120" w:after="120" w:line="240" w:lineRule="auto"/>
        <w:jc w:val="both"/>
        <w:rPr>
          <w:rFonts w:ascii="Verdana" w:eastAsia="Times New Roman" w:hAnsi="Verdana" w:cs="Arial"/>
          <w:sz w:val="19"/>
          <w:szCs w:val="19"/>
        </w:rPr>
      </w:pPr>
    </w:p>
    <w:p w14:paraId="431CE0EC" w14:textId="37DF8B8B" w:rsidR="00001FF8" w:rsidRPr="006D43AB" w:rsidRDefault="00001FF8" w:rsidP="00EE0DED">
      <w:pPr>
        <w:shd w:val="clear" w:color="auto" w:fill="B8CCE4" w:themeFill="accent1" w:themeFillTint="66"/>
        <w:spacing w:before="120" w:after="120" w:line="240" w:lineRule="auto"/>
        <w:jc w:val="both"/>
        <w:rPr>
          <w:rFonts w:ascii="Verdana" w:eastAsia="Times New Roman" w:hAnsi="Verdana" w:cs="Arial"/>
          <w:b/>
          <w:sz w:val="19"/>
          <w:szCs w:val="19"/>
        </w:rPr>
      </w:pPr>
      <w:r w:rsidRPr="006D43AB">
        <w:rPr>
          <w:rFonts w:ascii="Verdana" w:eastAsia="Times New Roman" w:hAnsi="Verdana" w:cs="Arial"/>
          <w:b/>
          <w:sz w:val="19"/>
          <w:szCs w:val="19"/>
          <w:u w:val="single"/>
        </w:rPr>
        <w:t xml:space="preserve">Κριτήριο </w:t>
      </w:r>
      <w:r w:rsidR="00351A88">
        <w:rPr>
          <w:rFonts w:ascii="Verdana" w:eastAsia="Times New Roman" w:hAnsi="Verdana" w:cs="Arial"/>
          <w:b/>
          <w:sz w:val="19"/>
          <w:szCs w:val="19"/>
          <w:u w:val="single"/>
        </w:rPr>
        <w:t>18</w:t>
      </w:r>
      <w:r w:rsidR="00A91276" w:rsidRPr="006D43AB">
        <w:rPr>
          <w:rFonts w:ascii="Verdana" w:eastAsia="Times New Roman" w:hAnsi="Verdana" w:cs="Arial"/>
          <w:b/>
          <w:sz w:val="19"/>
          <w:szCs w:val="19"/>
          <w:u w:val="single"/>
        </w:rPr>
        <w:t>:</w:t>
      </w:r>
      <w:r w:rsidRPr="006D43AB">
        <w:rPr>
          <w:rFonts w:ascii="Verdana" w:eastAsia="Times New Roman" w:hAnsi="Verdana" w:cs="Arial"/>
          <w:sz w:val="19"/>
          <w:szCs w:val="19"/>
        </w:rPr>
        <w:t xml:space="preserve"> </w:t>
      </w:r>
      <w:r w:rsidRPr="006D43AB">
        <w:rPr>
          <w:rFonts w:ascii="Verdana" w:eastAsia="Times New Roman" w:hAnsi="Verdana" w:cs="Arial"/>
          <w:b/>
          <w:sz w:val="19"/>
          <w:szCs w:val="19"/>
        </w:rPr>
        <w:t>Για φυσικά πρόσωπα διασφαλίζεται ότι δεν υπάρχει θέμα πτώχευσης.</w:t>
      </w:r>
    </w:p>
    <w:p w14:paraId="45ED8C69" w14:textId="21F10F94" w:rsidR="007437E0" w:rsidRDefault="007437E0" w:rsidP="00EE0DED">
      <w:pPr>
        <w:spacing w:before="120" w:after="120" w:line="240" w:lineRule="auto"/>
        <w:jc w:val="both"/>
        <w:rPr>
          <w:rFonts w:ascii="Verdana" w:eastAsia="Times New Roman" w:hAnsi="Verdana" w:cs="Arial"/>
          <w:sz w:val="19"/>
          <w:szCs w:val="19"/>
        </w:rPr>
      </w:pPr>
      <w:r w:rsidRPr="006D43AB">
        <w:rPr>
          <w:rFonts w:ascii="Verdana" w:eastAsia="Times New Roman" w:hAnsi="Verdana" w:cs="Arial"/>
          <w:sz w:val="19"/>
          <w:szCs w:val="19"/>
        </w:rPr>
        <w:t xml:space="preserve">Εξετάζεται εάν προσκομίστηκαν τα κατάλληλα δικαιολογητικά που τεκμηριώνουν ότι δεν υπάρχει θέμα πτώχευσης για τα φυσικά πρόσωπα με την ύπαρξη σχετικής αναφοράς σε Υπεύθυνη Δήλωση σύμφωνα </w:t>
      </w:r>
      <w:r w:rsidRPr="006D43AB">
        <w:rPr>
          <w:rFonts w:ascii="Verdana" w:eastAsia="Times New Roman" w:hAnsi="Verdana" w:cs="Arial"/>
          <w:bCs/>
          <w:sz w:val="19"/>
          <w:szCs w:val="19"/>
        </w:rPr>
        <w:t xml:space="preserve">με το </w:t>
      </w:r>
      <w:r w:rsidR="000B1219" w:rsidRPr="006D43AB">
        <w:rPr>
          <w:rFonts w:ascii="Verdana" w:eastAsia="Times New Roman" w:hAnsi="Verdana" w:cs="Arial"/>
          <w:bCs/>
          <w:sz w:val="19"/>
          <w:szCs w:val="19"/>
        </w:rPr>
        <w:t>Π</w:t>
      </w:r>
      <w:r w:rsidR="00483117" w:rsidRPr="006D43AB">
        <w:rPr>
          <w:rFonts w:ascii="Verdana" w:eastAsia="Times New Roman" w:hAnsi="Verdana" w:cs="Arial"/>
          <w:bCs/>
          <w:sz w:val="19"/>
          <w:szCs w:val="19"/>
        </w:rPr>
        <w:t>αράρτημα</w:t>
      </w:r>
      <w:r w:rsidRPr="006D43AB">
        <w:rPr>
          <w:rFonts w:ascii="Verdana" w:eastAsia="Times New Roman" w:hAnsi="Verdana" w:cs="Arial"/>
          <w:sz w:val="19"/>
          <w:szCs w:val="19"/>
        </w:rPr>
        <w:t xml:space="preserve"> </w:t>
      </w:r>
      <w:r w:rsidRPr="006D43AB">
        <w:rPr>
          <w:rFonts w:ascii="Verdana" w:eastAsia="Times New Roman" w:hAnsi="Verdana" w:cs="Arial"/>
          <w:bCs/>
          <w:sz w:val="19"/>
          <w:szCs w:val="19"/>
        </w:rPr>
        <w:t>Ι</w:t>
      </w:r>
      <w:r w:rsidR="00483117" w:rsidRPr="006D43AB">
        <w:rPr>
          <w:rFonts w:ascii="Verdana" w:eastAsia="Times New Roman" w:hAnsi="Verdana" w:cs="Arial"/>
          <w:bCs/>
          <w:sz w:val="19"/>
          <w:szCs w:val="19"/>
        </w:rPr>
        <w:t>.</w:t>
      </w:r>
      <w:r w:rsidRPr="006D43AB">
        <w:rPr>
          <w:rFonts w:ascii="Verdana" w:eastAsia="Times New Roman" w:hAnsi="Verdana" w:cs="Arial"/>
          <w:bCs/>
          <w:sz w:val="19"/>
          <w:szCs w:val="19"/>
        </w:rPr>
        <w:t xml:space="preserve">9: Υπεύθυνη Δήλωση Δικαιούχου </w:t>
      </w:r>
      <w:r w:rsidRPr="006D43AB">
        <w:rPr>
          <w:rFonts w:ascii="Verdana" w:eastAsia="Times New Roman" w:hAnsi="Verdana" w:cs="Arial"/>
          <w:sz w:val="19"/>
          <w:szCs w:val="19"/>
        </w:rPr>
        <w:t xml:space="preserve">και με Βεβαίωση από αρμόδια Διοικητική ή Δικαστική αρχή κατά την ένταξη. </w:t>
      </w:r>
    </w:p>
    <w:p w14:paraId="37EF55AA" w14:textId="77777777" w:rsidR="00EE0DED" w:rsidRPr="006D43AB" w:rsidRDefault="00EE0DED" w:rsidP="00EE0DED">
      <w:pPr>
        <w:spacing w:before="120" w:after="120" w:line="240" w:lineRule="auto"/>
        <w:jc w:val="both"/>
        <w:rPr>
          <w:rFonts w:ascii="Verdana" w:eastAsia="Times New Roman" w:hAnsi="Verdana" w:cs="Arial"/>
          <w:sz w:val="19"/>
          <w:szCs w:val="19"/>
        </w:rPr>
      </w:pPr>
    </w:p>
    <w:p w14:paraId="45306758" w14:textId="108CCD9A" w:rsidR="00001FF8" w:rsidRPr="006D43AB" w:rsidRDefault="00A91276" w:rsidP="00EE0DED">
      <w:pPr>
        <w:shd w:val="clear" w:color="auto" w:fill="B8CCE4" w:themeFill="accent1" w:themeFillTint="66"/>
        <w:spacing w:before="120" w:after="120" w:line="240" w:lineRule="auto"/>
        <w:jc w:val="both"/>
        <w:rPr>
          <w:rFonts w:ascii="Verdana" w:eastAsia="Times New Roman" w:hAnsi="Verdana" w:cs="Arial"/>
          <w:b/>
          <w:sz w:val="19"/>
          <w:szCs w:val="19"/>
          <w:u w:val="single"/>
        </w:rPr>
      </w:pPr>
      <w:r w:rsidRPr="006D43AB">
        <w:rPr>
          <w:rFonts w:ascii="Verdana" w:eastAsia="Times New Roman" w:hAnsi="Verdana" w:cs="Arial"/>
          <w:b/>
          <w:sz w:val="19"/>
          <w:szCs w:val="19"/>
          <w:u w:val="single"/>
        </w:rPr>
        <w:t xml:space="preserve">Κριτήριο </w:t>
      </w:r>
      <w:r w:rsidR="00351A88">
        <w:rPr>
          <w:rFonts w:ascii="Verdana" w:eastAsia="Times New Roman" w:hAnsi="Verdana" w:cs="Arial"/>
          <w:b/>
          <w:sz w:val="19"/>
          <w:szCs w:val="19"/>
          <w:u w:val="single"/>
        </w:rPr>
        <w:t>19</w:t>
      </w:r>
      <w:r w:rsidRPr="006D43AB">
        <w:rPr>
          <w:rFonts w:ascii="Verdana" w:eastAsia="Times New Roman" w:hAnsi="Verdana" w:cs="Arial"/>
          <w:b/>
          <w:sz w:val="19"/>
          <w:szCs w:val="19"/>
          <w:u w:val="single"/>
        </w:rPr>
        <w:t>:</w:t>
      </w:r>
      <w:r w:rsidRPr="006D43AB">
        <w:rPr>
          <w:rFonts w:ascii="Verdana" w:eastAsia="Times New Roman" w:hAnsi="Verdana" w:cs="Arial"/>
          <w:b/>
          <w:sz w:val="19"/>
          <w:szCs w:val="19"/>
        </w:rPr>
        <w:t xml:space="preserve"> </w:t>
      </w:r>
      <w:r w:rsidR="00001FF8" w:rsidRPr="006D43AB">
        <w:rPr>
          <w:rFonts w:ascii="Verdana" w:eastAsia="Times New Roman" w:hAnsi="Verdana" w:cs="Arial"/>
          <w:b/>
          <w:sz w:val="19"/>
          <w:szCs w:val="19"/>
        </w:rPr>
        <w:t>Για νομικά πρόσωπα διασφαλίζεται ότι δεν υπάρχει θέμα λύσης, εκκαθάρισης ή πτώχευσης.</w:t>
      </w:r>
    </w:p>
    <w:p w14:paraId="6CF97495" w14:textId="73B63DBC" w:rsidR="009820F2" w:rsidRDefault="007437E0" w:rsidP="00EE0DED">
      <w:pPr>
        <w:spacing w:before="120" w:after="120" w:line="240" w:lineRule="auto"/>
        <w:jc w:val="both"/>
        <w:rPr>
          <w:rFonts w:ascii="Verdana" w:eastAsia="Times New Roman" w:hAnsi="Verdana" w:cs="Arial"/>
          <w:sz w:val="19"/>
          <w:szCs w:val="19"/>
        </w:rPr>
      </w:pPr>
      <w:r w:rsidRPr="006D43AB">
        <w:rPr>
          <w:rFonts w:ascii="Verdana" w:eastAsia="Times New Roman" w:hAnsi="Verdana" w:cs="Arial"/>
          <w:sz w:val="19"/>
          <w:szCs w:val="19"/>
        </w:rPr>
        <w:t>Γ</w:t>
      </w:r>
      <w:r w:rsidR="009820F2" w:rsidRPr="006D43AB">
        <w:rPr>
          <w:rFonts w:ascii="Verdana" w:eastAsia="Times New Roman" w:hAnsi="Verdana" w:cs="Arial"/>
          <w:sz w:val="19"/>
          <w:szCs w:val="19"/>
        </w:rPr>
        <w:t xml:space="preserve">ια τα νομικά πρόσωπα, θα πρέπει να προσκομίζονται </w:t>
      </w:r>
      <w:r w:rsidR="00C43FCD" w:rsidRPr="006D43AB">
        <w:rPr>
          <w:rFonts w:ascii="Verdana" w:eastAsia="Times New Roman" w:hAnsi="Verdana" w:cs="Arial"/>
          <w:sz w:val="19"/>
          <w:szCs w:val="19"/>
        </w:rPr>
        <w:t>δικαιολογητικά</w:t>
      </w:r>
      <w:r w:rsidR="009820F2" w:rsidRPr="006D43AB">
        <w:rPr>
          <w:rFonts w:ascii="Verdana" w:eastAsia="Times New Roman" w:hAnsi="Verdana" w:cs="Arial"/>
          <w:sz w:val="19"/>
          <w:szCs w:val="19"/>
        </w:rPr>
        <w:t xml:space="preserve"> που τεκμηριώνουν ότι δεν υπάρχει θέμα λύσης, εκκαθάρισης ή πτώχευσης με την ύπαρξη σχετικής </w:t>
      </w:r>
      <w:r w:rsidR="00BE5DF8" w:rsidRPr="006D43AB">
        <w:rPr>
          <w:rFonts w:ascii="Verdana" w:eastAsia="Times New Roman" w:hAnsi="Verdana" w:cs="Arial"/>
          <w:sz w:val="19"/>
          <w:szCs w:val="19"/>
        </w:rPr>
        <w:t xml:space="preserve">αναφοράς σε Υπεύθυνη Δήλωση σύμφωνα </w:t>
      </w:r>
      <w:r w:rsidR="00BE5DF8" w:rsidRPr="006D43AB">
        <w:rPr>
          <w:rFonts w:ascii="Verdana" w:eastAsia="Times New Roman" w:hAnsi="Verdana" w:cs="Arial"/>
          <w:bCs/>
          <w:sz w:val="19"/>
          <w:szCs w:val="19"/>
        </w:rPr>
        <w:t xml:space="preserve">με το </w:t>
      </w:r>
      <w:r w:rsidR="000B1219" w:rsidRPr="006D43AB">
        <w:rPr>
          <w:rFonts w:ascii="Verdana" w:eastAsia="Times New Roman" w:hAnsi="Verdana" w:cs="Arial"/>
          <w:bCs/>
          <w:sz w:val="19"/>
          <w:szCs w:val="19"/>
        </w:rPr>
        <w:t>Π</w:t>
      </w:r>
      <w:r w:rsidR="00483117" w:rsidRPr="006D43AB">
        <w:rPr>
          <w:rFonts w:ascii="Verdana" w:eastAsia="Times New Roman" w:hAnsi="Verdana" w:cs="Arial"/>
          <w:bCs/>
          <w:sz w:val="19"/>
          <w:szCs w:val="19"/>
        </w:rPr>
        <w:t>αράρτημα</w:t>
      </w:r>
      <w:r w:rsidR="00BE5DF8" w:rsidRPr="006D43AB">
        <w:rPr>
          <w:rFonts w:ascii="Verdana" w:eastAsia="Times New Roman" w:hAnsi="Verdana" w:cs="Arial"/>
          <w:sz w:val="19"/>
          <w:szCs w:val="19"/>
        </w:rPr>
        <w:t xml:space="preserve"> </w:t>
      </w:r>
      <w:r w:rsidR="00BE5DF8" w:rsidRPr="006D43AB">
        <w:rPr>
          <w:rFonts w:ascii="Verdana" w:eastAsia="Times New Roman" w:hAnsi="Verdana" w:cs="Arial"/>
          <w:bCs/>
          <w:sz w:val="19"/>
          <w:szCs w:val="19"/>
        </w:rPr>
        <w:t>Ι</w:t>
      </w:r>
      <w:r w:rsidR="00483117" w:rsidRPr="006D43AB">
        <w:rPr>
          <w:rFonts w:ascii="Verdana" w:eastAsia="Times New Roman" w:hAnsi="Verdana" w:cs="Arial"/>
          <w:bCs/>
          <w:sz w:val="19"/>
          <w:szCs w:val="19"/>
        </w:rPr>
        <w:t>.</w:t>
      </w:r>
      <w:r w:rsidR="00BE5DF8" w:rsidRPr="006D43AB">
        <w:rPr>
          <w:rFonts w:ascii="Verdana" w:eastAsia="Times New Roman" w:hAnsi="Verdana" w:cs="Arial"/>
          <w:bCs/>
          <w:sz w:val="19"/>
          <w:szCs w:val="19"/>
        </w:rPr>
        <w:t xml:space="preserve">9: Υπεύθυνη Δήλωση Δικαιούχου </w:t>
      </w:r>
      <w:r w:rsidR="009820F2" w:rsidRPr="006D43AB">
        <w:rPr>
          <w:rFonts w:ascii="Verdana" w:eastAsia="Times New Roman" w:hAnsi="Verdana" w:cs="Arial"/>
          <w:sz w:val="19"/>
          <w:szCs w:val="19"/>
        </w:rPr>
        <w:t xml:space="preserve">και </w:t>
      </w:r>
      <w:r w:rsidRPr="006D43AB">
        <w:rPr>
          <w:rFonts w:ascii="Verdana" w:eastAsia="Times New Roman" w:hAnsi="Verdana" w:cs="Arial"/>
          <w:sz w:val="19"/>
          <w:szCs w:val="19"/>
        </w:rPr>
        <w:t>με β</w:t>
      </w:r>
      <w:r w:rsidR="009820F2" w:rsidRPr="006D43AB">
        <w:rPr>
          <w:rFonts w:ascii="Verdana" w:eastAsia="Times New Roman" w:hAnsi="Verdana" w:cs="Arial"/>
          <w:sz w:val="19"/>
          <w:szCs w:val="19"/>
        </w:rPr>
        <w:t>εβαίωση από αρμόδια Διοικητική ή Δικαστική αρχή κατά την ένταξη</w:t>
      </w:r>
      <w:r w:rsidRPr="006D43AB">
        <w:rPr>
          <w:rFonts w:ascii="Verdana" w:eastAsia="Times New Roman" w:hAnsi="Verdana" w:cs="Arial"/>
          <w:sz w:val="19"/>
          <w:szCs w:val="19"/>
        </w:rPr>
        <w:t>.</w:t>
      </w:r>
    </w:p>
    <w:p w14:paraId="316B537A" w14:textId="77777777" w:rsidR="00EE0DED" w:rsidRPr="006D43AB" w:rsidRDefault="00EE0DED" w:rsidP="00EE0DED">
      <w:pPr>
        <w:spacing w:before="120" w:after="120" w:line="240" w:lineRule="auto"/>
        <w:jc w:val="both"/>
        <w:rPr>
          <w:rFonts w:ascii="Verdana" w:eastAsia="Times New Roman" w:hAnsi="Verdana" w:cs="Arial"/>
          <w:sz w:val="19"/>
          <w:szCs w:val="19"/>
        </w:rPr>
      </w:pPr>
    </w:p>
    <w:p w14:paraId="38FA5B43" w14:textId="2D4F8C9B" w:rsidR="00EE00FB" w:rsidRPr="006D43AB" w:rsidRDefault="00CC0281" w:rsidP="00EE0DED">
      <w:pPr>
        <w:shd w:val="clear" w:color="auto" w:fill="B8CCE4" w:themeFill="accent1" w:themeFillTint="66"/>
        <w:spacing w:before="120" w:after="120" w:line="240" w:lineRule="auto"/>
        <w:jc w:val="both"/>
        <w:rPr>
          <w:rFonts w:ascii="Verdana" w:eastAsia="Times New Roman" w:hAnsi="Verdana" w:cs="Arial"/>
          <w:b/>
          <w:sz w:val="19"/>
          <w:szCs w:val="19"/>
        </w:rPr>
      </w:pPr>
      <w:r w:rsidRPr="006D43AB">
        <w:rPr>
          <w:rFonts w:ascii="Verdana" w:eastAsia="Times New Roman" w:hAnsi="Verdana" w:cs="Arial"/>
          <w:b/>
          <w:sz w:val="19"/>
          <w:szCs w:val="19"/>
          <w:u w:val="single"/>
        </w:rPr>
        <w:t xml:space="preserve">Κριτήριο </w:t>
      </w:r>
      <w:r w:rsidR="00351A88">
        <w:rPr>
          <w:rFonts w:ascii="Verdana" w:eastAsia="Times New Roman" w:hAnsi="Verdana" w:cs="Arial"/>
          <w:b/>
          <w:sz w:val="19"/>
          <w:szCs w:val="19"/>
          <w:u w:val="single"/>
        </w:rPr>
        <w:t>20</w:t>
      </w:r>
      <w:r w:rsidR="009820F2" w:rsidRPr="006D43AB">
        <w:rPr>
          <w:rFonts w:ascii="Verdana" w:eastAsia="Times New Roman" w:hAnsi="Verdana" w:cs="Arial"/>
          <w:b/>
          <w:sz w:val="19"/>
          <w:szCs w:val="19"/>
          <w:u w:val="single"/>
        </w:rPr>
        <w:t>:</w:t>
      </w:r>
      <w:r w:rsidR="00EE00FB" w:rsidRPr="006D43AB">
        <w:rPr>
          <w:rFonts w:ascii="Verdana" w:eastAsia="Times New Roman" w:hAnsi="Verdana" w:cs="Arial"/>
          <w:sz w:val="19"/>
          <w:szCs w:val="19"/>
        </w:rPr>
        <w:t xml:space="preserve"> </w:t>
      </w:r>
      <w:r w:rsidR="00EE00FB" w:rsidRPr="006D43AB">
        <w:rPr>
          <w:rFonts w:ascii="Verdana" w:eastAsia="Times New Roman" w:hAnsi="Verdana" w:cs="Arial"/>
          <w:b/>
          <w:sz w:val="19"/>
          <w:szCs w:val="19"/>
        </w:rPr>
        <w:t>Δεν έχουν υποβληθεί περισσότερες από μία αιτήσεις στήριξης ανά ΑΦΜ στα πλαίσια της ίδιας πρόσκλησης ανά ΤΠ.</w:t>
      </w:r>
      <w:r w:rsidR="00EE00FB" w:rsidRPr="006D43AB">
        <w:rPr>
          <w:rFonts w:ascii="Verdana" w:eastAsia="Times New Roman" w:hAnsi="Verdana" w:cs="Arial"/>
          <w:b/>
          <w:sz w:val="19"/>
          <w:szCs w:val="19"/>
        </w:rPr>
        <w:br/>
        <w:t>Επιτρέπεται η κατάθεση πέραν της μιας αίτησης στήριξης, ανά ΑΦΜ για διαφορετικές υποδράσεις, στην ίδια πρόσκληση ή μεταγενέστερη πρόσκληση του ίδιου ΤΠ.</w:t>
      </w:r>
    </w:p>
    <w:p w14:paraId="778BD8CD" w14:textId="77777777" w:rsidR="009820F2" w:rsidRPr="006D43AB" w:rsidRDefault="00EE00FB" w:rsidP="00EE0DED">
      <w:pPr>
        <w:shd w:val="clear" w:color="auto" w:fill="B8CCE4" w:themeFill="accent1" w:themeFillTint="66"/>
        <w:spacing w:before="120" w:after="120" w:line="240" w:lineRule="auto"/>
        <w:jc w:val="both"/>
        <w:rPr>
          <w:rFonts w:ascii="Verdana" w:eastAsia="Times New Roman" w:hAnsi="Verdana" w:cs="Arial"/>
          <w:b/>
          <w:sz w:val="19"/>
          <w:szCs w:val="19"/>
        </w:rPr>
      </w:pPr>
      <w:r w:rsidRPr="006D43AB">
        <w:rPr>
          <w:rFonts w:ascii="Verdana" w:eastAsia="Times New Roman" w:hAnsi="Verdana" w:cs="Arial"/>
          <w:b/>
          <w:sz w:val="19"/>
          <w:szCs w:val="19"/>
        </w:rPr>
        <w:t>Δεν θεωρείται διαφορετική υποδράση, η διαφοροποίηση μεταξύ Οριζόντιας εφαρμογής μιας υποδράσης και εφαρμογής σε εξειδικευμένους τομείς, περιοχές ή δικαιούχους στο ίδιο ΤΠΑ εφόσον το περιεχόμενο της υποδράσης είναι το ίδιο (Άρθρο 3 ΚΥΑ 2635/13-09-2017 (ΦΕΚ 3313/Β/20-09-2017)). Εφόσον ο υποψήφιος είναι συνεταιρισμός, το κριτήριο εξετάζεται μόνο σε επίπεδο φορέα.</w:t>
      </w:r>
    </w:p>
    <w:p w14:paraId="4B092AE8" w14:textId="0882CD99" w:rsidR="009C6C1C" w:rsidRPr="006D43AB" w:rsidRDefault="009C6C1C" w:rsidP="00EE0DED">
      <w:pPr>
        <w:spacing w:before="120" w:after="120" w:line="240" w:lineRule="auto"/>
        <w:jc w:val="both"/>
        <w:rPr>
          <w:rFonts w:ascii="Verdana" w:eastAsia="Times New Roman" w:hAnsi="Verdana" w:cs="Arial"/>
          <w:sz w:val="19"/>
          <w:szCs w:val="19"/>
        </w:rPr>
      </w:pPr>
      <w:r w:rsidRPr="006D43AB">
        <w:rPr>
          <w:rFonts w:ascii="Verdana" w:eastAsia="Times New Roman" w:hAnsi="Verdana" w:cs="Arial"/>
          <w:sz w:val="19"/>
          <w:szCs w:val="19"/>
        </w:rPr>
        <w:lastRenderedPageBreak/>
        <w:t xml:space="preserve">Η εκπλήρωση του κριτηρίου ελέγχεται από την </w:t>
      </w:r>
      <w:r w:rsidR="005D62C1" w:rsidRPr="006D43AB">
        <w:rPr>
          <w:rFonts w:ascii="Verdana" w:eastAsia="Times New Roman" w:hAnsi="Verdana" w:cs="Arial"/>
          <w:sz w:val="19"/>
          <w:szCs w:val="19"/>
        </w:rPr>
        <w:t>συνεκτίμηση σχετικής Υπεύθυνης δήλωσης</w:t>
      </w:r>
      <w:r w:rsidR="000E03EE" w:rsidRPr="006D43AB">
        <w:rPr>
          <w:rFonts w:ascii="Verdana" w:eastAsia="Times New Roman" w:hAnsi="Verdana" w:cs="Arial"/>
          <w:sz w:val="19"/>
          <w:szCs w:val="19"/>
        </w:rPr>
        <w:t>,</w:t>
      </w:r>
      <w:r w:rsidR="000E03EE" w:rsidRPr="006D43AB">
        <w:rPr>
          <w:rFonts w:ascii="Verdana" w:eastAsia="Times New Roman" w:hAnsi="Verdana" w:cs="Arial"/>
          <w:bCs/>
          <w:sz w:val="19"/>
          <w:szCs w:val="19"/>
        </w:rPr>
        <w:t xml:space="preserve"> σύμφωνα με το </w:t>
      </w:r>
      <w:r w:rsidR="000B1219" w:rsidRPr="006D43AB">
        <w:rPr>
          <w:rFonts w:ascii="Verdana" w:eastAsia="Times New Roman" w:hAnsi="Verdana" w:cs="Arial"/>
          <w:bCs/>
          <w:sz w:val="19"/>
          <w:szCs w:val="19"/>
        </w:rPr>
        <w:t>Π</w:t>
      </w:r>
      <w:r w:rsidR="00483117" w:rsidRPr="006D43AB">
        <w:rPr>
          <w:rFonts w:ascii="Verdana" w:eastAsia="Times New Roman" w:hAnsi="Verdana" w:cs="Arial"/>
          <w:bCs/>
          <w:sz w:val="19"/>
          <w:szCs w:val="19"/>
        </w:rPr>
        <w:t>αράρτημα Ι.</w:t>
      </w:r>
      <w:r w:rsidR="000E03EE" w:rsidRPr="006D43AB">
        <w:rPr>
          <w:rFonts w:ascii="Verdana" w:eastAsia="Times New Roman" w:hAnsi="Verdana" w:cs="Arial"/>
          <w:bCs/>
          <w:sz w:val="19"/>
          <w:szCs w:val="19"/>
        </w:rPr>
        <w:t>9: Υπεύθυνη Δήλωση Δικαιούχου και</w:t>
      </w:r>
      <w:r w:rsidR="005D62C1" w:rsidRPr="006D43AB">
        <w:rPr>
          <w:rFonts w:ascii="Verdana" w:eastAsia="Times New Roman" w:hAnsi="Verdana" w:cs="Arial"/>
          <w:sz w:val="19"/>
          <w:szCs w:val="19"/>
        </w:rPr>
        <w:t xml:space="preserve"> του αρχείου της ΟΤΔ, με μονογραφή του Συντονιστή στην πρώτη σελίδα της αίτησης</w:t>
      </w:r>
      <w:r w:rsidR="00B53FF0" w:rsidRPr="006D43AB">
        <w:rPr>
          <w:rFonts w:ascii="Verdana" w:eastAsia="Times New Roman" w:hAnsi="Verdana" w:cs="Arial"/>
          <w:sz w:val="19"/>
          <w:szCs w:val="19"/>
        </w:rPr>
        <w:t xml:space="preserve">. </w:t>
      </w:r>
    </w:p>
    <w:p w14:paraId="0FE663DF" w14:textId="0B0492BF" w:rsidR="00DA4B55" w:rsidRPr="006D43AB" w:rsidRDefault="00DA4B55" w:rsidP="00EE0DED">
      <w:pPr>
        <w:spacing w:before="120" w:after="120" w:line="240" w:lineRule="auto"/>
        <w:jc w:val="both"/>
        <w:rPr>
          <w:rFonts w:ascii="Verdana" w:eastAsia="Times New Roman" w:hAnsi="Verdana" w:cs="Arial"/>
          <w:sz w:val="19"/>
          <w:szCs w:val="19"/>
        </w:rPr>
      </w:pPr>
      <w:r w:rsidRPr="006D43AB">
        <w:rPr>
          <w:rFonts w:ascii="Verdana" w:eastAsia="Times New Roman" w:hAnsi="Verdana" w:cs="Arial"/>
          <w:sz w:val="19"/>
          <w:szCs w:val="19"/>
        </w:rPr>
        <w:t xml:space="preserve">Επιτρέπεται η κατάθεση μόνο μίας αίτησης στήριξης ανά ΑΦΜ στα πλαίσια της ίδιας Υποδράσης ανά ΤΠ για όλη την περίοδο 2014 2020. Εξαίρεση αποτελεί η περίπτωση απόρριψης της αίτησης στήριξης, σε προηγούμενη πρόσκληση. </w:t>
      </w:r>
    </w:p>
    <w:p w14:paraId="14920B26" w14:textId="77777777" w:rsidR="00DA4B55" w:rsidRPr="006D43AB" w:rsidRDefault="00DA4B55" w:rsidP="00EE0DED">
      <w:pPr>
        <w:spacing w:before="120" w:after="120" w:line="240" w:lineRule="auto"/>
        <w:jc w:val="both"/>
        <w:rPr>
          <w:rFonts w:ascii="Verdana" w:eastAsia="Times New Roman" w:hAnsi="Verdana" w:cs="Arial"/>
          <w:sz w:val="19"/>
          <w:szCs w:val="19"/>
        </w:rPr>
      </w:pPr>
      <w:r w:rsidRPr="006D43AB">
        <w:rPr>
          <w:rFonts w:ascii="Verdana" w:eastAsia="Times New Roman" w:hAnsi="Verdana" w:cs="Arial"/>
          <w:sz w:val="19"/>
          <w:szCs w:val="19"/>
        </w:rPr>
        <w:t xml:space="preserve">Επιτρέπεται η συμμετοχή φυσικού ή νομικού προσώπου σε περισσότερες από μια αιτήσεις στήριξης στα πλαίσια της ίδιας Υποδράσης ανά ΤΠ, εφόσον τα ποσοστά συμμετοχής του στα Νομικά Πρόσωπα που καταθέτουν τις αιτήσεις στήριξης, δεν υπερβαίνουν αθροιστικά το 100% για όλη την περίοδο 2014 - 2020. </w:t>
      </w:r>
    </w:p>
    <w:p w14:paraId="41C27FEE" w14:textId="77777777" w:rsidR="00DA4B55" w:rsidRPr="006D43AB" w:rsidRDefault="00DA4B55" w:rsidP="00EE0DED">
      <w:pPr>
        <w:spacing w:before="120" w:after="120" w:line="240" w:lineRule="auto"/>
        <w:jc w:val="both"/>
        <w:rPr>
          <w:rFonts w:ascii="Verdana" w:eastAsia="Times New Roman" w:hAnsi="Verdana" w:cs="Arial"/>
          <w:sz w:val="19"/>
          <w:szCs w:val="19"/>
        </w:rPr>
      </w:pPr>
      <w:r w:rsidRPr="006D43AB">
        <w:rPr>
          <w:rFonts w:ascii="Verdana" w:eastAsia="Times New Roman" w:hAnsi="Verdana" w:cs="Arial"/>
          <w:sz w:val="19"/>
          <w:szCs w:val="19"/>
        </w:rPr>
        <w:t xml:space="preserve">Επιτρέπεται η κατάθεση πέραν της μιας αίτησης στήριξης, ανά ΑΦΜ για διαφορετικές Υποδράσεις, στην ίδια πρόσκληση ή μεταγενέστερη πρόσκληση του ίδιου ΤΠ. </w:t>
      </w:r>
    </w:p>
    <w:p w14:paraId="5DB2A01B" w14:textId="7D6E44A9" w:rsidR="00DA4B55" w:rsidRDefault="00DA4B55" w:rsidP="00EE0DED">
      <w:pPr>
        <w:spacing w:before="120" w:after="120" w:line="240" w:lineRule="auto"/>
        <w:jc w:val="both"/>
        <w:rPr>
          <w:rFonts w:ascii="Verdana" w:eastAsia="Times New Roman" w:hAnsi="Verdana" w:cs="Arial"/>
          <w:sz w:val="19"/>
          <w:szCs w:val="19"/>
        </w:rPr>
      </w:pPr>
      <w:r w:rsidRPr="006D43AB">
        <w:rPr>
          <w:rFonts w:ascii="Verdana" w:eastAsia="Times New Roman" w:hAnsi="Verdana" w:cs="Arial"/>
          <w:sz w:val="19"/>
          <w:szCs w:val="19"/>
        </w:rPr>
        <w:t>Δεν θεωρείται διαφορετική Υποδράση, η διαφοροποίηση μεταξύ Οριζόντιας εφαρμογής μιας Υποδράσης και εφαρμογής σε εξειδικευμένους τομείς, περιοχές ή δικαιούχους στο ίδιο ΤΠ εφόσον το περιεχόμενο της Υποδράσης είναι το ίδιο (Άρθρο 3 ΚΥΑ 2635/13-09-2017 (ΦΕΚ 3313/Β/20-09-2017)).</w:t>
      </w:r>
    </w:p>
    <w:p w14:paraId="0A4D0354" w14:textId="77777777" w:rsidR="00EE0DED" w:rsidRPr="006D43AB" w:rsidRDefault="00EE0DED" w:rsidP="00EE0DED">
      <w:pPr>
        <w:spacing w:before="120" w:after="120" w:line="240" w:lineRule="auto"/>
        <w:jc w:val="both"/>
        <w:rPr>
          <w:rFonts w:ascii="Verdana" w:eastAsia="Times New Roman" w:hAnsi="Verdana" w:cs="Arial"/>
          <w:sz w:val="19"/>
          <w:szCs w:val="19"/>
        </w:rPr>
      </w:pPr>
    </w:p>
    <w:p w14:paraId="45A90BD4" w14:textId="0EEC0D8C" w:rsidR="005D62C1" w:rsidRPr="006D43AB" w:rsidRDefault="005D62C1" w:rsidP="00EE0DED">
      <w:pPr>
        <w:shd w:val="clear" w:color="auto" w:fill="B8CCE4" w:themeFill="accent1" w:themeFillTint="66"/>
        <w:spacing w:before="120" w:after="120" w:line="240" w:lineRule="auto"/>
        <w:jc w:val="both"/>
        <w:rPr>
          <w:rFonts w:ascii="Verdana" w:eastAsia="Times New Roman" w:hAnsi="Verdana" w:cs="Arial"/>
          <w:b/>
          <w:sz w:val="19"/>
          <w:szCs w:val="19"/>
          <w:u w:val="single"/>
        </w:rPr>
      </w:pPr>
      <w:r w:rsidRPr="006D43AB">
        <w:rPr>
          <w:rFonts w:ascii="Verdana" w:eastAsia="Times New Roman" w:hAnsi="Verdana" w:cs="Arial"/>
          <w:b/>
          <w:sz w:val="19"/>
          <w:szCs w:val="19"/>
          <w:u w:val="single"/>
        </w:rPr>
        <w:t xml:space="preserve">Κριτήριο </w:t>
      </w:r>
      <w:r w:rsidR="00351A88">
        <w:rPr>
          <w:rFonts w:ascii="Verdana" w:eastAsia="Times New Roman" w:hAnsi="Verdana" w:cs="Arial"/>
          <w:b/>
          <w:sz w:val="19"/>
          <w:szCs w:val="19"/>
          <w:u w:val="single"/>
        </w:rPr>
        <w:t>21</w:t>
      </w:r>
      <w:r w:rsidRPr="006D43AB">
        <w:rPr>
          <w:rFonts w:ascii="Verdana" w:eastAsia="Times New Roman" w:hAnsi="Verdana" w:cs="Arial"/>
          <w:b/>
          <w:sz w:val="19"/>
          <w:szCs w:val="19"/>
        </w:rPr>
        <w:t>:</w:t>
      </w:r>
      <w:r w:rsidR="008B1050" w:rsidRPr="006D43AB">
        <w:rPr>
          <w:rFonts w:ascii="Verdana" w:eastAsia="Times New Roman" w:hAnsi="Verdana" w:cs="Arial"/>
          <w:sz w:val="19"/>
          <w:szCs w:val="19"/>
        </w:rPr>
        <w:t xml:space="preserve"> </w:t>
      </w:r>
      <w:r w:rsidR="008B1050" w:rsidRPr="006D43AB">
        <w:rPr>
          <w:rFonts w:ascii="Verdana" w:eastAsia="Times New Roman" w:hAnsi="Verdana" w:cs="Arial"/>
          <w:b/>
          <w:sz w:val="19"/>
          <w:szCs w:val="19"/>
        </w:rPr>
        <w:t>Ο  υποψήφιος  δεν  είναι   (ή   και   δεν  ήταν  κατά  την  1η δημοσίευση της πρόσκλησης), μέλος του Υπηρεσιακού Πυρήνα της ΟΤΔ, στέλεχος του φορέα που έχει συστήσει την ΟΤΔ, εκπρόσωπος φορέων στην Επιτροπή Διαχείρισης Προγράμματος (ΕΔΠ).</w:t>
      </w:r>
    </w:p>
    <w:p w14:paraId="013794A5" w14:textId="478571C6" w:rsidR="005D62C1" w:rsidRDefault="005D62C1" w:rsidP="00EE0DED">
      <w:pPr>
        <w:spacing w:before="120" w:after="120" w:line="240" w:lineRule="auto"/>
        <w:jc w:val="both"/>
        <w:rPr>
          <w:rFonts w:ascii="Verdana" w:eastAsia="Times New Roman" w:hAnsi="Verdana" w:cs="Arial"/>
          <w:sz w:val="19"/>
          <w:szCs w:val="19"/>
        </w:rPr>
      </w:pPr>
      <w:r w:rsidRPr="006D43AB">
        <w:rPr>
          <w:rFonts w:ascii="Verdana" w:hAnsi="Verdana"/>
          <w:sz w:val="19"/>
          <w:szCs w:val="19"/>
        </w:rPr>
        <w:t>Εξετάζεται η ύπαρξη σχετικής αναφοράς σε Υπεύθυνη Δήλωση του υποψήφιου δικαιούχου</w:t>
      </w:r>
      <w:r w:rsidR="00CC0281" w:rsidRPr="006D43AB">
        <w:rPr>
          <w:rFonts w:ascii="Verdana" w:eastAsia="Times New Roman" w:hAnsi="Verdana" w:cs="Arial"/>
          <w:sz w:val="19"/>
          <w:szCs w:val="19"/>
        </w:rPr>
        <w:t xml:space="preserve"> </w:t>
      </w:r>
      <w:r w:rsidR="00E75105" w:rsidRPr="006D43AB">
        <w:rPr>
          <w:rFonts w:ascii="Verdana" w:eastAsia="Times New Roman" w:hAnsi="Verdana" w:cs="Arial"/>
          <w:sz w:val="19"/>
          <w:szCs w:val="19"/>
        </w:rPr>
        <w:t xml:space="preserve">σύμφωνα </w:t>
      </w:r>
      <w:r w:rsidR="00E75105" w:rsidRPr="006D43AB">
        <w:rPr>
          <w:rFonts w:ascii="Verdana" w:eastAsia="Times New Roman" w:hAnsi="Verdana" w:cs="Arial"/>
          <w:bCs/>
          <w:sz w:val="19"/>
          <w:szCs w:val="19"/>
        </w:rPr>
        <w:t xml:space="preserve">με το </w:t>
      </w:r>
      <w:r w:rsidR="000B1219" w:rsidRPr="006D43AB">
        <w:rPr>
          <w:rFonts w:ascii="Verdana" w:eastAsia="Times New Roman" w:hAnsi="Verdana" w:cs="Arial"/>
          <w:bCs/>
          <w:sz w:val="19"/>
          <w:szCs w:val="19"/>
        </w:rPr>
        <w:t>Π</w:t>
      </w:r>
      <w:r w:rsidR="00483117" w:rsidRPr="006D43AB">
        <w:rPr>
          <w:rFonts w:ascii="Verdana" w:eastAsia="Times New Roman" w:hAnsi="Verdana" w:cs="Arial"/>
          <w:bCs/>
          <w:sz w:val="19"/>
          <w:szCs w:val="19"/>
        </w:rPr>
        <w:t>αράρτημα</w:t>
      </w:r>
      <w:r w:rsidR="00E75105" w:rsidRPr="006D43AB">
        <w:rPr>
          <w:rFonts w:ascii="Verdana" w:eastAsia="Times New Roman" w:hAnsi="Verdana" w:cs="Arial"/>
          <w:sz w:val="19"/>
          <w:szCs w:val="19"/>
        </w:rPr>
        <w:t xml:space="preserve"> </w:t>
      </w:r>
      <w:r w:rsidR="00483117" w:rsidRPr="006D43AB">
        <w:rPr>
          <w:rFonts w:ascii="Verdana" w:eastAsia="Times New Roman" w:hAnsi="Verdana" w:cs="Arial"/>
          <w:bCs/>
          <w:sz w:val="19"/>
          <w:szCs w:val="19"/>
        </w:rPr>
        <w:t>Ι.</w:t>
      </w:r>
      <w:r w:rsidR="00E75105" w:rsidRPr="006D43AB">
        <w:rPr>
          <w:rFonts w:ascii="Verdana" w:eastAsia="Times New Roman" w:hAnsi="Verdana" w:cs="Arial"/>
          <w:bCs/>
          <w:sz w:val="19"/>
          <w:szCs w:val="19"/>
        </w:rPr>
        <w:t>9: Υπεύθυνη Δήλωση Δικαιούχου</w:t>
      </w:r>
      <w:r w:rsidR="00E75105" w:rsidRPr="006D43AB">
        <w:rPr>
          <w:rFonts w:ascii="Verdana" w:eastAsia="Times New Roman" w:hAnsi="Verdana" w:cs="Arial"/>
          <w:sz w:val="19"/>
          <w:szCs w:val="19"/>
        </w:rPr>
        <w:t xml:space="preserve"> </w:t>
      </w:r>
      <w:r w:rsidR="00CC0281" w:rsidRPr="006D43AB">
        <w:rPr>
          <w:rFonts w:ascii="Verdana" w:eastAsia="Times New Roman" w:hAnsi="Verdana" w:cs="Arial"/>
          <w:sz w:val="19"/>
          <w:szCs w:val="19"/>
        </w:rPr>
        <w:t>με μονογραφή του Συντονιστή στην πρώτη σελίδα της αίτησης</w:t>
      </w:r>
      <w:r w:rsidR="003E538A" w:rsidRPr="006D43AB">
        <w:rPr>
          <w:rFonts w:ascii="Verdana" w:eastAsia="Times New Roman" w:hAnsi="Verdana" w:cs="Arial"/>
          <w:sz w:val="19"/>
          <w:szCs w:val="19"/>
        </w:rPr>
        <w:t>.</w:t>
      </w:r>
    </w:p>
    <w:p w14:paraId="656AA4F9" w14:textId="77777777" w:rsidR="00EE0DED" w:rsidRPr="006D43AB" w:rsidRDefault="00EE0DED" w:rsidP="00EE0DED">
      <w:pPr>
        <w:spacing w:before="120" w:after="120" w:line="240" w:lineRule="auto"/>
        <w:jc w:val="both"/>
        <w:rPr>
          <w:rFonts w:ascii="Verdana" w:eastAsia="Times New Roman" w:hAnsi="Verdana" w:cs="Arial"/>
          <w:sz w:val="19"/>
          <w:szCs w:val="19"/>
        </w:rPr>
      </w:pPr>
    </w:p>
    <w:p w14:paraId="4C4E1C23" w14:textId="275DF14D" w:rsidR="005D62C1" w:rsidRPr="006D43AB" w:rsidRDefault="005D62C1" w:rsidP="00EE0DED">
      <w:pPr>
        <w:spacing w:before="120" w:after="120" w:line="240" w:lineRule="auto"/>
        <w:jc w:val="both"/>
        <w:rPr>
          <w:rFonts w:ascii="Verdana" w:eastAsia="Times New Roman" w:hAnsi="Verdana" w:cs="Arial"/>
          <w:b/>
          <w:sz w:val="19"/>
          <w:szCs w:val="19"/>
          <w:u w:val="single"/>
        </w:rPr>
      </w:pPr>
      <w:r w:rsidRPr="006D43AB">
        <w:rPr>
          <w:rFonts w:ascii="Verdana" w:eastAsia="Times New Roman" w:hAnsi="Verdana" w:cs="Arial"/>
          <w:b/>
          <w:sz w:val="19"/>
          <w:szCs w:val="19"/>
          <w:u w:val="single"/>
          <w:shd w:val="clear" w:color="auto" w:fill="B8CCE4" w:themeFill="accent1" w:themeFillTint="66"/>
        </w:rPr>
        <w:t xml:space="preserve">Κριτήριο </w:t>
      </w:r>
      <w:r w:rsidR="00351A88">
        <w:rPr>
          <w:rFonts w:ascii="Verdana" w:eastAsia="Times New Roman" w:hAnsi="Verdana" w:cs="Arial"/>
          <w:b/>
          <w:sz w:val="19"/>
          <w:szCs w:val="19"/>
          <w:u w:val="single"/>
          <w:shd w:val="clear" w:color="auto" w:fill="B8CCE4" w:themeFill="accent1" w:themeFillTint="66"/>
        </w:rPr>
        <w:t>22</w:t>
      </w:r>
      <w:r w:rsidRPr="006D43AB">
        <w:rPr>
          <w:rFonts w:ascii="Verdana" w:eastAsia="Times New Roman" w:hAnsi="Verdana" w:cs="Arial"/>
          <w:b/>
          <w:sz w:val="19"/>
          <w:szCs w:val="19"/>
          <w:u w:val="single"/>
          <w:shd w:val="clear" w:color="auto" w:fill="B8CCE4" w:themeFill="accent1" w:themeFillTint="66"/>
        </w:rPr>
        <w:t>:</w:t>
      </w:r>
      <w:r w:rsidR="00455E41" w:rsidRPr="006D43AB">
        <w:rPr>
          <w:rFonts w:ascii="Verdana" w:eastAsia="Times New Roman" w:hAnsi="Verdana" w:cs="Arial"/>
          <w:sz w:val="19"/>
          <w:szCs w:val="19"/>
          <w:shd w:val="clear" w:color="auto" w:fill="B8CCE4" w:themeFill="accent1" w:themeFillTint="66"/>
        </w:rPr>
        <w:t xml:space="preserve"> </w:t>
      </w:r>
      <w:r w:rsidR="00455E41" w:rsidRPr="006D43AB">
        <w:rPr>
          <w:rFonts w:ascii="Verdana" w:eastAsia="Times New Roman" w:hAnsi="Verdana" w:cs="Arial"/>
          <w:b/>
          <w:sz w:val="19"/>
          <w:szCs w:val="19"/>
          <w:shd w:val="clear" w:color="auto" w:fill="B8CCE4" w:themeFill="accent1" w:themeFillTint="66"/>
        </w:rPr>
        <w:t xml:space="preserve">Ο  υποψήφιος δεν αποτελεί </w:t>
      </w:r>
      <w:proofErr w:type="spellStart"/>
      <w:r w:rsidR="00455E41" w:rsidRPr="006D43AB">
        <w:rPr>
          <w:rFonts w:ascii="Verdana" w:eastAsia="Times New Roman" w:hAnsi="Verdana" w:cs="Arial"/>
          <w:b/>
          <w:sz w:val="19"/>
          <w:szCs w:val="19"/>
          <w:shd w:val="clear" w:color="auto" w:fill="B8CCE4" w:themeFill="accent1" w:themeFillTint="66"/>
        </w:rPr>
        <w:t>εξωχώρια</w:t>
      </w:r>
      <w:proofErr w:type="spellEnd"/>
      <w:r w:rsidR="00455E41" w:rsidRPr="006D43AB">
        <w:rPr>
          <w:rFonts w:ascii="Verdana" w:eastAsia="Times New Roman" w:hAnsi="Verdana" w:cs="Arial"/>
          <w:b/>
          <w:sz w:val="19"/>
          <w:szCs w:val="19"/>
          <w:shd w:val="clear" w:color="auto" w:fill="B8CCE4" w:themeFill="accent1" w:themeFillTint="66"/>
        </w:rPr>
        <w:t xml:space="preserve"> / </w:t>
      </w:r>
      <w:proofErr w:type="spellStart"/>
      <w:r w:rsidR="00455E41" w:rsidRPr="006D43AB">
        <w:rPr>
          <w:rFonts w:ascii="Verdana" w:eastAsia="Times New Roman" w:hAnsi="Verdana" w:cs="Arial"/>
          <w:b/>
          <w:sz w:val="19"/>
          <w:szCs w:val="19"/>
          <w:shd w:val="clear" w:color="auto" w:fill="B8CCE4" w:themeFill="accent1" w:themeFillTint="66"/>
        </w:rPr>
        <w:t>υπεράκτια</w:t>
      </w:r>
      <w:proofErr w:type="spellEnd"/>
      <w:r w:rsidR="00455E41" w:rsidRPr="006D43AB">
        <w:rPr>
          <w:rFonts w:ascii="Verdana" w:eastAsia="Times New Roman" w:hAnsi="Verdana" w:cs="Arial"/>
          <w:b/>
          <w:sz w:val="19"/>
          <w:szCs w:val="19"/>
          <w:shd w:val="clear" w:color="auto" w:fill="B8CCE4" w:themeFill="accent1" w:themeFillTint="66"/>
        </w:rPr>
        <w:t xml:space="preserve"> εταιρεία.</w:t>
      </w:r>
    </w:p>
    <w:p w14:paraId="6B9A4C45" w14:textId="4747E1D0" w:rsidR="005D62C1" w:rsidRDefault="005D62C1" w:rsidP="00EE0DED">
      <w:pPr>
        <w:spacing w:before="120" w:after="120" w:line="240" w:lineRule="auto"/>
        <w:jc w:val="both"/>
        <w:rPr>
          <w:rFonts w:ascii="Verdana" w:hAnsi="Verdana"/>
          <w:bCs/>
          <w:sz w:val="19"/>
          <w:szCs w:val="19"/>
        </w:rPr>
      </w:pPr>
      <w:r w:rsidRPr="006D43AB">
        <w:rPr>
          <w:rFonts w:ascii="Verdana" w:hAnsi="Verdana"/>
          <w:sz w:val="19"/>
          <w:szCs w:val="19"/>
        </w:rPr>
        <w:t>Εξετάζεται η ύπαρξη σχετικής αναφοράς σε Υπεύθυνη Δήλωση του υποψήφιου δικαιούχου</w:t>
      </w:r>
      <w:r w:rsidR="00455E41" w:rsidRPr="006D43AB">
        <w:rPr>
          <w:rFonts w:ascii="Verdana" w:hAnsi="Verdana"/>
          <w:sz w:val="19"/>
          <w:szCs w:val="19"/>
        </w:rPr>
        <w:t>,</w:t>
      </w:r>
      <w:r w:rsidR="00455E41" w:rsidRPr="006D43AB">
        <w:rPr>
          <w:rFonts w:ascii="Verdana" w:eastAsia="Times New Roman" w:hAnsi="Verdana" w:cs="Arial"/>
          <w:sz w:val="19"/>
          <w:szCs w:val="19"/>
        </w:rPr>
        <w:t xml:space="preserve"> </w:t>
      </w:r>
      <w:r w:rsidR="00455E41" w:rsidRPr="006D43AB">
        <w:rPr>
          <w:rFonts w:ascii="Verdana" w:hAnsi="Verdana"/>
          <w:sz w:val="19"/>
          <w:szCs w:val="19"/>
        </w:rPr>
        <w:t xml:space="preserve">σύμφωνα </w:t>
      </w:r>
      <w:r w:rsidR="00455E41" w:rsidRPr="006D43AB">
        <w:rPr>
          <w:rFonts w:ascii="Verdana" w:hAnsi="Verdana"/>
          <w:bCs/>
          <w:sz w:val="19"/>
          <w:szCs w:val="19"/>
        </w:rPr>
        <w:t xml:space="preserve">με το </w:t>
      </w:r>
      <w:r w:rsidR="000B1219" w:rsidRPr="006D43AB">
        <w:rPr>
          <w:rFonts w:ascii="Verdana" w:hAnsi="Verdana"/>
          <w:bCs/>
          <w:sz w:val="19"/>
          <w:szCs w:val="19"/>
        </w:rPr>
        <w:t>Π</w:t>
      </w:r>
      <w:r w:rsidR="00483117" w:rsidRPr="006D43AB">
        <w:rPr>
          <w:rFonts w:ascii="Verdana" w:hAnsi="Verdana"/>
          <w:bCs/>
          <w:sz w:val="19"/>
          <w:szCs w:val="19"/>
        </w:rPr>
        <w:t>αράρτημα</w:t>
      </w:r>
      <w:r w:rsidR="00455E41" w:rsidRPr="006D43AB">
        <w:rPr>
          <w:rFonts w:ascii="Verdana" w:hAnsi="Verdana"/>
          <w:sz w:val="19"/>
          <w:szCs w:val="19"/>
        </w:rPr>
        <w:t xml:space="preserve"> </w:t>
      </w:r>
      <w:r w:rsidR="00455E41" w:rsidRPr="006D43AB">
        <w:rPr>
          <w:rFonts w:ascii="Verdana" w:hAnsi="Verdana"/>
          <w:bCs/>
          <w:sz w:val="19"/>
          <w:szCs w:val="19"/>
        </w:rPr>
        <w:t>Ι</w:t>
      </w:r>
      <w:r w:rsidR="00483117" w:rsidRPr="006D43AB">
        <w:rPr>
          <w:rFonts w:ascii="Verdana" w:hAnsi="Verdana"/>
          <w:bCs/>
          <w:sz w:val="19"/>
          <w:szCs w:val="19"/>
        </w:rPr>
        <w:t>.</w:t>
      </w:r>
      <w:r w:rsidR="00455E41" w:rsidRPr="006D43AB">
        <w:rPr>
          <w:rFonts w:ascii="Verdana" w:hAnsi="Verdana"/>
          <w:bCs/>
          <w:sz w:val="19"/>
          <w:szCs w:val="19"/>
        </w:rPr>
        <w:t>9: Υπεύθυνη Δήλωση Δικαιούχου.</w:t>
      </w:r>
    </w:p>
    <w:p w14:paraId="2BAEBDFB" w14:textId="77777777" w:rsidR="00EE0DED" w:rsidRPr="006D43AB" w:rsidRDefault="00EE0DED" w:rsidP="00EE0DED">
      <w:pPr>
        <w:spacing w:before="120" w:after="120" w:line="240" w:lineRule="auto"/>
        <w:jc w:val="both"/>
        <w:rPr>
          <w:rFonts w:ascii="Verdana" w:hAnsi="Verdana"/>
          <w:sz w:val="19"/>
          <w:szCs w:val="19"/>
        </w:rPr>
      </w:pPr>
    </w:p>
    <w:p w14:paraId="196CEB67" w14:textId="238BD732" w:rsidR="005D62C1" w:rsidRPr="006D43AB" w:rsidRDefault="005D62C1" w:rsidP="00EE0DED">
      <w:pPr>
        <w:shd w:val="clear" w:color="auto" w:fill="B8CCE4" w:themeFill="accent1" w:themeFillTint="66"/>
        <w:spacing w:before="120" w:after="120" w:line="240" w:lineRule="auto"/>
        <w:jc w:val="both"/>
        <w:rPr>
          <w:rFonts w:ascii="Verdana" w:eastAsia="Times New Roman" w:hAnsi="Verdana" w:cs="Arial"/>
          <w:b/>
          <w:sz w:val="19"/>
          <w:szCs w:val="19"/>
          <w:u w:val="single"/>
        </w:rPr>
      </w:pPr>
      <w:r w:rsidRPr="006D43AB">
        <w:rPr>
          <w:rFonts w:ascii="Verdana" w:eastAsia="Times New Roman" w:hAnsi="Verdana" w:cs="Arial"/>
          <w:b/>
          <w:sz w:val="19"/>
          <w:szCs w:val="19"/>
          <w:u w:val="single"/>
        </w:rPr>
        <w:t xml:space="preserve">Κριτήριο </w:t>
      </w:r>
      <w:r w:rsidR="00351A88">
        <w:rPr>
          <w:rFonts w:ascii="Verdana" w:eastAsia="Times New Roman" w:hAnsi="Verdana" w:cs="Arial"/>
          <w:b/>
          <w:sz w:val="19"/>
          <w:szCs w:val="19"/>
          <w:u w:val="single"/>
        </w:rPr>
        <w:t>23</w:t>
      </w:r>
      <w:r w:rsidRPr="006D43AB">
        <w:rPr>
          <w:rFonts w:ascii="Verdana" w:eastAsia="Times New Roman" w:hAnsi="Verdana" w:cs="Arial"/>
          <w:b/>
          <w:sz w:val="19"/>
          <w:szCs w:val="19"/>
          <w:u w:val="single"/>
        </w:rPr>
        <w:t>:</w:t>
      </w:r>
      <w:r w:rsidR="0037072E" w:rsidRPr="006D43AB">
        <w:rPr>
          <w:rFonts w:ascii="Verdana" w:eastAsia="Times New Roman" w:hAnsi="Verdana" w:cs="Arial"/>
          <w:sz w:val="19"/>
          <w:szCs w:val="19"/>
        </w:rPr>
        <w:t xml:space="preserve"> </w:t>
      </w:r>
      <w:r w:rsidR="0037072E" w:rsidRPr="006D43AB">
        <w:rPr>
          <w:rFonts w:ascii="Verdana" w:eastAsia="Times New Roman" w:hAnsi="Verdana" w:cs="Arial"/>
          <w:b/>
          <w:sz w:val="19"/>
          <w:szCs w:val="19"/>
        </w:rPr>
        <w:t xml:space="preserve">Ο υποψήφιος αποδεικνύει την ύπαρξη ιδίας συμμετοχής σύμφωνα με το χρηματοδοτικό σχήμα. </w:t>
      </w:r>
    </w:p>
    <w:p w14:paraId="028F9D79" w14:textId="77777777" w:rsidR="001F7D92" w:rsidRPr="006D43AB" w:rsidRDefault="001F7D92" w:rsidP="00EE0DED">
      <w:pPr>
        <w:spacing w:before="120" w:after="120" w:line="240" w:lineRule="auto"/>
        <w:jc w:val="both"/>
        <w:rPr>
          <w:rFonts w:ascii="Verdana" w:hAnsi="Verdana"/>
          <w:sz w:val="19"/>
          <w:szCs w:val="19"/>
        </w:rPr>
      </w:pPr>
      <w:r w:rsidRPr="006D43AB">
        <w:rPr>
          <w:rFonts w:ascii="Verdana" w:hAnsi="Verdana"/>
          <w:sz w:val="19"/>
          <w:szCs w:val="19"/>
        </w:rPr>
        <w:t>Η ιδιωτική συμμετοχή του δικαιούχου, σε ότι αφορά τη</w:t>
      </w:r>
      <w:r w:rsidR="00F42120" w:rsidRPr="006D43AB">
        <w:rPr>
          <w:rFonts w:ascii="Verdana" w:hAnsi="Verdana"/>
          <w:sz w:val="19"/>
          <w:szCs w:val="19"/>
        </w:rPr>
        <w:t>ν</w:t>
      </w:r>
      <w:r w:rsidRPr="006D43AB">
        <w:rPr>
          <w:rFonts w:ascii="Verdana" w:hAnsi="Verdana"/>
          <w:sz w:val="19"/>
          <w:szCs w:val="19"/>
        </w:rPr>
        <w:t xml:space="preserve"> πράξη, μπορεί να προέρχεται από ίδια κεφάλαια ή τραπεζικό δανεισμό ή/και συνδυασμό τους. Η απόδειξη της ιδιωτικής συμμετοχής δύναται να τεκμηριώνεται, είτε με Υπεύθυνη δήλωση του δικαιούχου, είτε με σχετικό τραπεζικό έγγραφο.</w:t>
      </w:r>
    </w:p>
    <w:p w14:paraId="379C8F65" w14:textId="507F12DB" w:rsidR="00E21B5B" w:rsidRPr="006D43AB" w:rsidRDefault="00E21B5B" w:rsidP="00EE0DED">
      <w:pPr>
        <w:spacing w:before="120" w:after="120" w:line="240" w:lineRule="auto"/>
        <w:jc w:val="both"/>
        <w:rPr>
          <w:rFonts w:ascii="Verdana" w:hAnsi="Verdana"/>
          <w:sz w:val="19"/>
          <w:szCs w:val="19"/>
        </w:rPr>
      </w:pPr>
      <w:r w:rsidRPr="00E21B5B">
        <w:rPr>
          <w:rFonts w:ascii="Verdana" w:hAnsi="Verdana"/>
          <w:sz w:val="19"/>
          <w:szCs w:val="19"/>
        </w:rPr>
        <w:t>Η απόδειξη της ιδιωτικής συμμετοχής δύναται να τεκμηριώνεται, είτε με υπεύθυνη δήλωση του δικαιούχου, είτε με σχετικό τραπεζικό έγγραφο, είτε με την απόδειξη κατοχής άλλου άμεσα ρευστοποιήσιμου τίτλου όπως μετοχές και ομόλογα.</w:t>
      </w:r>
    </w:p>
    <w:p w14:paraId="337AD271" w14:textId="2731EEED" w:rsidR="00B45CE6" w:rsidRPr="006D43AB" w:rsidRDefault="00B45CE6" w:rsidP="00EE0DED">
      <w:pPr>
        <w:spacing w:before="120" w:after="120" w:line="240" w:lineRule="auto"/>
        <w:jc w:val="both"/>
        <w:rPr>
          <w:rFonts w:ascii="Verdana" w:hAnsi="Verdana"/>
          <w:sz w:val="19"/>
          <w:szCs w:val="19"/>
        </w:rPr>
      </w:pPr>
      <w:r w:rsidRPr="006D43AB">
        <w:rPr>
          <w:rFonts w:ascii="Verdana" w:hAnsi="Verdana"/>
          <w:sz w:val="19"/>
          <w:szCs w:val="19"/>
        </w:rPr>
        <w:t>Για την αξιολόγηση του κριτηρίου</w:t>
      </w:r>
      <w:r w:rsidR="00F61A87" w:rsidRPr="006D43AB">
        <w:rPr>
          <w:rFonts w:ascii="Verdana" w:hAnsi="Verdana"/>
          <w:sz w:val="19"/>
          <w:szCs w:val="19"/>
        </w:rPr>
        <w:t xml:space="preserve">, </w:t>
      </w:r>
      <w:r w:rsidR="00264FB1" w:rsidRPr="006D43AB">
        <w:rPr>
          <w:rFonts w:ascii="Verdana" w:hAnsi="Verdana"/>
          <w:sz w:val="19"/>
          <w:szCs w:val="19"/>
        </w:rPr>
        <w:t xml:space="preserve">οι εντάσεις ενίσχυσης </w:t>
      </w:r>
      <w:r w:rsidR="00F61A87" w:rsidRPr="006D43AB">
        <w:rPr>
          <w:rFonts w:ascii="Verdana" w:hAnsi="Verdana"/>
          <w:sz w:val="19"/>
          <w:szCs w:val="19"/>
        </w:rPr>
        <w:t>ανά υποδράση δίνονται στο Παράρτημα Ι</w:t>
      </w:r>
      <w:r w:rsidR="00F61A87" w:rsidRPr="006D43AB">
        <w:rPr>
          <w:rFonts w:ascii="Verdana" w:hAnsi="Verdana"/>
          <w:sz w:val="19"/>
          <w:szCs w:val="19"/>
          <w:lang w:val="en-US"/>
        </w:rPr>
        <w:t>V</w:t>
      </w:r>
      <w:r w:rsidR="00F61A87" w:rsidRPr="006D43AB">
        <w:rPr>
          <w:rFonts w:ascii="Verdana" w:hAnsi="Verdana"/>
          <w:sz w:val="19"/>
          <w:szCs w:val="19"/>
        </w:rPr>
        <w:t xml:space="preserve"> της Πρόσκλησης. </w:t>
      </w:r>
    </w:p>
    <w:p w14:paraId="09E80EB3" w14:textId="77777777" w:rsidR="00590B73" w:rsidRPr="006D43AB" w:rsidRDefault="00590B73" w:rsidP="00EE0DED">
      <w:pPr>
        <w:spacing w:before="120" w:after="120" w:line="240" w:lineRule="auto"/>
        <w:jc w:val="both"/>
        <w:rPr>
          <w:rFonts w:ascii="Verdana" w:hAnsi="Verdana"/>
          <w:sz w:val="19"/>
          <w:szCs w:val="19"/>
        </w:rPr>
      </w:pPr>
      <w:r w:rsidRPr="006D43AB">
        <w:rPr>
          <w:rFonts w:ascii="Verdana" w:hAnsi="Verdana"/>
          <w:sz w:val="19"/>
          <w:szCs w:val="19"/>
        </w:rPr>
        <w:t xml:space="preserve">Συνεπώς για την τεκμηρίωση της ιδιωτικής συμμετοχής ανά υποδράση ισχύουν τα παρακάτω: </w:t>
      </w:r>
    </w:p>
    <w:p w14:paraId="26888DBE" w14:textId="1B8D8471" w:rsidR="0052707C" w:rsidRPr="006D43AB" w:rsidRDefault="0052707C" w:rsidP="00EE0DED">
      <w:pPr>
        <w:spacing w:before="120" w:after="120" w:line="240" w:lineRule="auto"/>
        <w:jc w:val="both"/>
        <w:rPr>
          <w:rFonts w:ascii="Verdana" w:hAnsi="Verdana"/>
          <w:sz w:val="19"/>
          <w:szCs w:val="19"/>
          <w:u w:val="single"/>
        </w:rPr>
      </w:pPr>
      <w:r w:rsidRPr="006D43AB">
        <w:rPr>
          <w:rFonts w:ascii="Verdana" w:hAnsi="Verdana"/>
          <w:sz w:val="19"/>
          <w:szCs w:val="19"/>
          <w:u w:val="single"/>
        </w:rPr>
        <w:t>Τεκμηρίωση με Υπεύθυνη Δήλωση</w:t>
      </w:r>
      <w:r w:rsidR="00E21B5B">
        <w:rPr>
          <w:rFonts w:ascii="Verdana" w:hAnsi="Verdana"/>
          <w:sz w:val="19"/>
          <w:szCs w:val="19"/>
          <w:u w:val="single"/>
        </w:rPr>
        <w:t xml:space="preserve"> ή σχετικό τραπεζικό έγγραφο όπως αναγράφεται παραπάνω </w:t>
      </w:r>
      <w:r w:rsidRPr="006D43AB">
        <w:rPr>
          <w:rFonts w:ascii="Verdana" w:hAnsi="Verdana"/>
          <w:sz w:val="19"/>
          <w:szCs w:val="19"/>
          <w:u w:val="single"/>
        </w:rPr>
        <w:t xml:space="preserve">: </w:t>
      </w:r>
    </w:p>
    <w:p w14:paraId="5FB28C03" w14:textId="5979BBF9" w:rsidR="00590B73" w:rsidRPr="006D43AB" w:rsidRDefault="00590B73" w:rsidP="00EE0DED">
      <w:pPr>
        <w:spacing w:before="120" w:after="120" w:line="240" w:lineRule="auto"/>
        <w:jc w:val="both"/>
        <w:rPr>
          <w:rFonts w:ascii="Verdana" w:hAnsi="Verdana"/>
          <w:sz w:val="19"/>
          <w:szCs w:val="19"/>
        </w:rPr>
      </w:pPr>
      <w:r w:rsidRPr="006D43AB">
        <w:rPr>
          <w:rFonts w:ascii="Verdana" w:hAnsi="Verdana"/>
          <w:sz w:val="19"/>
          <w:szCs w:val="19"/>
        </w:rPr>
        <w:lastRenderedPageBreak/>
        <w:t xml:space="preserve">Υποδράσεις: </w:t>
      </w:r>
      <w:r w:rsidR="0052707C" w:rsidRPr="006D43AB">
        <w:rPr>
          <w:rFonts w:ascii="Verdana" w:hAnsi="Verdana"/>
          <w:sz w:val="19"/>
          <w:szCs w:val="19"/>
        </w:rPr>
        <w:t>19.2.7.3</w:t>
      </w:r>
      <w:r w:rsidR="00CE0401" w:rsidRPr="006D43AB">
        <w:rPr>
          <w:rFonts w:ascii="Verdana" w:hAnsi="Verdana"/>
          <w:sz w:val="19"/>
          <w:szCs w:val="19"/>
        </w:rPr>
        <w:t xml:space="preserve"> </w:t>
      </w:r>
    </w:p>
    <w:p w14:paraId="5BAE3F52" w14:textId="69BB22B8" w:rsidR="00B55387" w:rsidRDefault="00B55387" w:rsidP="00EE0DED">
      <w:pPr>
        <w:spacing w:before="120" w:after="120" w:line="240" w:lineRule="auto"/>
        <w:jc w:val="both"/>
        <w:rPr>
          <w:rFonts w:ascii="Verdana" w:hAnsi="Verdana"/>
          <w:sz w:val="19"/>
          <w:szCs w:val="19"/>
        </w:rPr>
      </w:pPr>
      <w:r w:rsidRPr="006D43AB">
        <w:rPr>
          <w:rFonts w:ascii="Verdana" w:hAnsi="Verdana"/>
          <w:sz w:val="19"/>
          <w:szCs w:val="19"/>
        </w:rPr>
        <w:t>Επισημαίνεται ότι σε περίπτωση που η κάλυψη της Ιδιωτικής Συμμετοχής αποτελεί βαθμολογούμενο κριτήριο, η προσκόμιση Υπεύθυνης Δήλωσης βαθμολογείται με μηδέν (0).</w:t>
      </w:r>
    </w:p>
    <w:p w14:paraId="4B2FD332" w14:textId="77777777" w:rsidR="00EE0DED" w:rsidRPr="006D43AB" w:rsidRDefault="00EE0DED" w:rsidP="00EE0DED">
      <w:pPr>
        <w:spacing w:before="120" w:after="120" w:line="240" w:lineRule="auto"/>
        <w:jc w:val="both"/>
        <w:rPr>
          <w:rFonts w:ascii="Verdana" w:hAnsi="Verdana"/>
          <w:sz w:val="19"/>
          <w:szCs w:val="19"/>
        </w:rPr>
      </w:pPr>
    </w:p>
    <w:p w14:paraId="46C017DD" w14:textId="340965A8" w:rsidR="00CC0281" w:rsidRPr="006D43AB" w:rsidRDefault="00CC0281" w:rsidP="00EE0DED">
      <w:pPr>
        <w:shd w:val="clear" w:color="auto" w:fill="B8CCE4" w:themeFill="accent1" w:themeFillTint="66"/>
        <w:spacing w:before="120" w:after="120" w:line="240" w:lineRule="auto"/>
        <w:jc w:val="both"/>
        <w:rPr>
          <w:rFonts w:ascii="Verdana" w:hAnsi="Verdana"/>
          <w:b/>
          <w:sz w:val="19"/>
          <w:szCs w:val="19"/>
          <w:u w:val="single"/>
        </w:rPr>
      </w:pPr>
      <w:r w:rsidRPr="006D43AB">
        <w:rPr>
          <w:rFonts w:ascii="Verdana" w:hAnsi="Verdana"/>
          <w:b/>
          <w:sz w:val="19"/>
          <w:szCs w:val="19"/>
          <w:u w:val="single"/>
        </w:rPr>
        <w:t xml:space="preserve">Κριτήριο </w:t>
      </w:r>
      <w:r w:rsidR="00351A88">
        <w:rPr>
          <w:rFonts w:ascii="Verdana" w:hAnsi="Verdana"/>
          <w:b/>
          <w:sz w:val="19"/>
          <w:szCs w:val="19"/>
          <w:u w:val="single"/>
        </w:rPr>
        <w:t>24</w:t>
      </w:r>
      <w:r w:rsidR="004B681D" w:rsidRPr="006D43AB">
        <w:rPr>
          <w:rFonts w:ascii="Verdana" w:hAnsi="Verdana"/>
          <w:b/>
          <w:sz w:val="19"/>
          <w:szCs w:val="19"/>
          <w:u w:val="single"/>
        </w:rPr>
        <w:t>:</w:t>
      </w:r>
      <w:r w:rsidR="004B681D" w:rsidRPr="006D43AB">
        <w:rPr>
          <w:rFonts w:ascii="Verdana" w:eastAsia="Times New Roman" w:hAnsi="Verdana" w:cs="Arial"/>
          <w:sz w:val="19"/>
          <w:szCs w:val="19"/>
        </w:rPr>
        <w:t xml:space="preserve"> </w:t>
      </w:r>
      <w:r w:rsidR="004B681D" w:rsidRPr="006D43AB">
        <w:rPr>
          <w:rFonts w:ascii="Verdana" w:hAnsi="Verdana"/>
          <w:b/>
          <w:sz w:val="19"/>
          <w:szCs w:val="19"/>
        </w:rPr>
        <w:t xml:space="preserve">Ο δικαιούχος </w:t>
      </w:r>
      <w:r w:rsidR="004B681D" w:rsidRPr="006D43AB">
        <w:rPr>
          <w:rFonts w:ascii="Verdana" w:hAnsi="Verdana"/>
          <w:b/>
          <w:bCs/>
          <w:sz w:val="19"/>
          <w:szCs w:val="19"/>
        </w:rPr>
        <w:t>δεν</w:t>
      </w:r>
      <w:r w:rsidR="004B681D" w:rsidRPr="006D43AB">
        <w:rPr>
          <w:rFonts w:ascii="Verdana" w:hAnsi="Verdana"/>
          <w:b/>
          <w:sz w:val="19"/>
          <w:szCs w:val="19"/>
        </w:rPr>
        <w:t xml:space="preserve"> του έχουν επιβληθεί πρόστιμα τα οποία έχουν αποκτήσει τελεσίδικη και δεσμευτική ισχύ, για παραβάσεις εργατικής νομοθεσίας και ειδικότερα για: Παράβαση «υψηλής» ή «πολύ υψηλής» σοβαρότητας (3 πρόστιμα/ 3 έλεγχοι) ή Αδήλωτη εργασία (2 πρόστιμα/ 2 έλεγχοι).</w:t>
      </w:r>
    </w:p>
    <w:p w14:paraId="5260426A" w14:textId="04C603A7" w:rsidR="00CC0281" w:rsidRDefault="00CC0281" w:rsidP="00EE0DED">
      <w:pPr>
        <w:spacing w:before="120" w:after="120" w:line="240" w:lineRule="auto"/>
        <w:jc w:val="both"/>
        <w:rPr>
          <w:rFonts w:ascii="Verdana" w:hAnsi="Verdana"/>
          <w:bCs/>
          <w:sz w:val="19"/>
          <w:szCs w:val="19"/>
        </w:rPr>
      </w:pPr>
      <w:r w:rsidRPr="006D43AB">
        <w:rPr>
          <w:rFonts w:ascii="Verdana" w:hAnsi="Verdana"/>
          <w:sz w:val="19"/>
          <w:szCs w:val="19"/>
        </w:rPr>
        <w:t>Εξετάζεται η ύπαρξη σχετικής αναφοράς σε Υπεύθυνη Δήλωση του υποψήφιου δικαιούχου</w:t>
      </w:r>
      <w:r w:rsidR="00756000" w:rsidRPr="006D43AB">
        <w:rPr>
          <w:rFonts w:ascii="Verdana" w:hAnsi="Verdana"/>
          <w:sz w:val="19"/>
          <w:szCs w:val="19"/>
        </w:rPr>
        <w:t>,</w:t>
      </w:r>
      <w:r w:rsidR="00756000" w:rsidRPr="006D43AB">
        <w:rPr>
          <w:rFonts w:ascii="Verdana" w:eastAsia="Times New Roman" w:hAnsi="Verdana" w:cs="Arial"/>
          <w:sz w:val="19"/>
          <w:szCs w:val="19"/>
        </w:rPr>
        <w:t xml:space="preserve"> </w:t>
      </w:r>
      <w:r w:rsidR="00756000" w:rsidRPr="006D43AB">
        <w:rPr>
          <w:rFonts w:ascii="Verdana" w:hAnsi="Verdana"/>
          <w:sz w:val="19"/>
          <w:szCs w:val="19"/>
        </w:rPr>
        <w:t xml:space="preserve">σύμφωνα </w:t>
      </w:r>
      <w:r w:rsidR="00756000" w:rsidRPr="006D43AB">
        <w:rPr>
          <w:rFonts w:ascii="Verdana" w:hAnsi="Verdana"/>
          <w:bCs/>
          <w:sz w:val="19"/>
          <w:szCs w:val="19"/>
        </w:rPr>
        <w:t xml:space="preserve">με το </w:t>
      </w:r>
      <w:r w:rsidR="000B1219" w:rsidRPr="006D43AB">
        <w:rPr>
          <w:rFonts w:ascii="Verdana" w:hAnsi="Verdana"/>
          <w:bCs/>
          <w:sz w:val="19"/>
          <w:szCs w:val="19"/>
        </w:rPr>
        <w:t>Π</w:t>
      </w:r>
      <w:r w:rsidR="00A3611B" w:rsidRPr="006D43AB">
        <w:rPr>
          <w:rFonts w:ascii="Verdana" w:hAnsi="Verdana"/>
          <w:bCs/>
          <w:sz w:val="19"/>
          <w:szCs w:val="19"/>
        </w:rPr>
        <w:t>αράρτημα</w:t>
      </w:r>
      <w:r w:rsidR="00756000" w:rsidRPr="006D43AB">
        <w:rPr>
          <w:rFonts w:ascii="Verdana" w:hAnsi="Verdana"/>
          <w:sz w:val="19"/>
          <w:szCs w:val="19"/>
        </w:rPr>
        <w:t xml:space="preserve"> </w:t>
      </w:r>
      <w:r w:rsidR="00A3611B" w:rsidRPr="006D43AB">
        <w:rPr>
          <w:rFonts w:ascii="Verdana" w:hAnsi="Verdana"/>
          <w:bCs/>
          <w:sz w:val="19"/>
          <w:szCs w:val="19"/>
        </w:rPr>
        <w:t>Ι.</w:t>
      </w:r>
      <w:r w:rsidR="00756000" w:rsidRPr="006D43AB">
        <w:rPr>
          <w:rFonts w:ascii="Verdana" w:hAnsi="Verdana"/>
          <w:bCs/>
          <w:sz w:val="19"/>
          <w:szCs w:val="19"/>
        </w:rPr>
        <w:t>9: Υπεύθυνη Δήλωση Δικαιούχου.</w:t>
      </w:r>
    </w:p>
    <w:p w14:paraId="3B86D304" w14:textId="77777777" w:rsidR="00EE0DED" w:rsidRPr="006D43AB" w:rsidRDefault="00EE0DED" w:rsidP="00EE0DED">
      <w:pPr>
        <w:spacing w:before="120" w:after="120" w:line="240" w:lineRule="auto"/>
        <w:jc w:val="both"/>
        <w:rPr>
          <w:rFonts w:ascii="Verdana" w:hAnsi="Verdana"/>
          <w:sz w:val="19"/>
          <w:szCs w:val="19"/>
        </w:rPr>
      </w:pPr>
    </w:p>
    <w:p w14:paraId="51CEB8CE" w14:textId="36D7888C" w:rsidR="00F93C2E" w:rsidRPr="006D43AB" w:rsidRDefault="00F93C2E" w:rsidP="00EE0DED">
      <w:pPr>
        <w:pStyle w:val="a3"/>
        <w:numPr>
          <w:ilvl w:val="0"/>
          <w:numId w:val="60"/>
        </w:numPr>
        <w:spacing w:before="120" w:after="120" w:line="240" w:lineRule="auto"/>
        <w:jc w:val="both"/>
        <w:rPr>
          <w:rFonts w:ascii="Verdana" w:hAnsi="Verdana"/>
        </w:rPr>
      </w:pPr>
      <w:r w:rsidRPr="006D43AB">
        <w:rPr>
          <w:rFonts w:ascii="Verdana" w:hAnsi="Verdana"/>
        </w:rPr>
        <w:br w:type="page"/>
      </w:r>
    </w:p>
    <w:p w14:paraId="56E5FE02" w14:textId="77777777" w:rsidR="00CB2C21" w:rsidRPr="006D43AB" w:rsidRDefault="00CB2C21" w:rsidP="001F68B3">
      <w:pPr>
        <w:pStyle w:val="a3"/>
        <w:numPr>
          <w:ilvl w:val="0"/>
          <w:numId w:val="22"/>
        </w:numPr>
        <w:spacing w:before="120" w:after="120" w:line="240" w:lineRule="auto"/>
        <w:rPr>
          <w:rStyle w:val="1Char"/>
          <w:rFonts w:ascii="Verdana" w:eastAsia="Times New Roman" w:hAnsi="Verdana"/>
          <w:b/>
          <w:color w:val="auto"/>
          <w:sz w:val="22"/>
          <w:szCs w:val="22"/>
        </w:rPr>
      </w:pPr>
      <w:bookmarkStart w:id="24" w:name="_Toc29561821"/>
      <w:r w:rsidRPr="006D43AB">
        <w:rPr>
          <w:rStyle w:val="1Char"/>
          <w:rFonts w:ascii="Verdana" w:eastAsia="Times New Roman" w:hAnsi="Verdana"/>
          <w:b/>
          <w:color w:val="auto"/>
          <w:sz w:val="22"/>
          <w:szCs w:val="22"/>
        </w:rPr>
        <w:lastRenderedPageBreak/>
        <w:t>ΥΠΟΔΡΑΣΕΙΣ ΤΟΠΙΚΟΥ ΠΡΟΓΡΑΜΜΑΤΟΣ</w:t>
      </w:r>
      <w:bookmarkEnd w:id="24"/>
    </w:p>
    <w:p w14:paraId="504E7089" w14:textId="77777777" w:rsidR="00015890" w:rsidRPr="006D43AB" w:rsidRDefault="00015890" w:rsidP="00015890">
      <w:pPr>
        <w:spacing w:before="120" w:after="120" w:line="240" w:lineRule="auto"/>
        <w:jc w:val="both"/>
        <w:rPr>
          <w:rFonts w:ascii="Verdana" w:hAnsi="Verdana"/>
          <w:b/>
          <w:sz w:val="19"/>
          <w:szCs w:val="19"/>
        </w:rPr>
      </w:pPr>
      <w:r w:rsidRPr="006D43AB">
        <w:rPr>
          <w:rFonts w:ascii="Verdana" w:hAnsi="Verdana"/>
          <w:b/>
          <w:sz w:val="19"/>
          <w:szCs w:val="19"/>
        </w:rPr>
        <w:t>ΔΡΑΣΗ 19.2.1: «Μεταφορά γνώσεων &amp; ενημέρωσης»</w:t>
      </w:r>
    </w:p>
    <w:p w14:paraId="6C40217E" w14:textId="77777777" w:rsidR="004B3011" w:rsidRPr="006D43AB" w:rsidRDefault="004B3011" w:rsidP="00264C5F">
      <w:pPr>
        <w:spacing w:before="120" w:after="120" w:line="240" w:lineRule="auto"/>
        <w:jc w:val="both"/>
        <w:rPr>
          <w:rFonts w:ascii="Verdana" w:hAnsi="Verdana"/>
          <w:b/>
          <w:sz w:val="19"/>
          <w:szCs w:val="19"/>
        </w:rPr>
      </w:pPr>
      <w:r w:rsidRPr="006D43AB">
        <w:rPr>
          <w:rFonts w:ascii="Verdana" w:hAnsi="Verdana"/>
          <w:b/>
          <w:sz w:val="19"/>
          <w:szCs w:val="19"/>
        </w:rPr>
        <w:t>19.2.1.1</w:t>
      </w:r>
      <w:r w:rsidR="00015890" w:rsidRPr="006D43AB">
        <w:rPr>
          <w:rFonts w:ascii="Verdana" w:hAnsi="Verdana"/>
          <w:b/>
          <w:sz w:val="19"/>
          <w:szCs w:val="19"/>
        </w:rPr>
        <w:t>: «</w:t>
      </w:r>
      <w:r w:rsidRPr="006D43AB">
        <w:rPr>
          <w:rFonts w:ascii="Verdana" w:hAnsi="Verdana"/>
          <w:b/>
          <w:sz w:val="19"/>
          <w:szCs w:val="19"/>
        </w:rPr>
        <w:t>Μεταφορά γνώσεων &amp; ενημέρωσης στο γεωργικό και το δασικό τομέα</w:t>
      </w:r>
      <w:r w:rsidR="00015890" w:rsidRPr="006D43AB">
        <w:rPr>
          <w:rFonts w:ascii="Verdana" w:hAnsi="Verdana"/>
          <w:b/>
          <w:sz w:val="19"/>
          <w:szCs w:val="19"/>
        </w:rPr>
        <w:t>»</w:t>
      </w:r>
    </w:p>
    <w:p w14:paraId="7351C3ED" w14:textId="78E39B1A" w:rsidR="008A415A" w:rsidRPr="006D43AB" w:rsidRDefault="00A2694A" w:rsidP="00264C5F">
      <w:pPr>
        <w:spacing w:before="120" w:after="120" w:line="240" w:lineRule="auto"/>
        <w:jc w:val="both"/>
        <w:rPr>
          <w:rFonts w:ascii="Verdana" w:hAnsi="Verdana"/>
          <w:sz w:val="19"/>
          <w:szCs w:val="19"/>
        </w:rPr>
      </w:pPr>
      <w:r w:rsidRPr="006D43AB">
        <w:rPr>
          <w:rFonts w:ascii="Verdana" w:hAnsi="Verdana"/>
          <w:sz w:val="19"/>
          <w:szCs w:val="19"/>
        </w:rPr>
        <w:t>Η</w:t>
      </w:r>
      <w:r w:rsidR="008A415A" w:rsidRPr="006D43AB">
        <w:rPr>
          <w:rFonts w:ascii="Verdana" w:hAnsi="Verdana"/>
          <w:sz w:val="19"/>
          <w:szCs w:val="19"/>
          <w:u w:val="single"/>
        </w:rPr>
        <w:t xml:space="preserve"> υποδράση στοχεύει</w:t>
      </w:r>
      <w:r w:rsidR="008A415A" w:rsidRPr="006D43AB">
        <w:rPr>
          <w:rFonts w:ascii="Verdana" w:hAnsi="Verdana"/>
          <w:sz w:val="19"/>
          <w:szCs w:val="19"/>
        </w:rPr>
        <w:t xml:space="preserve"> στην οργάνωση των τομέων παραγωγής και οικονομίας της περιοχής, με βάση τις αρχές της σύγχρονης επιχειρηματικότητας και της δημιουργίας σύγχρονων, βιώσιμων και ανταγωνιστικών δραστηριοτήτων. Μέσω της υλοποίησης εξειδικευμένων προγραμμάτων κατάρτισης, σε συγκεκριμένες ομάδες στόχους, δύναται να αντιμετωπιστούν ζητήματα που συμβάλλουν κατασταλτικά στην εξέλιξη του κάθε τομέα. </w:t>
      </w:r>
    </w:p>
    <w:p w14:paraId="22D63D55" w14:textId="77777777" w:rsidR="008A415A" w:rsidRPr="006D43AB" w:rsidRDefault="008A415A" w:rsidP="00264C5F">
      <w:pPr>
        <w:spacing w:before="120" w:after="120" w:line="240" w:lineRule="auto"/>
        <w:jc w:val="both"/>
        <w:rPr>
          <w:rFonts w:ascii="Verdana" w:hAnsi="Verdana"/>
          <w:sz w:val="19"/>
          <w:szCs w:val="19"/>
        </w:rPr>
      </w:pPr>
      <w:r w:rsidRPr="006D43AB">
        <w:rPr>
          <w:rFonts w:ascii="Verdana" w:hAnsi="Verdana"/>
          <w:sz w:val="19"/>
          <w:szCs w:val="19"/>
        </w:rPr>
        <w:t xml:space="preserve">Η υλοποίηση της παρούσας θα συνδράμει σημαντικά στην υποστήριξη της οικονομικής ανάπτυξης του </w:t>
      </w:r>
      <w:proofErr w:type="spellStart"/>
      <w:r w:rsidRPr="006D43AB">
        <w:rPr>
          <w:rFonts w:ascii="Verdana" w:hAnsi="Verdana"/>
          <w:sz w:val="19"/>
          <w:szCs w:val="19"/>
        </w:rPr>
        <w:t>αγροδιατροφικού</w:t>
      </w:r>
      <w:proofErr w:type="spellEnd"/>
      <w:r w:rsidRPr="006D43AB">
        <w:rPr>
          <w:rFonts w:ascii="Verdana" w:hAnsi="Verdana"/>
          <w:sz w:val="19"/>
          <w:szCs w:val="19"/>
        </w:rPr>
        <w:t xml:space="preserve"> και του δασικού τομέα της περιοχής, συμβάλλοντας επίσης στη βελτίωση της βιωσιμότητας και ανταγωνιστικότητάς τους. Θα συμβάλλει στην σύνδεση της έρευνας με την εφαρμογή, καθώς και στην εισαγωγή της καινοτομίας στον αγροτικό τομέα, συμβάλλοντας έτσι στη βελτίωση της βιωσιμότητας και ανταγωνιστικότητάς του, καθώς και στη σύνδεσή του με τους λοιπούς τομείς οικονομικής δραστηριότητας.</w:t>
      </w:r>
    </w:p>
    <w:p w14:paraId="0FFB9E74" w14:textId="77777777" w:rsidR="008A415A" w:rsidRPr="006D43AB" w:rsidRDefault="008A415A" w:rsidP="00264C5F">
      <w:pPr>
        <w:spacing w:before="120" w:after="120" w:line="240" w:lineRule="auto"/>
        <w:jc w:val="both"/>
        <w:rPr>
          <w:rFonts w:ascii="Verdana" w:hAnsi="Verdana"/>
          <w:sz w:val="19"/>
          <w:szCs w:val="19"/>
        </w:rPr>
      </w:pPr>
      <w:r w:rsidRPr="006D43AB">
        <w:rPr>
          <w:rFonts w:ascii="Verdana" w:hAnsi="Verdana"/>
          <w:sz w:val="19"/>
          <w:szCs w:val="19"/>
        </w:rPr>
        <w:t xml:space="preserve">Η </w:t>
      </w:r>
      <w:r w:rsidRPr="006D43AB">
        <w:rPr>
          <w:rFonts w:ascii="Verdana" w:hAnsi="Verdana"/>
          <w:sz w:val="19"/>
          <w:szCs w:val="19"/>
          <w:u w:val="single"/>
        </w:rPr>
        <w:t>υποδράση αφορά</w:t>
      </w:r>
      <w:r w:rsidRPr="006D43AB">
        <w:rPr>
          <w:rFonts w:ascii="Verdana" w:hAnsi="Verdana"/>
          <w:sz w:val="19"/>
          <w:szCs w:val="19"/>
        </w:rPr>
        <w:t xml:space="preserve"> κύρια στην ενίσχυση υλοποίησης ενεργειών εξειδικευμένης ενημέρωσης / μεταφοράς γνώσης για την απόκτηση δεξιοτήτων δημιουργίας προστιθέμενης αξίας στην παραγωγική διαδικασία των απασχολούμενων στον κλάδο της γεωργίας/κτηνοτροφίας και της δασοκομίας. Ο στόχος της υποδράσης συμβάλλει στην ενίσχυση της αποδοτικής αξίας του δευτερογενούς τομέα και γενικά του τομέα στήριξης των δραστηριοτήτων τουρισμού και παροχής υπηρεσιών στην περιοχή παρέμβασης.</w:t>
      </w:r>
    </w:p>
    <w:p w14:paraId="42FA80F0" w14:textId="6B03D7AF" w:rsidR="008A415A" w:rsidRPr="006D43AB" w:rsidRDefault="008A415A" w:rsidP="00264C5F">
      <w:pPr>
        <w:spacing w:before="120" w:after="120" w:line="240" w:lineRule="auto"/>
        <w:jc w:val="both"/>
        <w:rPr>
          <w:rFonts w:ascii="Verdana" w:hAnsi="Verdana"/>
          <w:sz w:val="19"/>
          <w:szCs w:val="19"/>
        </w:rPr>
      </w:pPr>
      <w:r w:rsidRPr="006D43AB">
        <w:rPr>
          <w:rFonts w:ascii="Verdana" w:hAnsi="Verdana"/>
          <w:sz w:val="19"/>
          <w:szCs w:val="19"/>
        </w:rPr>
        <w:t>Προτεραιότητα</w:t>
      </w:r>
      <w:r w:rsidR="006D43AB">
        <w:rPr>
          <w:rFonts w:ascii="Verdana" w:hAnsi="Verdana"/>
          <w:sz w:val="19"/>
          <w:szCs w:val="19"/>
        </w:rPr>
        <w:t xml:space="preserve"> </w:t>
      </w:r>
      <w:r w:rsidRPr="006D43AB">
        <w:rPr>
          <w:rFonts w:ascii="Verdana" w:hAnsi="Verdana"/>
          <w:sz w:val="19"/>
          <w:szCs w:val="19"/>
        </w:rPr>
        <w:t>θα δοθεί σε προγράμματα κατάρτισης που αφορούν σε τουλάχιστον έναν από τους παρακάτω τομείς:</w:t>
      </w:r>
    </w:p>
    <w:p w14:paraId="1F3144E4" w14:textId="77777777" w:rsidR="008A415A" w:rsidRPr="006D43AB" w:rsidRDefault="008A415A" w:rsidP="00264C5F">
      <w:pPr>
        <w:numPr>
          <w:ilvl w:val="0"/>
          <w:numId w:val="31"/>
        </w:numPr>
        <w:spacing w:before="120" w:after="120" w:line="240" w:lineRule="auto"/>
        <w:ind w:left="720"/>
        <w:jc w:val="both"/>
        <w:rPr>
          <w:rFonts w:ascii="Verdana" w:hAnsi="Verdana"/>
          <w:sz w:val="19"/>
          <w:szCs w:val="19"/>
        </w:rPr>
      </w:pPr>
      <w:r w:rsidRPr="006D43AB">
        <w:rPr>
          <w:rFonts w:ascii="Verdana" w:hAnsi="Verdana"/>
          <w:sz w:val="19"/>
          <w:szCs w:val="19"/>
        </w:rPr>
        <w:t xml:space="preserve">αναβάθμισης και βελτίωσης των καλλιεργειών </w:t>
      </w:r>
      <w:proofErr w:type="spellStart"/>
      <w:r w:rsidRPr="006D43AB">
        <w:rPr>
          <w:rFonts w:ascii="Verdana" w:hAnsi="Verdana"/>
          <w:sz w:val="19"/>
          <w:szCs w:val="19"/>
        </w:rPr>
        <w:t>φυστικιάς</w:t>
      </w:r>
      <w:proofErr w:type="spellEnd"/>
      <w:r w:rsidRPr="006D43AB">
        <w:rPr>
          <w:rFonts w:ascii="Verdana" w:hAnsi="Verdana"/>
          <w:sz w:val="19"/>
          <w:szCs w:val="19"/>
        </w:rPr>
        <w:t xml:space="preserve"> στην Αίγινα</w:t>
      </w:r>
    </w:p>
    <w:p w14:paraId="402CA02A" w14:textId="77777777" w:rsidR="008A415A" w:rsidRPr="006D43AB" w:rsidRDefault="008A415A" w:rsidP="00264C5F">
      <w:pPr>
        <w:numPr>
          <w:ilvl w:val="0"/>
          <w:numId w:val="31"/>
        </w:numPr>
        <w:spacing w:before="120" w:after="120" w:line="240" w:lineRule="auto"/>
        <w:ind w:left="720"/>
        <w:jc w:val="both"/>
        <w:rPr>
          <w:rFonts w:ascii="Verdana" w:hAnsi="Verdana"/>
          <w:sz w:val="19"/>
          <w:szCs w:val="19"/>
        </w:rPr>
      </w:pPr>
      <w:proofErr w:type="spellStart"/>
      <w:r w:rsidRPr="006D43AB">
        <w:rPr>
          <w:rFonts w:ascii="Verdana" w:hAnsi="Verdana"/>
          <w:sz w:val="19"/>
          <w:szCs w:val="19"/>
        </w:rPr>
        <w:t>λεμονοδάσους</w:t>
      </w:r>
      <w:proofErr w:type="spellEnd"/>
      <w:r w:rsidRPr="006D43AB">
        <w:rPr>
          <w:rFonts w:ascii="Verdana" w:hAnsi="Verdana"/>
          <w:sz w:val="19"/>
          <w:szCs w:val="19"/>
        </w:rPr>
        <w:t xml:space="preserve"> στον Πόρο,</w:t>
      </w:r>
    </w:p>
    <w:p w14:paraId="0B095416" w14:textId="77777777" w:rsidR="008A415A" w:rsidRPr="006D43AB" w:rsidRDefault="008A415A" w:rsidP="00264C5F">
      <w:pPr>
        <w:numPr>
          <w:ilvl w:val="0"/>
          <w:numId w:val="31"/>
        </w:numPr>
        <w:spacing w:before="120" w:after="120" w:line="240" w:lineRule="auto"/>
        <w:ind w:left="720"/>
        <w:jc w:val="both"/>
        <w:rPr>
          <w:rFonts w:ascii="Verdana" w:hAnsi="Verdana"/>
          <w:sz w:val="19"/>
          <w:szCs w:val="19"/>
        </w:rPr>
      </w:pPr>
      <w:r w:rsidRPr="006D43AB">
        <w:rPr>
          <w:rFonts w:ascii="Verdana" w:hAnsi="Verdana"/>
          <w:sz w:val="19"/>
          <w:szCs w:val="19"/>
        </w:rPr>
        <w:t>μελισσοκομία στα Κύθηρα,</w:t>
      </w:r>
    </w:p>
    <w:p w14:paraId="7FEB87E3" w14:textId="77777777" w:rsidR="008A415A" w:rsidRPr="006D43AB" w:rsidRDefault="008A415A" w:rsidP="00264C5F">
      <w:pPr>
        <w:numPr>
          <w:ilvl w:val="0"/>
          <w:numId w:val="31"/>
        </w:numPr>
        <w:spacing w:before="120" w:after="120" w:line="240" w:lineRule="auto"/>
        <w:ind w:left="720"/>
        <w:jc w:val="both"/>
        <w:rPr>
          <w:rFonts w:ascii="Verdana" w:hAnsi="Verdana"/>
          <w:sz w:val="19"/>
          <w:szCs w:val="19"/>
        </w:rPr>
      </w:pPr>
      <w:r w:rsidRPr="006D43AB">
        <w:rPr>
          <w:rFonts w:ascii="Verdana" w:hAnsi="Verdana"/>
          <w:sz w:val="19"/>
          <w:szCs w:val="19"/>
        </w:rPr>
        <w:t>τεχνικές κλαδεύσεων και διαχείριση της υλοτομίας στα πευκοδάση των Νησιών για αντιπυρική προστασία κ.λπ.,</w:t>
      </w:r>
    </w:p>
    <w:p w14:paraId="09C8FCA4" w14:textId="77777777" w:rsidR="008A415A" w:rsidRPr="006D43AB" w:rsidRDefault="008A415A" w:rsidP="00264C5F">
      <w:pPr>
        <w:numPr>
          <w:ilvl w:val="0"/>
          <w:numId w:val="31"/>
        </w:numPr>
        <w:spacing w:before="120" w:after="120" w:line="240" w:lineRule="auto"/>
        <w:ind w:left="720"/>
        <w:jc w:val="both"/>
        <w:rPr>
          <w:rFonts w:ascii="Verdana" w:hAnsi="Verdana"/>
          <w:sz w:val="19"/>
          <w:szCs w:val="19"/>
        </w:rPr>
      </w:pPr>
      <w:r w:rsidRPr="006D43AB">
        <w:rPr>
          <w:rFonts w:ascii="Verdana" w:hAnsi="Verdana"/>
          <w:sz w:val="19"/>
          <w:szCs w:val="19"/>
        </w:rPr>
        <w:t>μέθοδοι υγιεινής και διαχείρισης κτηνοτροφικής δραστηριότητας,</w:t>
      </w:r>
    </w:p>
    <w:p w14:paraId="7E90C5B7" w14:textId="77777777" w:rsidR="008A415A" w:rsidRPr="006D43AB" w:rsidRDefault="008A415A" w:rsidP="00264C5F">
      <w:pPr>
        <w:numPr>
          <w:ilvl w:val="0"/>
          <w:numId w:val="31"/>
        </w:numPr>
        <w:spacing w:before="120" w:after="120" w:line="240" w:lineRule="auto"/>
        <w:ind w:left="720"/>
        <w:jc w:val="both"/>
        <w:rPr>
          <w:rFonts w:ascii="Verdana" w:hAnsi="Verdana"/>
          <w:sz w:val="19"/>
          <w:szCs w:val="19"/>
        </w:rPr>
      </w:pPr>
      <w:r w:rsidRPr="006D43AB">
        <w:rPr>
          <w:rFonts w:ascii="Verdana" w:hAnsi="Verdana"/>
          <w:sz w:val="19"/>
          <w:szCs w:val="19"/>
        </w:rPr>
        <w:t>διαχείριση όνων στην Ύδρα.</w:t>
      </w:r>
    </w:p>
    <w:p w14:paraId="12FDE8C8" w14:textId="77777777" w:rsidR="008A415A" w:rsidRPr="006D43AB" w:rsidRDefault="008A415A" w:rsidP="00264C5F">
      <w:pPr>
        <w:spacing w:before="120" w:after="120" w:line="240" w:lineRule="auto"/>
        <w:jc w:val="both"/>
        <w:rPr>
          <w:rFonts w:ascii="Verdana" w:hAnsi="Verdana"/>
          <w:sz w:val="19"/>
          <w:szCs w:val="19"/>
        </w:rPr>
      </w:pPr>
      <w:r w:rsidRPr="006D43AB">
        <w:rPr>
          <w:rFonts w:ascii="Verdana" w:hAnsi="Verdana"/>
          <w:sz w:val="19"/>
          <w:szCs w:val="19"/>
        </w:rPr>
        <w:t xml:space="preserve">Η υποδράση αφορά σε ενισχύσεις για δράσεις επαγγελματικής κατάρτισης και απόκτησης δεξιοτήτων, συμπεριλαμβανομένων των μαθημάτων επιμόρφωσης, εργαστηρίων και ατομικής καθοδήγησης, δραστηριότητες επίδειξης και δράσεις ενημέρωσης. </w:t>
      </w:r>
    </w:p>
    <w:p w14:paraId="31D7F854" w14:textId="7AD229CB" w:rsidR="008A415A" w:rsidRPr="006D43AB" w:rsidRDefault="008A415A" w:rsidP="00264C5F">
      <w:pPr>
        <w:spacing w:before="120" w:after="120" w:line="240" w:lineRule="auto"/>
        <w:jc w:val="both"/>
        <w:rPr>
          <w:rFonts w:ascii="Verdana" w:hAnsi="Verdana"/>
          <w:sz w:val="19"/>
          <w:szCs w:val="19"/>
        </w:rPr>
      </w:pPr>
      <w:r w:rsidRPr="006D43AB">
        <w:rPr>
          <w:rFonts w:ascii="Verdana" w:hAnsi="Verdana"/>
          <w:sz w:val="19"/>
          <w:szCs w:val="19"/>
        </w:rPr>
        <w:t>Οι ωφελούμενοι δύναται να απασχολούνται στους τομείς της γεωργίας (γεωργία και κτηνοτροφία), των πολύ μικρών και μικρομεσαίων επιχειρήσεων στον τομέα της μεταποίησης και εμπορίας γεωργικών προϊόντων των οποίων το αποτέλεσμα είναι γεωργικό προϊόν, καθώς και του δασικού τομέα. Προτεραιότητα θα δοθεί σε ομάδες ωφελούμενων που είναι κάτοχοι γεωργικής εκμετάλλευσης σε έναν από τους παραπάνω τομείς προτεραιότητας.</w:t>
      </w:r>
    </w:p>
    <w:p w14:paraId="0223772C" w14:textId="77777777" w:rsidR="00FB6E20" w:rsidRPr="006D43AB" w:rsidRDefault="00FB6E20" w:rsidP="00264C5F">
      <w:pPr>
        <w:spacing w:before="120" w:after="120" w:line="240" w:lineRule="auto"/>
        <w:jc w:val="both"/>
        <w:rPr>
          <w:rFonts w:ascii="Verdana" w:hAnsi="Verdana"/>
          <w:sz w:val="19"/>
          <w:szCs w:val="19"/>
        </w:rPr>
      </w:pPr>
      <w:r w:rsidRPr="006D43AB">
        <w:rPr>
          <w:rFonts w:ascii="Verdana" w:hAnsi="Verdana"/>
          <w:sz w:val="19"/>
          <w:szCs w:val="19"/>
        </w:rPr>
        <w:t xml:space="preserve">Οι ενέργειες της υποδράσης θα προσδιοριστούν με την εξειδίκευση κύρια δράσεων συνεργασίας του τοπικού προγράμματος και με την ολοκλήρωση του θεσμικού πλαισίου, ενώ θα υπάρξει μέριμνα να μην συμπίπτουν με τις δράσεις του μέτρου 1.1. του ΠΑΑ 2014 – 2020. </w:t>
      </w:r>
    </w:p>
    <w:p w14:paraId="56487A86" w14:textId="77777777" w:rsidR="00EF7AD4" w:rsidRPr="006D43AB" w:rsidRDefault="00EF7AD4" w:rsidP="00264C5F">
      <w:pPr>
        <w:pStyle w:val="21"/>
        <w:numPr>
          <w:ilvl w:val="0"/>
          <w:numId w:val="43"/>
        </w:numPr>
        <w:spacing w:before="120" w:after="120" w:line="240" w:lineRule="auto"/>
        <w:ind w:left="426" w:hanging="426"/>
        <w:jc w:val="both"/>
        <w:rPr>
          <w:rFonts w:ascii="Verdana" w:hAnsi="Verdana"/>
          <w:sz w:val="20"/>
          <w:szCs w:val="20"/>
        </w:rPr>
      </w:pPr>
      <w:r w:rsidRPr="006D43AB">
        <w:rPr>
          <w:rFonts w:ascii="Verdana" w:hAnsi="Verdana"/>
          <w:sz w:val="20"/>
          <w:szCs w:val="20"/>
        </w:rPr>
        <w:lastRenderedPageBreak/>
        <w:t xml:space="preserve">Όταν οι δράσεις αφορούν ωφελούμενους που δραστηριοποιούνται στο γεωργικό τομέα, η στήριξη δεν ακολουθεί τους κανόνες περί κρατικών ενισχύσεων και απαλλάσσεται από την υποχρέωση  κοινοποίησης. </w:t>
      </w:r>
    </w:p>
    <w:p w14:paraId="35914E88" w14:textId="498B81C3" w:rsidR="00EF7AD4" w:rsidRPr="006D43AB" w:rsidRDefault="00EF7AD4" w:rsidP="00264C5F">
      <w:pPr>
        <w:spacing w:before="120" w:after="120" w:line="240" w:lineRule="auto"/>
        <w:jc w:val="both"/>
        <w:rPr>
          <w:rFonts w:ascii="Verdana" w:hAnsi="Verdana"/>
          <w:sz w:val="20"/>
          <w:szCs w:val="20"/>
        </w:rPr>
      </w:pPr>
      <w:r w:rsidRPr="006D43AB">
        <w:rPr>
          <w:rFonts w:ascii="Verdana" w:hAnsi="Verdana"/>
          <w:sz w:val="20"/>
          <w:szCs w:val="20"/>
        </w:rPr>
        <w:t>Όταν οι δράσεις αφορούν ωφελούμενους που δραστηριοποιούνται στο δασικό τομέα, η στήριξη χορηγείται βάσει του καν. (ΕΕ)</w:t>
      </w:r>
      <w:r w:rsidR="001974ED">
        <w:rPr>
          <w:rFonts w:ascii="Verdana" w:hAnsi="Verdana"/>
          <w:sz w:val="20"/>
          <w:szCs w:val="20"/>
        </w:rPr>
        <w:t>1407/2013</w:t>
      </w:r>
      <w:r w:rsidRPr="006D43AB">
        <w:rPr>
          <w:rFonts w:ascii="Verdana" w:hAnsi="Verdana"/>
          <w:sz w:val="20"/>
          <w:szCs w:val="20"/>
        </w:rPr>
        <w:t xml:space="preserve">, με ένταση ενίσχυσης έως </w:t>
      </w:r>
      <w:r w:rsidRPr="006D43AB">
        <w:rPr>
          <w:rFonts w:ascii="Verdana" w:hAnsi="Verdana"/>
          <w:b/>
          <w:sz w:val="20"/>
          <w:szCs w:val="20"/>
        </w:rPr>
        <w:t>100% των επιλέξιμων δαπανών</w:t>
      </w:r>
      <w:r w:rsidR="00F63B0D">
        <w:rPr>
          <w:rFonts w:ascii="Verdana" w:hAnsi="Verdana"/>
          <w:b/>
          <w:sz w:val="20"/>
          <w:szCs w:val="20"/>
        </w:rPr>
        <w:t>, έως 20.000,00 €</w:t>
      </w:r>
      <w:r w:rsidRPr="006D43AB">
        <w:rPr>
          <w:rFonts w:ascii="Verdana" w:hAnsi="Verdana"/>
          <w:sz w:val="20"/>
          <w:szCs w:val="20"/>
        </w:rPr>
        <w:t>.</w:t>
      </w:r>
      <w:r w:rsidR="001974ED">
        <w:rPr>
          <w:rFonts w:ascii="Verdana" w:hAnsi="Verdana"/>
          <w:sz w:val="20"/>
          <w:szCs w:val="20"/>
        </w:rPr>
        <w:t>Όταν οι ωφελούμενοι απασχολ</w:t>
      </w:r>
      <w:r w:rsidR="00F63B0D">
        <w:rPr>
          <w:rFonts w:ascii="Verdana" w:hAnsi="Verdana"/>
          <w:sz w:val="20"/>
          <w:szCs w:val="20"/>
        </w:rPr>
        <w:t>ο</w:t>
      </w:r>
      <w:r w:rsidR="001974ED">
        <w:rPr>
          <w:rFonts w:ascii="Verdana" w:hAnsi="Verdana"/>
          <w:sz w:val="20"/>
          <w:szCs w:val="20"/>
        </w:rPr>
        <w:t xml:space="preserve">ύνται στον γεωργικό τομέα, η στήριξη χορηγείται βάσει του άρθρου 14 του Καν. (ΕΕ) 1305/2013, με ένταση ενίσχυσης 100% των επιλέξιμων δαπανών. </w:t>
      </w:r>
    </w:p>
    <w:p w14:paraId="7A145679" w14:textId="77777777" w:rsidR="0075461A" w:rsidRDefault="0075461A" w:rsidP="00264C5F">
      <w:pPr>
        <w:spacing w:before="120" w:after="120" w:line="240" w:lineRule="auto"/>
        <w:jc w:val="both"/>
        <w:rPr>
          <w:rFonts w:ascii="Verdana" w:hAnsi="Verdana"/>
          <w:b/>
          <w:sz w:val="19"/>
          <w:szCs w:val="19"/>
        </w:rPr>
      </w:pPr>
    </w:p>
    <w:p w14:paraId="2521361D" w14:textId="4047350A" w:rsidR="00A027CD" w:rsidRPr="006D43AB" w:rsidRDefault="0075461A" w:rsidP="00264C5F">
      <w:pPr>
        <w:spacing w:before="120" w:after="120" w:line="240" w:lineRule="auto"/>
        <w:jc w:val="both"/>
        <w:rPr>
          <w:rFonts w:ascii="Verdana" w:hAnsi="Verdana"/>
          <w:b/>
          <w:sz w:val="19"/>
          <w:szCs w:val="19"/>
        </w:rPr>
      </w:pPr>
      <w:r>
        <w:rPr>
          <w:rFonts w:ascii="Verdana" w:hAnsi="Verdana"/>
          <w:b/>
          <w:sz w:val="19"/>
          <w:szCs w:val="19"/>
        </w:rPr>
        <w:t xml:space="preserve">Δράση 19.2.7: </w:t>
      </w:r>
      <w:r w:rsidR="00EE58CD">
        <w:rPr>
          <w:rFonts w:ascii="Verdana" w:hAnsi="Verdana"/>
          <w:b/>
          <w:sz w:val="19"/>
          <w:szCs w:val="19"/>
        </w:rPr>
        <w:t>Συνεργασία μεταξύ διαφορετικών παραγόντων</w:t>
      </w:r>
    </w:p>
    <w:p w14:paraId="7ECE796C" w14:textId="63A77ADF" w:rsidR="00CB2C21" w:rsidRPr="006D43AB" w:rsidRDefault="004B3011" w:rsidP="0084672B">
      <w:pPr>
        <w:spacing w:before="120" w:after="120" w:line="240" w:lineRule="auto"/>
        <w:jc w:val="both"/>
        <w:rPr>
          <w:rFonts w:ascii="Verdana" w:hAnsi="Verdana"/>
          <w:b/>
          <w:sz w:val="19"/>
          <w:szCs w:val="19"/>
        </w:rPr>
      </w:pPr>
      <w:r w:rsidRPr="006D43AB">
        <w:rPr>
          <w:rFonts w:ascii="Verdana" w:hAnsi="Verdana"/>
          <w:b/>
          <w:sz w:val="19"/>
          <w:szCs w:val="19"/>
        </w:rPr>
        <w:t>19.2.7.</w:t>
      </w:r>
      <w:r w:rsidR="0075461A">
        <w:rPr>
          <w:rFonts w:ascii="Verdana" w:hAnsi="Verdana"/>
          <w:b/>
          <w:sz w:val="19"/>
          <w:szCs w:val="19"/>
        </w:rPr>
        <w:t xml:space="preserve">3 </w:t>
      </w:r>
      <w:r w:rsidRPr="006D43AB">
        <w:rPr>
          <w:rFonts w:ascii="Verdana" w:hAnsi="Verdana"/>
          <w:b/>
          <w:sz w:val="19"/>
          <w:szCs w:val="19"/>
        </w:rPr>
        <w:t>Συνεργασία μεταξύ μικρών επιχειρήσεων για διοργάνωση κοινών μεθόδων εργασίας και τη κοινή χρήση εγκαταστάσεων και πόρων καθώς και για την ανάπτυξη και/ή την εμπορία τουριστικών υπηρεσιών, που συνδέονται με τον αγροτουρισμό</w:t>
      </w:r>
    </w:p>
    <w:p w14:paraId="44814BA7" w14:textId="77777777" w:rsidR="001268A4" w:rsidRPr="006D43AB" w:rsidRDefault="001268A4" w:rsidP="001268A4">
      <w:pPr>
        <w:pStyle w:val="Default"/>
        <w:spacing w:before="120" w:after="120"/>
        <w:rPr>
          <w:rFonts w:ascii="Verdana" w:hAnsi="Verdana"/>
          <w:sz w:val="20"/>
          <w:szCs w:val="20"/>
        </w:rPr>
      </w:pPr>
      <w:r w:rsidRPr="006D43AB">
        <w:rPr>
          <w:rFonts w:ascii="Verdana" w:hAnsi="Verdana"/>
          <w:sz w:val="20"/>
          <w:szCs w:val="20"/>
        </w:rPr>
        <w:t>Η υποδράση στοχεύει στην οργανωτική συνεργασία</w:t>
      </w:r>
      <w:r w:rsidRPr="006D43AB">
        <w:rPr>
          <w:rStyle w:val="af"/>
          <w:rFonts w:ascii="Verdana" w:hAnsi="Verdana"/>
          <w:sz w:val="20"/>
          <w:szCs w:val="20"/>
        </w:rPr>
        <w:footnoteReference w:id="1"/>
      </w:r>
      <w:r w:rsidRPr="006D43AB">
        <w:rPr>
          <w:rFonts w:ascii="Verdana" w:hAnsi="Verdana"/>
          <w:sz w:val="20"/>
          <w:szCs w:val="20"/>
        </w:rPr>
        <w:t xml:space="preserve"> δηλ. την ανάπτυξη κοινών επιχειρηματικών στρατηγικών ή διαχειριστικών δομών, η παροχή κοινών υπηρεσιών ή υπηρεσιών για τη διευκόλυνση της συνεργασίας, συντονισμένες δραστηριότητες, όπως η υποστήριξη δικτύων και συνεργατικών σχηματισμών. </w:t>
      </w:r>
    </w:p>
    <w:p w14:paraId="2F4020DB" w14:textId="77777777" w:rsidR="001268A4" w:rsidRPr="006D43AB" w:rsidRDefault="001268A4" w:rsidP="001268A4">
      <w:pPr>
        <w:pStyle w:val="Default"/>
        <w:spacing w:before="120" w:after="120"/>
        <w:rPr>
          <w:rFonts w:ascii="Verdana" w:hAnsi="Verdana"/>
          <w:sz w:val="20"/>
          <w:szCs w:val="20"/>
        </w:rPr>
      </w:pPr>
      <w:r w:rsidRPr="006D43AB">
        <w:rPr>
          <w:rFonts w:ascii="Verdana" w:hAnsi="Verdana"/>
          <w:sz w:val="20"/>
          <w:szCs w:val="20"/>
        </w:rPr>
        <w:t xml:space="preserve">Στο πλαίσιο αυτού, </w:t>
      </w:r>
      <w:r w:rsidRPr="006D43AB">
        <w:rPr>
          <w:rFonts w:ascii="Verdana" w:hAnsi="Verdana"/>
          <w:sz w:val="20"/>
          <w:szCs w:val="20"/>
          <w:u w:val="single"/>
        </w:rPr>
        <w:t>η υποδράση στοχεύει</w:t>
      </w:r>
      <w:r w:rsidRPr="006D43AB">
        <w:rPr>
          <w:rFonts w:ascii="Verdana" w:hAnsi="Verdana"/>
          <w:sz w:val="20"/>
          <w:szCs w:val="20"/>
        </w:rPr>
        <w:t xml:space="preserve"> στην αποτελεσματική οργάνωση των φορέων διαχείρισης των μέσων των παρεχόμενων εμπορικών τουριστικών υπηρεσιών για την αντιμετώπιση των κοινών τους προβλημάτων και ζητημάτων που συμβάλλουν σε περιβαλλοντική υποβάθμιση καθώς και σε περιορισμό της δυνατότητας υψηλής απόδοσης της λειτουργίας τους με τον κοινό σκοπό την εμπορική τουριστική υπηρεσία.  </w:t>
      </w:r>
    </w:p>
    <w:p w14:paraId="4A394D92" w14:textId="77777777" w:rsidR="001268A4" w:rsidRPr="006D43AB" w:rsidRDefault="001268A4" w:rsidP="001268A4">
      <w:pPr>
        <w:pStyle w:val="Default"/>
        <w:spacing w:before="120" w:after="120"/>
        <w:rPr>
          <w:rFonts w:ascii="Verdana" w:hAnsi="Verdana"/>
          <w:sz w:val="20"/>
          <w:szCs w:val="20"/>
        </w:rPr>
      </w:pPr>
      <w:r w:rsidRPr="006D43AB">
        <w:rPr>
          <w:rFonts w:ascii="Verdana" w:hAnsi="Verdana"/>
          <w:sz w:val="20"/>
          <w:szCs w:val="20"/>
        </w:rPr>
        <w:t xml:space="preserve">Η δράση προτείνεται να υλοποιηθεί από </w:t>
      </w:r>
      <w:r w:rsidRPr="006D43AB">
        <w:rPr>
          <w:rFonts w:ascii="Verdana" w:hAnsi="Verdana"/>
          <w:b/>
          <w:bCs/>
          <w:sz w:val="20"/>
          <w:szCs w:val="20"/>
        </w:rPr>
        <w:t xml:space="preserve">συνεργατικούς σχηματισμούς ή </w:t>
      </w:r>
      <w:r w:rsidRPr="006D43AB">
        <w:rPr>
          <w:rFonts w:ascii="Verdana" w:hAnsi="Verdana"/>
          <w:b/>
          <w:bCs/>
          <w:sz w:val="20"/>
          <w:szCs w:val="20"/>
          <w:lang w:val="en-US"/>
        </w:rPr>
        <w:t>cluster</w:t>
      </w:r>
      <w:r w:rsidRPr="006D43AB">
        <w:rPr>
          <w:rFonts w:ascii="Verdana" w:hAnsi="Verdana"/>
          <w:b/>
          <w:bCs/>
          <w:sz w:val="20"/>
          <w:szCs w:val="20"/>
        </w:rPr>
        <w:t xml:space="preserve"> </w:t>
      </w:r>
      <w:r w:rsidRPr="006D43AB">
        <w:rPr>
          <w:rFonts w:ascii="Verdana" w:hAnsi="Verdana"/>
          <w:sz w:val="20"/>
          <w:szCs w:val="20"/>
        </w:rPr>
        <w:t>και αφορά την υλοποίηση ενεργειών για την αποτύπωση της υφιστάμενης κατάστασης σε επίπεδο οργάνωσης φορέων και διαχείρισης του αντικειμένου των μέσων μεταφοράς και μετακίνησης, την αξιολόγηση, τη λήψη αποφάσεων για τους εμπλεκόμενους, την διατύπωση προτάσεων, τον εντοπισμό κατάλληλων θέσεων για την οργάνωση των υπηρεσιών διαχείρισης των μέσων μεταφοράς και μετακίνησης, την κατάρτιση κατά περίπτωση πρότυπης / ων τεχνικής/</w:t>
      </w:r>
      <w:proofErr w:type="spellStart"/>
      <w:r w:rsidRPr="006D43AB">
        <w:rPr>
          <w:rFonts w:ascii="Verdana" w:hAnsi="Verdana"/>
          <w:sz w:val="20"/>
          <w:szCs w:val="20"/>
        </w:rPr>
        <w:t>ών</w:t>
      </w:r>
      <w:proofErr w:type="spellEnd"/>
      <w:r w:rsidRPr="006D43AB">
        <w:rPr>
          <w:rFonts w:ascii="Verdana" w:hAnsi="Verdana"/>
          <w:sz w:val="20"/>
          <w:szCs w:val="20"/>
        </w:rPr>
        <w:t xml:space="preserve"> μελετών βάσει των ισχυουσών προδιαγραφών για τις υποδομές αυτές και σύμφωνα με τη δυνατότητα του τοπικού προγράμματος τη χρηματοδότηση δημιουργίας της υποδομής. </w:t>
      </w:r>
    </w:p>
    <w:p w14:paraId="1361B5FB" w14:textId="77777777" w:rsidR="001268A4" w:rsidRPr="006D43AB" w:rsidRDefault="001268A4" w:rsidP="001268A4">
      <w:pPr>
        <w:pStyle w:val="Default"/>
        <w:spacing w:before="120" w:after="120"/>
        <w:rPr>
          <w:rFonts w:ascii="Verdana" w:hAnsi="Verdana"/>
          <w:sz w:val="20"/>
          <w:szCs w:val="20"/>
        </w:rPr>
      </w:pPr>
      <w:r w:rsidRPr="006D43AB">
        <w:rPr>
          <w:rFonts w:ascii="Verdana" w:hAnsi="Verdana"/>
          <w:sz w:val="20"/>
          <w:szCs w:val="20"/>
        </w:rPr>
        <w:t xml:space="preserve">Ενδεικτικά προτείνεται η υλοποίηση των κάτωθι ενεργειών: </w:t>
      </w:r>
    </w:p>
    <w:p w14:paraId="268F0CCA" w14:textId="77777777" w:rsidR="001268A4" w:rsidRPr="006D43AB" w:rsidRDefault="001268A4" w:rsidP="001268A4">
      <w:pPr>
        <w:pStyle w:val="Default"/>
        <w:numPr>
          <w:ilvl w:val="0"/>
          <w:numId w:val="38"/>
        </w:numPr>
        <w:autoSpaceDE w:val="0"/>
        <w:autoSpaceDN w:val="0"/>
        <w:adjustRightInd w:val="0"/>
        <w:spacing w:before="120" w:after="120"/>
        <w:rPr>
          <w:rFonts w:ascii="Verdana" w:hAnsi="Verdana"/>
          <w:sz w:val="20"/>
          <w:szCs w:val="20"/>
        </w:rPr>
      </w:pPr>
      <w:r w:rsidRPr="006D43AB">
        <w:rPr>
          <w:rFonts w:ascii="Verdana" w:hAnsi="Verdana"/>
          <w:b/>
          <w:bCs/>
          <w:sz w:val="20"/>
          <w:szCs w:val="20"/>
        </w:rPr>
        <w:t>Ενεργοποίηση και συνεργασία εμπλεκόμενων φορέων</w:t>
      </w:r>
    </w:p>
    <w:p w14:paraId="58EA7A79" w14:textId="77777777" w:rsidR="001268A4" w:rsidRPr="006D43AB" w:rsidRDefault="001268A4" w:rsidP="001268A4">
      <w:pPr>
        <w:pStyle w:val="Default"/>
        <w:numPr>
          <w:ilvl w:val="0"/>
          <w:numId w:val="38"/>
        </w:numPr>
        <w:autoSpaceDE w:val="0"/>
        <w:autoSpaceDN w:val="0"/>
        <w:adjustRightInd w:val="0"/>
        <w:spacing w:before="120" w:after="120"/>
        <w:rPr>
          <w:rFonts w:ascii="Verdana" w:hAnsi="Verdana"/>
          <w:sz w:val="20"/>
          <w:szCs w:val="20"/>
        </w:rPr>
      </w:pPr>
      <w:r w:rsidRPr="006D43AB">
        <w:rPr>
          <w:rFonts w:ascii="Verdana" w:hAnsi="Verdana"/>
          <w:b/>
          <w:bCs/>
          <w:sz w:val="20"/>
          <w:szCs w:val="20"/>
        </w:rPr>
        <w:t xml:space="preserve">Εκπόνηση σχεδίου δράσης – αποτύπωση της υφιστάμενης κατάστασης, διερεύνηση των δυνατοτήτων δημιουργίας υποδομής διαχείρισης των μέσων μεταφοράς και μετακίνησης, εντοπισμός πιθανών θέσεων εγκατάστασης της υποδομής, </w:t>
      </w:r>
    </w:p>
    <w:p w14:paraId="36694CAC" w14:textId="77777777" w:rsidR="001268A4" w:rsidRPr="006D43AB" w:rsidRDefault="001268A4" w:rsidP="001268A4">
      <w:pPr>
        <w:pStyle w:val="Default"/>
        <w:numPr>
          <w:ilvl w:val="0"/>
          <w:numId w:val="38"/>
        </w:numPr>
        <w:autoSpaceDE w:val="0"/>
        <w:autoSpaceDN w:val="0"/>
        <w:adjustRightInd w:val="0"/>
        <w:spacing w:before="120" w:after="120"/>
        <w:rPr>
          <w:rFonts w:ascii="Verdana" w:hAnsi="Verdana"/>
          <w:sz w:val="20"/>
          <w:szCs w:val="20"/>
        </w:rPr>
      </w:pPr>
      <w:r w:rsidRPr="006D43AB">
        <w:rPr>
          <w:rFonts w:ascii="Verdana" w:hAnsi="Verdana"/>
          <w:b/>
          <w:bCs/>
          <w:sz w:val="20"/>
          <w:szCs w:val="20"/>
        </w:rPr>
        <w:t xml:space="preserve">Κατάρτιση προδιαγραφών για την εκπόνηση πρότυπων τεχνικών μελετών, καταγραφή και δημιουργία οδηγού ολοκλήρωσης </w:t>
      </w:r>
      <w:proofErr w:type="spellStart"/>
      <w:r w:rsidRPr="006D43AB">
        <w:rPr>
          <w:rFonts w:ascii="Verdana" w:hAnsi="Verdana"/>
          <w:b/>
          <w:bCs/>
          <w:sz w:val="20"/>
          <w:szCs w:val="20"/>
        </w:rPr>
        <w:lastRenderedPageBreak/>
        <w:t>αδειοδοτικής</w:t>
      </w:r>
      <w:proofErr w:type="spellEnd"/>
      <w:r w:rsidRPr="006D43AB">
        <w:rPr>
          <w:rFonts w:ascii="Verdana" w:hAnsi="Verdana"/>
          <w:b/>
          <w:bCs/>
          <w:sz w:val="20"/>
          <w:szCs w:val="20"/>
        </w:rPr>
        <w:t xml:space="preserve"> διαδικασίας της κατάλληλης υποδομής οργάνωσης της διαχείρισης των μέσων μεταφοράς και μετακίνησης. </w:t>
      </w:r>
    </w:p>
    <w:p w14:paraId="00AF3EBA" w14:textId="7537CE2B" w:rsidR="001268A4" w:rsidRPr="006D43AB" w:rsidRDefault="001268A4" w:rsidP="001268A4">
      <w:pPr>
        <w:pStyle w:val="Default"/>
        <w:numPr>
          <w:ilvl w:val="0"/>
          <w:numId w:val="38"/>
        </w:numPr>
        <w:autoSpaceDE w:val="0"/>
        <w:autoSpaceDN w:val="0"/>
        <w:adjustRightInd w:val="0"/>
        <w:spacing w:before="120" w:after="120"/>
        <w:rPr>
          <w:rFonts w:ascii="Verdana" w:hAnsi="Verdana"/>
          <w:sz w:val="20"/>
          <w:szCs w:val="20"/>
        </w:rPr>
      </w:pPr>
      <w:r w:rsidRPr="006D43AB">
        <w:rPr>
          <w:rFonts w:ascii="Verdana" w:hAnsi="Verdana"/>
          <w:b/>
          <w:bCs/>
          <w:sz w:val="20"/>
          <w:szCs w:val="20"/>
        </w:rPr>
        <w:t>Οργάνωση / διαδικασίες φορέα λειτουργίας.</w:t>
      </w:r>
    </w:p>
    <w:p w14:paraId="5E0609AF" w14:textId="77777777" w:rsidR="001268A4" w:rsidRPr="006D43AB" w:rsidRDefault="001268A4" w:rsidP="001268A4">
      <w:pPr>
        <w:pStyle w:val="Default"/>
        <w:spacing w:before="120" w:after="120"/>
        <w:rPr>
          <w:rFonts w:ascii="Verdana" w:hAnsi="Verdana"/>
          <w:sz w:val="20"/>
          <w:szCs w:val="20"/>
        </w:rPr>
      </w:pPr>
      <w:r w:rsidRPr="006D43AB">
        <w:rPr>
          <w:rFonts w:ascii="Verdana" w:hAnsi="Verdana"/>
          <w:sz w:val="20"/>
          <w:szCs w:val="20"/>
        </w:rPr>
        <w:t xml:space="preserve">Η </w:t>
      </w:r>
      <w:r w:rsidRPr="006D43AB">
        <w:rPr>
          <w:rFonts w:ascii="Verdana" w:hAnsi="Verdana"/>
          <w:b/>
          <w:sz w:val="20"/>
          <w:szCs w:val="20"/>
        </w:rPr>
        <w:t>ένταση ενίσχυσης</w:t>
      </w:r>
      <w:r w:rsidRPr="006D43AB">
        <w:rPr>
          <w:rFonts w:ascii="Verdana" w:hAnsi="Verdana"/>
          <w:sz w:val="20"/>
          <w:szCs w:val="20"/>
        </w:rPr>
        <w:t xml:space="preserve"> ανέρχεται σε ποσοστό έως </w:t>
      </w:r>
      <w:r w:rsidRPr="006D43AB">
        <w:rPr>
          <w:rFonts w:ascii="Verdana" w:hAnsi="Verdana"/>
          <w:b/>
          <w:sz w:val="20"/>
          <w:szCs w:val="20"/>
        </w:rPr>
        <w:t xml:space="preserve">65% </w:t>
      </w:r>
      <w:r w:rsidRPr="006D43AB">
        <w:rPr>
          <w:rFonts w:ascii="Verdana" w:hAnsi="Verdana"/>
          <w:sz w:val="20"/>
          <w:szCs w:val="20"/>
        </w:rPr>
        <w:t>των επιλέξιμων δαπανών με χρήση του κανονισμού 1407/2013. *</w:t>
      </w:r>
    </w:p>
    <w:p w14:paraId="28AE6D8C" w14:textId="35A6C929" w:rsidR="001268A4" w:rsidRPr="006D43AB" w:rsidRDefault="001268A4" w:rsidP="001268A4">
      <w:pPr>
        <w:rPr>
          <w:rFonts w:ascii="Verdana" w:hAnsi="Verdana"/>
          <w:sz w:val="20"/>
          <w:szCs w:val="20"/>
        </w:rPr>
      </w:pPr>
      <w:r w:rsidRPr="006D43AB">
        <w:rPr>
          <w:rFonts w:ascii="Verdana" w:hAnsi="Verdana"/>
          <w:sz w:val="20"/>
          <w:szCs w:val="20"/>
        </w:rPr>
        <w:t xml:space="preserve">* Ο κανονισμός 1407/2013 ορίζει το ανώτατο όριο των 200.000,00€ (Δημόσια Δαπάνη) ως το ποσό των ενισχύσεων ήσσονος σημασίας που μπορεί να λάβει μια </w:t>
      </w:r>
      <w:r w:rsidR="00B6771D" w:rsidRPr="006D43AB">
        <w:rPr>
          <w:rFonts w:ascii="Verdana" w:hAnsi="Verdana"/>
          <w:sz w:val="20"/>
          <w:szCs w:val="20"/>
        </w:rPr>
        <w:t xml:space="preserve">ενιαία </w:t>
      </w:r>
      <w:r w:rsidRPr="006D43AB">
        <w:rPr>
          <w:rFonts w:ascii="Verdana" w:hAnsi="Verdana"/>
          <w:sz w:val="20"/>
          <w:szCs w:val="20"/>
        </w:rPr>
        <w:t>επιχείρηση κατά τη διάρκεια οποιασδήποτε περιόδου τριών ετών.</w:t>
      </w:r>
    </w:p>
    <w:p w14:paraId="27DE8906" w14:textId="7F084283" w:rsidR="00B6771D" w:rsidRPr="007520C6" w:rsidRDefault="00146ED9" w:rsidP="001268A4">
      <w:pPr>
        <w:rPr>
          <w:rFonts w:ascii="Verdana" w:hAnsi="Verdana"/>
          <w:sz w:val="20"/>
          <w:szCs w:val="20"/>
        </w:rPr>
      </w:pPr>
      <w:r>
        <w:rPr>
          <w:rFonts w:ascii="Verdana" w:hAnsi="Verdana"/>
          <w:sz w:val="20"/>
          <w:szCs w:val="20"/>
        </w:rPr>
        <w:t xml:space="preserve">Δικαιούχοι μπορεί να είναι Τυπικό ή Άτυπο Δίκτυο  μέλη του οποίου είναι αποκλειστικά συναφείς με το αντικείμενο του Δικτύου Επιχειρήσεις. </w:t>
      </w:r>
      <w:r w:rsidR="00B6771D" w:rsidRPr="007520C6">
        <w:rPr>
          <w:rFonts w:ascii="Verdana" w:hAnsi="Verdana"/>
          <w:sz w:val="20"/>
          <w:szCs w:val="20"/>
        </w:rPr>
        <w:t>Οι Δικαιούχοι της υποδράσης, οφείλουν για την υλοποίηση της επένδυσης να διαθέτουν τα ΚΑΔ που αναφέρονται στο Παρά</w:t>
      </w:r>
      <w:r w:rsidR="00CF3B04" w:rsidRPr="007520C6">
        <w:rPr>
          <w:rFonts w:ascii="Verdana" w:hAnsi="Verdana"/>
          <w:sz w:val="20"/>
          <w:szCs w:val="20"/>
        </w:rPr>
        <w:t>ρ</w:t>
      </w:r>
      <w:r w:rsidR="00B6771D" w:rsidRPr="007520C6">
        <w:rPr>
          <w:rFonts w:ascii="Verdana" w:hAnsi="Verdana"/>
          <w:sz w:val="20"/>
          <w:szCs w:val="20"/>
        </w:rPr>
        <w:t xml:space="preserve">τημα </w:t>
      </w:r>
      <w:r w:rsidR="00CF3B04" w:rsidRPr="007520C6">
        <w:rPr>
          <w:rFonts w:ascii="Verdana" w:hAnsi="Verdana"/>
          <w:sz w:val="20"/>
          <w:szCs w:val="20"/>
        </w:rPr>
        <w:t>VII</w:t>
      </w:r>
      <w:r w:rsidR="00A3611B" w:rsidRPr="007520C6">
        <w:rPr>
          <w:rFonts w:ascii="Verdana" w:hAnsi="Verdana"/>
          <w:sz w:val="20"/>
          <w:szCs w:val="20"/>
        </w:rPr>
        <w:t>.1</w:t>
      </w:r>
      <w:r w:rsidR="00CF3B04" w:rsidRPr="007520C6">
        <w:rPr>
          <w:rFonts w:ascii="Verdana" w:hAnsi="Verdana"/>
          <w:sz w:val="20"/>
          <w:szCs w:val="20"/>
        </w:rPr>
        <w:t xml:space="preserve"> «Επιλέξιμοι</w:t>
      </w:r>
      <w:r w:rsidR="00B6771D" w:rsidRPr="007520C6">
        <w:rPr>
          <w:rFonts w:ascii="Verdana" w:hAnsi="Verdana"/>
          <w:sz w:val="20"/>
          <w:szCs w:val="20"/>
        </w:rPr>
        <w:t xml:space="preserve"> ΚΑΔ» της παρούσας πρόσκλησης για την υποδράση αυτή.</w:t>
      </w:r>
    </w:p>
    <w:p w14:paraId="44F337C1" w14:textId="77777777" w:rsidR="00564572" w:rsidRPr="006D43AB" w:rsidRDefault="00564572" w:rsidP="00564572">
      <w:pPr>
        <w:spacing w:before="120" w:after="120" w:line="240" w:lineRule="auto"/>
        <w:jc w:val="both"/>
        <w:rPr>
          <w:rFonts w:ascii="Verdana" w:hAnsi="Verdana"/>
          <w:b/>
          <w:sz w:val="19"/>
          <w:szCs w:val="19"/>
        </w:rPr>
      </w:pPr>
    </w:p>
    <w:p w14:paraId="3C8D0DEF" w14:textId="77777777" w:rsidR="00CB2C21" w:rsidRPr="006D43AB" w:rsidRDefault="00CB2C21" w:rsidP="001F68B3">
      <w:pPr>
        <w:pStyle w:val="a3"/>
        <w:numPr>
          <w:ilvl w:val="0"/>
          <w:numId w:val="22"/>
        </w:numPr>
        <w:spacing w:before="120" w:after="120" w:line="240" w:lineRule="auto"/>
        <w:rPr>
          <w:rStyle w:val="1Char"/>
          <w:rFonts w:ascii="Verdana" w:eastAsia="Times New Roman" w:hAnsi="Verdana"/>
          <w:b/>
          <w:color w:val="auto"/>
          <w:sz w:val="22"/>
          <w:szCs w:val="22"/>
        </w:rPr>
      </w:pPr>
      <w:bookmarkStart w:id="25" w:name="_Toc29561822"/>
      <w:r w:rsidRPr="006D43AB">
        <w:rPr>
          <w:rStyle w:val="1Char"/>
          <w:rFonts w:ascii="Verdana" w:eastAsia="Times New Roman" w:hAnsi="Verdana"/>
          <w:b/>
          <w:color w:val="auto"/>
          <w:sz w:val="22"/>
          <w:szCs w:val="22"/>
        </w:rPr>
        <w:t xml:space="preserve">ΚΡΙΤΗΡΙΑ ΕΠΙΛΟΓΗΣ </w:t>
      </w:r>
      <w:r w:rsidR="00702B9C" w:rsidRPr="006D43AB">
        <w:rPr>
          <w:rStyle w:val="1Char"/>
          <w:rFonts w:ascii="Verdana" w:eastAsia="Times New Roman" w:hAnsi="Verdana"/>
          <w:b/>
          <w:color w:val="auto"/>
          <w:sz w:val="22"/>
          <w:szCs w:val="22"/>
        </w:rPr>
        <w:t xml:space="preserve">(ΒΑΘΜΟΛΟΓΗΣΗΣ) </w:t>
      </w:r>
      <w:r w:rsidRPr="006D43AB">
        <w:rPr>
          <w:rStyle w:val="1Char"/>
          <w:rFonts w:ascii="Verdana" w:eastAsia="Times New Roman" w:hAnsi="Verdana"/>
          <w:b/>
          <w:color w:val="auto"/>
          <w:sz w:val="22"/>
          <w:szCs w:val="22"/>
        </w:rPr>
        <w:t>ΥΠΟΔΡΑΣΕΩΝ ΤΟΠΙΚΟΥ ΠΡΟΓΡΑΜΜΑΤΟΣ</w:t>
      </w:r>
      <w:bookmarkEnd w:id="25"/>
    </w:p>
    <w:p w14:paraId="0A5C5176" w14:textId="0687DB3F" w:rsidR="00CD496D" w:rsidRPr="006D43AB" w:rsidRDefault="00EB7F4E" w:rsidP="00D02074">
      <w:pPr>
        <w:spacing w:before="120" w:after="120" w:line="240" w:lineRule="auto"/>
        <w:jc w:val="both"/>
        <w:rPr>
          <w:rFonts w:ascii="Verdana" w:eastAsia="Times New Roman" w:hAnsi="Verdana" w:cs="Times New Roman"/>
          <w:color w:val="000000"/>
          <w:sz w:val="19"/>
          <w:szCs w:val="19"/>
        </w:rPr>
      </w:pPr>
      <w:r w:rsidRPr="006D43AB">
        <w:rPr>
          <w:rFonts w:ascii="Verdana" w:eastAsia="Times New Roman" w:hAnsi="Verdana" w:cs="Times New Roman"/>
          <w:color w:val="000000"/>
          <w:sz w:val="19"/>
          <w:szCs w:val="19"/>
        </w:rPr>
        <w:t xml:space="preserve">Στον πίνακα 2 που ακολουθεί αποτυπώνεται ο γενικός πίνακας κριτηρίων επιλογής πράξεων για το σύνολο των </w:t>
      </w:r>
      <w:proofErr w:type="spellStart"/>
      <w:r w:rsidRPr="006D43AB">
        <w:rPr>
          <w:rFonts w:ascii="Verdana" w:eastAsia="Times New Roman" w:hAnsi="Verdana" w:cs="Times New Roman"/>
          <w:color w:val="000000"/>
          <w:sz w:val="19"/>
          <w:szCs w:val="19"/>
        </w:rPr>
        <w:t>προκ</w:t>
      </w:r>
      <w:r w:rsidR="00E3726A" w:rsidRPr="006D43AB">
        <w:rPr>
          <w:rFonts w:ascii="Verdana" w:eastAsia="Times New Roman" w:hAnsi="Verdana" w:cs="Times New Roman"/>
          <w:color w:val="000000"/>
          <w:sz w:val="19"/>
          <w:szCs w:val="19"/>
        </w:rPr>
        <w:t>ηρυσσόμενων</w:t>
      </w:r>
      <w:proofErr w:type="spellEnd"/>
      <w:r w:rsidR="00E3726A" w:rsidRPr="006D43AB">
        <w:rPr>
          <w:rFonts w:ascii="Verdana" w:eastAsia="Times New Roman" w:hAnsi="Verdana" w:cs="Times New Roman"/>
          <w:color w:val="000000"/>
          <w:sz w:val="19"/>
          <w:szCs w:val="19"/>
        </w:rPr>
        <w:t xml:space="preserve"> </w:t>
      </w:r>
      <w:proofErr w:type="spellStart"/>
      <w:r w:rsidRPr="006D43AB">
        <w:rPr>
          <w:rFonts w:ascii="Verdana" w:eastAsia="Times New Roman" w:hAnsi="Verdana" w:cs="Times New Roman"/>
          <w:color w:val="000000"/>
          <w:sz w:val="19"/>
          <w:szCs w:val="19"/>
        </w:rPr>
        <w:t>υποδράσεων</w:t>
      </w:r>
      <w:proofErr w:type="spellEnd"/>
      <w:r w:rsidR="00EB73E8" w:rsidRPr="006D43AB">
        <w:rPr>
          <w:rFonts w:ascii="Verdana" w:eastAsia="Times New Roman" w:hAnsi="Verdana" w:cs="Times New Roman"/>
          <w:color w:val="000000"/>
          <w:sz w:val="19"/>
          <w:szCs w:val="19"/>
        </w:rPr>
        <w:t>, η ανάλυση αυτών</w:t>
      </w:r>
      <w:r w:rsidRPr="006D43AB">
        <w:rPr>
          <w:rFonts w:ascii="Verdana" w:eastAsia="Times New Roman" w:hAnsi="Verdana" w:cs="Times New Roman"/>
          <w:color w:val="000000"/>
          <w:sz w:val="19"/>
          <w:szCs w:val="19"/>
        </w:rPr>
        <w:t xml:space="preserve"> καθώς και </w:t>
      </w:r>
      <w:r w:rsidR="00EB73E8" w:rsidRPr="006D43AB">
        <w:rPr>
          <w:rFonts w:ascii="Verdana" w:eastAsia="Times New Roman" w:hAnsi="Verdana" w:cs="Times New Roman"/>
          <w:color w:val="000000"/>
          <w:sz w:val="19"/>
          <w:szCs w:val="19"/>
        </w:rPr>
        <w:t xml:space="preserve"> τα απαιτούμενα δικαιολογητικά. </w:t>
      </w:r>
    </w:p>
    <w:p w14:paraId="12ADC1DC" w14:textId="77777777" w:rsidR="00EB73E8" w:rsidRPr="006D43AB" w:rsidRDefault="00EB73E8" w:rsidP="00D02074">
      <w:pPr>
        <w:spacing w:before="120" w:after="120" w:line="240" w:lineRule="auto"/>
        <w:jc w:val="both"/>
        <w:rPr>
          <w:rFonts w:ascii="Verdana" w:eastAsia="Times New Roman" w:hAnsi="Verdana" w:cs="Times New Roman"/>
          <w:color w:val="000000"/>
          <w:sz w:val="19"/>
          <w:szCs w:val="19"/>
        </w:rPr>
      </w:pPr>
      <w:r w:rsidRPr="006D43AB">
        <w:rPr>
          <w:rFonts w:ascii="Verdana" w:eastAsia="Times New Roman" w:hAnsi="Verdana" w:cs="Times New Roman"/>
          <w:color w:val="000000"/>
          <w:sz w:val="19"/>
          <w:szCs w:val="19"/>
        </w:rPr>
        <w:t xml:space="preserve">Στη συνέχεια παρουσιάζονται τα κριτήρια ανά υποδράση με την αντίστοιχη βαθμολογία και βαρύτητα. </w:t>
      </w:r>
    </w:p>
    <w:p w14:paraId="2EF2CBEC" w14:textId="77777777" w:rsidR="00D02074" w:rsidRPr="006D43AB" w:rsidRDefault="00D02074" w:rsidP="00D02074">
      <w:pPr>
        <w:autoSpaceDE w:val="0"/>
        <w:autoSpaceDN w:val="0"/>
        <w:adjustRightInd w:val="0"/>
        <w:spacing w:before="120" w:after="120" w:line="240" w:lineRule="auto"/>
        <w:jc w:val="both"/>
        <w:rPr>
          <w:rFonts w:ascii="Verdana" w:hAnsi="Verdana" w:cs="Verdana"/>
          <w:color w:val="000000"/>
          <w:sz w:val="19"/>
          <w:szCs w:val="19"/>
        </w:rPr>
      </w:pPr>
      <w:r w:rsidRPr="006D43AB">
        <w:rPr>
          <w:rFonts w:ascii="Verdana" w:hAnsi="Verdana" w:cs="Verdana"/>
          <w:b/>
          <w:bCs/>
          <w:color w:val="000000"/>
          <w:sz w:val="19"/>
          <w:szCs w:val="19"/>
        </w:rPr>
        <w:t xml:space="preserve">Για το σύνολο των κριτηρίων ισχύουν τα παρακάτω: </w:t>
      </w:r>
    </w:p>
    <w:p w14:paraId="3385DCA6" w14:textId="77777777" w:rsidR="00D02074" w:rsidRPr="006D43AB" w:rsidRDefault="00D02074" w:rsidP="00D02074">
      <w:pPr>
        <w:autoSpaceDE w:val="0"/>
        <w:autoSpaceDN w:val="0"/>
        <w:adjustRightInd w:val="0"/>
        <w:spacing w:before="120" w:after="120" w:line="240" w:lineRule="auto"/>
        <w:jc w:val="both"/>
        <w:rPr>
          <w:rFonts w:ascii="Verdana" w:hAnsi="Verdana" w:cs="Verdana"/>
          <w:color w:val="000000"/>
          <w:sz w:val="19"/>
          <w:szCs w:val="19"/>
        </w:rPr>
      </w:pPr>
      <w:r w:rsidRPr="006D43AB">
        <w:rPr>
          <w:rFonts w:ascii="Verdana" w:hAnsi="Verdana" w:cs="Verdana"/>
          <w:color w:val="000000"/>
          <w:sz w:val="19"/>
          <w:szCs w:val="19"/>
        </w:rPr>
        <w:t xml:space="preserve">− Η βαθμολόγηση των κριτηρίων προκύπτει από τον υπολογισμό ΒΑΘΜΟΛΟΓΙΑ = ΒΑΡΥΤΗΤΑ * ΜΟΡΙΟΔΟΤΗΣΗ </w:t>
      </w:r>
    </w:p>
    <w:p w14:paraId="316EA3D2" w14:textId="77777777" w:rsidR="00D02074" w:rsidRPr="006D43AB" w:rsidRDefault="00D02074" w:rsidP="00D02074">
      <w:pPr>
        <w:autoSpaceDE w:val="0"/>
        <w:autoSpaceDN w:val="0"/>
        <w:adjustRightInd w:val="0"/>
        <w:spacing w:before="120" w:after="120" w:line="240" w:lineRule="auto"/>
        <w:jc w:val="both"/>
        <w:rPr>
          <w:rFonts w:ascii="Verdana" w:hAnsi="Verdana" w:cs="Verdana"/>
          <w:color w:val="000000"/>
          <w:sz w:val="19"/>
          <w:szCs w:val="19"/>
        </w:rPr>
      </w:pPr>
      <w:r w:rsidRPr="006D43AB">
        <w:rPr>
          <w:rFonts w:ascii="Verdana" w:hAnsi="Verdana" w:cs="Verdana"/>
          <w:color w:val="000000"/>
          <w:sz w:val="19"/>
          <w:szCs w:val="19"/>
        </w:rPr>
        <w:t xml:space="preserve">− Η </w:t>
      </w:r>
      <w:proofErr w:type="spellStart"/>
      <w:r w:rsidRPr="006D43AB">
        <w:rPr>
          <w:rFonts w:ascii="Verdana" w:hAnsi="Verdana" w:cs="Verdana"/>
          <w:color w:val="000000"/>
          <w:sz w:val="19"/>
          <w:szCs w:val="19"/>
        </w:rPr>
        <w:t>Μοριοδότηση</w:t>
      </w:r>
      <w:proofErr w:type="spellEnd"/>
      <w:r w:rsidRPr="006D43AB">
        <w:rPr>
          <w:rFonts w:ascii="Verdana" w:hAnsi="Verdana" w:cs="Verdana"/>
          <w:color w:val="000000"/>
          <w:sz w:val="19"/>
          <w:szCs w:val="19"/>
        </w:rPr>
        <w:t xml:space="preserve"> αφορά στην βαθμολόγηση του κριτηρίου σύμφωνα με τη λίστα τιμών, όπως αναλύεται στον παρακάτω πίνακα. </w:t>
      </w:r>
    </w:p>
    <w:p w14:paraId="7C8F8F1E" w14:textId="77777777" w:rsidR="00D02074" w:rsidRPr="006D43AB" w:rsidRDefault="00D02074" w:rsidP="00D02074">
      <w:pPr>
        <w:autoSpaceDE w:val="0"/>
        <w:autoSpaceDN w:val="0"/>
        <w:adjustRightInd w:val="0"/>
        <w:spacing w:before="120" w:after="120" w:line="240" w:lineRule="auto"/>
        <w:jc w:val="both"/>
        <w:rPr>
          <w:rFonts w:ascii="Verdana" w:hAnsi="Verdana" w:cs="Verdana"/>
          <w:color w:val="000000"/>
          <w:sz w:val="19"/>
          <w:szCs w:val="19"/>
        </w:rPr>
      </w:pPr>
      <w:r w:rsidRPr="006D43AB">
        <w:rPr>
          <w:rFonts w:ascii="Verdana" w:hAnsi="Verdana" w:cs="Verdana"/>
          <w:color w:val="000000"/>
          <w:sz w:val="19"/>
          <w:szCs w:val="19"/>
        </w:rPr>
        <w:t xml:space="preserve">− Ελάχιστη Βαθμολογία: 0 μονάδες (0%) </w:t>
      </w:r>
    </w:p>
    <w:p w14:paraId="2A727E51" w14:textId="77777777" w:rsidR="00D02074" w:rsidRPr="006D43AB" w:rsidRDefault="00D02074" w:rsidP="00D02074">
      <w:pPr>
        <w:autoSpaceDE w:val="0"/>
        <w:autoSpaceDN w:val="0"/>
        <w:adjustRightInd w:val="0"/>
        <w:spacing w:before="120" w:after="120" w:line="240" w:lineRule="auto"/>
        <w:jc w:val="both"/>
        <w:rPr>
          <w:rFonts w:ascii="Verdana" w:hAnsi="Verdana" w:cs="Verdana"/>
          <w:color w:val="000000"/>
          <w:sz w:val="19"/>
          <w:szCs w:val="19"/>
        </w:rPr>
      </w:pPr>
      <w:r w:rsidRPr="006D43AB">
        <w:rPr>
          <w:rFonts w:ascii="Verdana" w:hAnsi="Verdana" w:cs="Verdana"/>
          <w:color w:val="000000"/>
          <w:sz w:val="19"/>
          <w:szCs w:val="19"/>
        </w:rPr>
        <w:t xml:space="preserve">− Μέγιστη Βαθμολογία: 100 μονάδες (100%) </w:t>
      </w:r>
    </w:p>
    <w:p w14:paraId="0564AC31" w14:textId="77777777" w:rsidR="00D02074" w:rsidRPr="006D43AB" w:rsidRDefault="00D02074" w:rsidP="00D02074">
      <w:pPr>
        <w:autoSpaceDE w:val="0"/>
        <w:autoSpaceDN w:val="0"/>
        <w:adjustRightInd w:val="0"/>
        <w:spacing w:before="120" w:after="120" w:line="240" w:lineRule="auto"/>
        <w:jc w:val="both"/>
        <w:rPr>
          <w:rFonts w:ascii="Verdana" w:hAnsi="Verdana" w:cs="Verdana"/>
          <w:color w:val="000000"/>
          <w:sz w:val="19"/>
          <w:szCs w:val="19"/>
        </w:rPr>
      </w:pPr>
      <w:r w:rsidRPr="006D43AB">
        <w:rPr>
          <w:rFonts w:ascii="Verdana" w:hAnsi="Verdana" w:cs="Verdana"/>
          <w:color w:val="000000"/>
          <w:sz w:val="19"/>
          <w:szCs w:val="19"/>
        </w:rPr>
        <w:t xml:space="preserve">− Ελάχιστη βαθμολογία που οφείλει να συγκεντρώσει η πρόταση για την </w:t>
      </w:r>
      <w:r w:rsidRPr="006D43AB">
        <w:rPr>
          <w:rFonts w:ascii="Verdana" w:hAnsi="Verdana" w:cs="Verdana"/>
          <w:b/>
          <w:bCs/>
          <w:color w:val="000000"/>
          <w:sz w:val="19"/>
          <w:szCs w:val="19"/>
        </w:rPr>
        <w:t xml:space="preserve">ένταξή </w:t>
      </w:r>
      <w:r w:rsidRPr="006D43AB">
        <w:rPr>
          <w:rFonts w:ascii="Verdana" w:hAnsi="Verdana" w:cs="Verdana"/>
          <w:color w:val="000000"/>
          <w:sz w:val="19"/>
          <w:szCs w:val="19"/>
        </w:rPr>
        <w:t xml:space="preserve">της στο TΠ: </w:t>
      </w:r>
      <w:r w:rsidRPr="006D43AB">
        <w:rPr>
          <w:rFonts w:ascii="Verdana" w:hAnsi="Verdana" w:cs="Verdana"/>
          <w:b/>
          <w:bCs/>
          <w:color w:val="000000"/>
          <w:sz w:val="19"/>
          <w:szCs w:val="19"/>
        </w:rPr>
        <w:t>30 μονάδες (30%)</w:t>
      </w:r>
      <w:r w:rsidR="009D5E99" w:rsidRPr="006D43AB">
        <w:rPr>
          <w:rFonts w:ascii="Verdana" w:hAnsi="Verdana" w:cs="Verdana"/>
          <w:b/>
          <w:bCs/>
          <w:color w:val="000000"/>
          <w:sz w:val="19"/>
          <w:szCs w:val="19"/>
        </w:rPr>
        <w:t xml:space="preserve"> ή 40 μονάδες (40%)</w:t>
      </w:r>
      <w:r w:rsidR="009D5E99" w:rsidRPr="006D43AB">
        <w:rPr>
          <w:rFonts w:ascii="Verdana" w:hAnsi="Verdana" w:cs="Verdana"/>
          <w:bCs/>
          <w:color w:val="000000"/>
          <w:sz w:val="19"/>
          <w:szCs w:val="19"/>
        </w:rPr>
        <w:t>, ανάλογα με την υποδράση</w:t>
      </w:r>
      <w:r w:rsidRPr="006D43AB">
        <w:rPr>
          <w:rFonts w:ascii="Verdana" w:hAnsi="Verdana" w:cs="Verdana"/>
          <w:bCs/>
          <w:color w:val="000000"/>
          <w:sz w:val="19"/>
          <w:szCs w:val="19"/>
        </w:rPr>
        <w:t xml:space="preserve">. </w:t>
      </w:r>
    </w:p>
    <w:p w14:paraId="022E8136" w14:textId="2C3F3C5D" w:rsidR="00D02074" w:rsidRPr="006D43AB" w:rsidRDefault="00D02074" w:rsidP="00D02074">
      <w:pPr>
        <w:autoSpaceDE w:val="0"/>
        <w:autoSpaceDN w:val="0"/>
        <w:adjustRightInd w:val="0"/>
        <w:spacing w:before="120" w:after="120" w:line="240" w:lineRule="auto"/>
        <w:jc w:val="both"/>
        <w:rPr>
          <w:rFonts w:ascii="Verdana" w:hAnsi="Verdana" w:cs="Verdana"/>
          <w:color w:val="000000"/>
          <w:sz w:val="19"/>
          <w:szCs w:val="19"/>
        </w:rPr>
      </w:pPr>
      <w:r w:rsidRPr="006D43AB">
        <w:rPr>
          <w:rFonts w:ascii="Verdana" w:hAnsi="Verdana" w:cs="Verdana"/>
          <w:color w:val="000000"/>
          <w:sz w:val="19"/>
          <w:szCs w:val="19"/>
        </w:rPr>
        <w:t xml:space="preserve">− Για τη βαθμολογία των κριτηρίων θα χρησιμοποιηθούν οι ακέραιες τιμές της διαβάθμισής τους και </w:t>
      </w:r>
      <w:r w:rsidRPr="006D43AB">
        <w:rPr>
          <w:rFonts w:ascii="Verdana" w:hAnsi="Verdana" w:cs="Verdana"/>
          <w:b/>
          <w:bCs/>
          <w:color w:val="000000"/>
          <w:sz w:val="19"/>
          <w:szCs w:val="19"/>
        </w:rPr>
        <w:t xml:space="preserve">όχι </w:t>
      </w:r>
      <w:r w:rsidRPr="006D43AB">
        <w:rPr>
          <w:rFonts w:ascii="Verdana" w:hAnsi="Verdana" w:cs="Verdana"/>
          <w:color w:val="000000"/>
          <w:sz w:val="19"/>
          <w:szCs w:val="19"/>
        </w:rPr>
        <w:t>το εύρος μεταξύ αυτών</w:t>
      </w:r>
      <w:r w:rsidR="006B4094" w:rsidRPr="006D43AB">
        <w:rPr>
          <w:rFonts w:ascii="Verdana" w:hAnsi="Verdana" w:cs="Verdana"/>
          <w:color w:val="000000"/>
          <w:sz w:val="19"/>
          <w:szCs w:val="19"/>
        </w:rPr>
        <w:t xml:space="preserve">, πλην του κριτηρίου της </w:t>
      </w:r>
      <w:proofErr w:type="spellStart"/>
      <w:r w:rsidR="006B4094" w:rsidRPr="006D43AB">
        <w:rPr>
          <w:rFonts w:ascii="Verdana" w:hAnsi="Verdana" w:cs="Verdana"/>
          <w:color w:val="000000"/>
          <w:sz w:val="19"/>
          <w:szCs w:val="19"/>
        </w:rPr>
        <w:t>μοριοδότησης</w:t>
      </w:r>
      <w:proofErr w:type="spellEnd"/>
      <w:r w:rsidR="006B4094" w:rsidRPr="006D43AB">
        <w:rPr>
          <w:rFonts w:ascii="Verdana" w:hAnsi="Verdana" w:cs="Verdana"/>
          <w:color w:val="000000"/>
          <w:sz w:val="19"/>
          <w:szCs w:val="19"/>
        </w:rPr>
        <w:t xml:space="preserve"> της διαθεσιμότητας ιδίων κεφαλαίων.</w:t>
      </w:r>
    </w:p>
    <w:p w14:paraId="52EDAD7A" w14:textId="58CDA9A6" w:rsidR="00FD00F1" w:rsidRPr="006D43AB" w:rsidRDefault="00D02074" w:rsidP="00897C56">
      <w:pPr>
        <w:autoSpaceDE w:val="0"/>
        <w:autoSpaceDN w:val="0"/>
        <w:adjustRightInd w:val="0"/>
        <w:spacing w:before="120" w:after="120" w:line="240" w:lineRule="auto"/>
        <w:jc w:val="both"/>
        <w:rPr>
          <w:rFonts w:ascii="Verdana" w:eastAsia="Times New Roman" w:hAnsi="Verdana" w:cs="Times New Roman"/>
          <w:color w:val="000000"/>
          <w:sz w:val="19"/>
          <w:szCs w:val="19"/>
        </w:rPr>
      </w:pPr>
      <w:r w:rsidRPr="006D43AB">
        <w:rPr>
          <w:rFonts w:ascii="Verdana" w:hAnsi="Verdana" w:cs="Verdana"/>
          <w:color w:val="000000"/>
          <w:sz w:val="19"/>
          <w:szCs w:val="19"/>
        </w:rPr>
        <w:t xml:space="preserve">− Σε περίπτωση ισοβαθμίας, η κατάταξη των προτάσεων προκύπτει βάσει βαθμολογίας του κριτηρίου επιλογής με τη μεγαλύτερη βαρύτητα. Η βαθμολογία των κριτήριων επιλογής εξετάζεται κατά φθίνουσα σειρά βαρύτητας, έως ότου προκύψει βαθμολογική κατάταξη. </w:t>
      </w:r>
    </w:p>
    <w:p w14:paraId="03250E92" w14:textId="77777777" w:rsidR="00BA6F14" w:rsidRPr="006D43AB" w:rsidRDefault="00BA6F14" w:rsidP="00FD00F1">
      <w:pPr>
        <w:pStyle w:val="aa"/>
        <w:rPr>
          <w:lang w:val="el-GR"/>
        </w:rPr>
        <w:sectPr w:rsidR="00BA6F14" w:rsidRPr="006D43AB" w:rsidSect="00C961E0">
          <w:pgSz w:w="11906" w:h="16838"/>
          <w:pgMar w:top="1440" w:right="1800" w:bottom="1440" w:left="1800" w:header="709" w:footer="709" w:gutter="0"/>
          <w:cols w:space="708"/>
          <w:docGrid w:linePitch="360"/>
        </w:sectPr>
      </w:pPr>
    </w:p>
    <w:p w14:paraId="3FACA412" w14:textId="2271E3E9" w:rsidR="001A5142" w:rsidRPr="006D43AB" w:rsidRDefault="00FD00F1" w:rsidP="001A5142">
      <w:pPr>
        <w:pStyle w:val="aa"/>
        <w:rPr>
          <w:lang w:val="el-GR"/>
        </w:rPr>
      </w:pPr>
      <w:r w:rsidRPr="006D43AB">
        <w:rPr>
          <w:lang w:val="el-GR"/>
        </w:rPr>
        <w:lastRenderedPageBreak/>
        <w:t xml:space="preserve">Πίνακας </w:t>
      </w:r>
      <w:r w:rsidRPr="006D43AB">
        <w:fldChar w:fldCharType="begin"/>
      </w:r>
      <w:r w:rsidRPr="006D43AB">
        <w:rPr>
          <w:lang w:val="el-GR"/>
        </w:rPr>
        <w:instrText xml:space="preserve"> </w:instrText>
      </w:r>
      <w:r w:rsidRPr="006D43AB">
        <w:instrText>SEQ</w:instrText>
      </w:r>
      <w:r w:rsidRPr="006D43AB">
        <w:rPr>
          <w:lang w:val="el-GR"/>
        </w:rPr>
        <w:instrText xml:space="preserve"> Πίνακας \* </w:instrText>
      </w:r>
      <w:r w:rsidRPr="006D43AB">
        <w:instrText>ARABIC</w:instrText>
      </w:r>
      <w:r w:rsidRPr="006D43AB">
        <w:rPr>
          <w:lang w:val="el-GR"/>
        </w:rPr>
        <w:instrText xml:space="preserve"> </w:instrText>
      </w:r>
      <w:r w:rsidRPr="006D43AB">
        <w:fldChar w:fldCharType="separate"/>
      </w:r>
      <w:r w:rsidR="00A10DE0" w:rsidRPr="00A10DE0">
        <w:rPr>
          <w:noProof/>
          <w:lang w:val="el-GR"/>
        </w:rPr>
        <w:t>2</w:t>
      </w:r>
      <w:r w:rsidRPr="006D43AB">
        <w:fldChar w:fldCharType="end"/>
      </w:r>
      <w:r w:rsidRPr="006D43AB">
        <w:rPr>
          <w:lang w:val="el-GR"/>
        </w:rPr>
        <w:t xml:space="preserve">: </w:t>
      </w:r>
      <w:r w:rsidR="002321DB" w:rsidRPr="006D43AB">
        <w:rPr>
          <w:lang w:val="el-GR"/>
        </w:rPr>
        <w:t xml:space="preserve">Κριτήρια επιλογής </w:t>
      </w:r>
      <w:r w:rsidR="000F00DB" w:rsidRPr="006D43AB">
        <w:rPr>
          <w:lang w:val="el-GR"/>
        </w:rPr>
        <w:t xml:space="preserve">(βαθμολόγησης) </w:t>
      </w:r>
      <w:r w:rsidR="002321DB" w:rsidRPr="006D43AB">
        <w:rPr>
          <w:lang w:val="el-GR"/>
        </w:rPr>
        <w:t xml:space="preserve">πράξεων </w:t>
      </w:r>
      <w:bookmarkStart w:id="26" w:name="_Hlk518468032"/>
      <w:r w:rsidR="00336F79" w:rsidRPr="006D43AB">
        <w:rPr>
          <w:lang w:val="el-GR"/>
        </w:rPr>
        <w:t>(ΒΘ)</w:t>
      </w:r>
    </w:p>
    <w:tbl>
      <w:tblPr>
        <w:tblW w:w="16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3"/>
        <w:gridCol w:w="3747"/>
        <w:gridCol w:w="5103"/>
        <w:gridCol w:w="1701"/>
        <w:gridCol w:w="2126"/>
        <w:gridCol w:w="2693"/>
      </w:tblGrid>
      <w:tr w:rsidR="00E21A00" w:rsidRPr="006D43AB" w14:paraId="5D170B1F" w14:textId="77777777" w:rsidTr="00C76811">
        <w:trPr>
          <w:trHeight w:val="160"/>
          <w:tblHeader/>
          <w:jc w:val="center"/>
        </w:trPr>
        <w:tc>
          <w:tcPr>
            <w:tcW w:w="643" w:type="dxa"/>
            <w:shd w:val="clear" w:color="000000" w:fill="C2D69B" w:themeFill="accent3" w:themeFillTint="99"/>
            <w:vAlign w:val="center"/>
          </w:tcPr>
          <w:p w14:paraId="5D1F26BF" w14:textId="77777777" w:rsidR="00E21A00" w:rsidRPr="006D43AB" w:rsidRDefault="00E21A00" w:rsidP="00704863">
            <w:pPr>
              <w:spacing w:after="0" w:line="240" w:lineRule="auto"/>
              <w:jc w:val="center"/>
              <w:rPr>
                <w:rFonts w:ascii="Verdana" w:eastAsia="Times New Roman" w:hAnsi="Verdana" w:cs="Calibri"/>
                <w:b/>
                <w:bCs/>
                <w:color w:val="000000"/>
                <w:sz w:val="19"/>
                <w:szCs w:val="19"/>
              </w:rPr>
            </w:pPr>
            <w:bookmarkStart w:id="27" w:name="_Hlk520373864"/>
            <w:r w:rsidRPr="006D43AB">
              <w:rPr>
                <w:rFonts w:ascii="Verdana" w:eastAsia="Times New Roman" w:hAnsi="Verdana" w:cs="Calibri"/>
                <w:b/>
                <w:bCs/>
                <w:color w:val="000000"/>
                <w:sz w:val="19"/>
                <w:szCs w:val="19"/>
              </w:rPr>
              <w:t>Α/Α ΒΘ</w:t>
            </w:r>
          </w:p>
        </w:tc>
        <w:tc>
          <w:tcPr>
            <w:tcW w:w="3747" w:type="dxa"/>
            <w:shd w:val="clear" w:color="000000" w:fill="C2D69B" w:themeFill="accent3" w:themeFillTint="99"/>
            <w:noWrap/>
            <w:vAlign w:val="center"/>
            <w:hideMark/>
          </w:tcPr>
          <w:p w14:paraId="0F1E66EC" w14:textId="77777777" w:rsidR="00E21A00" w:rsidRPr="006D43AB" w:rsidRDefault="00E21A00" w:rsidP="00704863">
            <w:pPr>
              <w:spacing w:after="0" w:line="240" w:lineRule="auto"/>
              <w:jc w:val="center"/>
              <w:rPr>
                <w:rFonts w:ascii="Verdana" w:eastAsia="Times New Roman" w:hAnsi="Verdana" w:cs="Calibri"/>
                <w:b/>
                <w:bCs/>
                <w:color w:val="000000"/>
                <w:sz w:val="19"/>
                <w:szCs w:val="19"/>
              </w:rPr>
            </w:pPr>
            <w:r w:rsidRPr="006D43AB">
              <w:rPr>
                <w:rFonts w:ascii="Verdana" w:eastAsia="Times New Roman" w:hAnsi="Verdana" w:cs="Calibri"/>
                <w:b/>
                <w:bCs/>
                <w:color w:val="000000"/>
                <w:sz w:val="19"/>
                <w:szCs w:val="19"/>
              </w:rPr>
              <w:t>Περιγραφή κριτηρίου</w:t>
            </w:r>
          </w:p>
        </w:tc>
        <w:tc>
          <w:tcPr>
            <w:tcW w:w="5103" w:type="dxa"/>
            <w:shd w:val="clear" w:color="000000" w:fill="C2D69B" w:themeFill="accent3" w:themeFillTint="99"/>
            <w:noWrap/>
            <w:vAlign w:val="center"/>
            <w:hideMark/>
          </w:tcPr>
          <w:p w14:paraId="1C5F370A" w14:textId="77777777" w:rsidR="00E21A00" w:rsidRPr="006D43AB" w:rsidRDefault="00E21A00" w:rsidP="00704863">
            <w:pPr>
              <w:spacing w:after="0" w:line="240" w:lineRule="auto"/>
              <w:jc w:val="center"/>
              <w:rPr>
                <w:rFonts w:ascii="Verdana" w:eastAsia="Times New Roman" w:hAnsi="Verdana" w:cs="Calibri"/>
                <w:b/>
                <w:bCs/>
                <w:color w:val="000000"/>
                <w:sz w:val="19"/>
                <w:szCs w:val="19"/>
              </w:rPr>
            </w:pPr>
            <w:r w:rsidRPr="006D43AB">
              <w:rPr>
                <w:rFonts w:ascii="Verdana" w:eastAsia="Times New Roman" w:hAnsi="Verdana" w:cs="Calibri"/>
                <w:b/>
                <w:bCs/>
                <w:color w:val="000000"/>
                <w:sz w:val="19"/>
                <w:szCs w:val="19"/>
              </w:rPr>
              <w:t>Ανάλυση κριτηρίου</w:t>
            </w:r>
          </w:p>
        </w:tc>
        <w:tc>
          <w:tcPr>
            <w:tcW w:w="1701" w:type="dxa"/>
            <w:shd w:val="clear" w:color="000000" w:fill="C2D69B" w:themeFill="accent3" w:themeFillTint="99"/>
            <w:noWrap/>
            <w:vAlign w:val="center"/>
            <w:hideMark/>
          </w:tcPr>
          <w:p w14:paraId="0BCF432B" w14:textId="77777777" w:rsidR="00E21A00" w:rsidRPr="006D43AB" w:rsidRDefault="00E21A00" w:rsidP="00704863">
            <w:pPr>
              <w:spacing w:after="0" w:line="240" w:lineRule="auto"/>
              <w:rPr>
                <w:rFonts w:ascii="Verdana" w:eastAsia="Times New Roman" w:hAnsi="Verdana" w:cs="Calibri"/>
                <w:b/>
                <w:bCs/>
                <w:color w:val="000000"/>
                <w:sz w:val="19"/>
                <w:szCs w:val="19"/>
              </w:rPr>
            </w:pPr>
            <w:proofErr w:type="spellStart"/>
            <w:r w:rsidRPr="006D43AB">
              <w:rPr>
                <w:rFonts w:ascii="Verdana" w:eastAsia="Times New Roman" w:hAnsi="Verdana" w:cs="Calibri"/>
                <w:b/>
                <w:bCs/>
                <w:color w:val="000000"/>
                <w:sz w:val="19"/>
                <w:szCs w:val="19"/>
              </w:rPr>
              <w:t>Μοριοδότηση</w:t>
            </w:r>
            <w:proofErr w:type="spellEnd"/>
          </w:p>
        </w:tc>
        <w:tc>
          <w:tcPr>
            <w:tcW w:w="2126" w:type="dxa"/>
            <w:shd w:val="clear" w:color="000000" w:fill="C2D69B" w:themeFill="accent3" w:themeFillTint="99"/>
            <w:vAlign w:val="center"/>
          </w:tcPr>
          <w:p w14:paraId="29507581" w14:textId="77777777" w:rsidR="00E21A00" w:rsidRPr="006D43AB" w:rsidRDefault="00E21A00" w:rsidP="00704863">
            <w:pPr>
              <w:spacing w:after="0" w:line="240" w:lineRule="auto"/>
              <w:jc w:val="center"/>
              <w:rPr>
                <w:rFonts w:ascii="Verdana" w:eastAsia="Times New Roman" w:hAnsi="Verdana" w:cs="Calibri"/>
                <w:b/>
                <w:bCs/>
                <w:sz w:val="19"/>
                <w:szCs w:val="19"/>
              </w:rPr>
            </w:pPr>
            <w:r w:rsidRPr="006D43AB">
              <w:rPr>
                <w:rFonts w:ascii="Verdana" w:eastAsia="Times New Roman" w:hAnsi="Verdana" w:cs="Calibri"/>
                <w:b/>
                <w:bCs/>
                <w:sz w:val="19"/>
                <w:szCs w:val="19"/>
              </w:rPr>
              <w:t>Υποδράση που αφορά</w:t>
            </w:r>
          </w:p>
        </w:tc>
        <w:tc>
          <w:tcPr>
            <w:tcW w:w="2693" w:type="dxa"/>
            <w:shd w:val="clear" w:color="000000" w:fill="C2D69B" w:themeFill="accent3" w:themeFillTint="99"/>
            <w:vAlign w:val="center"/>
          </w:tcPr>
          <w:p w14:paraId="0EB8A823" w14:textId="03182AFC" w:rsidR="00E21A00" w:rsidRPr="006D43AB" w:rsidRDefault="00E21A00" w:rsidP="00704863">
            <w:pPr>
              <w:spacing w:after="0" w:line="240" w:lineRule="auto"/>
              <w:jc w:val="center"/>
              <w:rPr>
                <w:rFonts w:ascii="Verdana" w:eastAsia="Times New Roman" w:hAnsi="Verdana" w:cs="Calibri"/>
                <w:b/>
                <w:bCs/>
                <w:sz w:val="19"/>
                <w:szCs w:val="19"/>
              </w:rPr>
            </w:pPr>
            <w:r w:rsidRPr="006D43AB">
              <w:rPr>
                <w:rFonts w:ascii="Verdana" w:eastAsia="Times New Roman" w:hAnsi="Verdana" w:cs="Calibri"/>
                <w:b/>
                <w:bCs/>
                <w:sz w:val="19"/>
                <w:szCs w:val="19"/>
              </w:rPr>
              <w:t>Δικαιολογητικά</w:t>
            </w:r>
          </w:p>
        </w:tc>
      </w:tr>
      <w:tr w:rsidR="0082547B" w:rsidRPr="006D43AB" w14:paraId="495E7B0C" w14:textId="77777777" w:rsidTr="00C76811">
        <w:trPr>
          <w:trHeight w:val="343"/>
          <w:jc w:val="center"/>
        </w:trPr>
        <w:tc>
          <w:tcPr>
            <w:tcW w:w="643" w:type="dxa"/>
            <w:vMerge w:val="restart"/>
            <w:vAlign w:val="center"/>
          </w:tcPr>
          <w:p w14:paraId="58129E3E" w14:textId="77777777" w:rsidR="0082547B" w:rsidRPr="006D43AB" w:rsidRDefault="0082547B" w:rsidP="00704863">
            <w:pPr>
              <w:pStyle w:val="a3"/>
              <w:numPr>
                <w:ilvl w:val="0"/>
                <w:numId w:val="25"/>
              </w:numPr>
              <w:spacing w:after="0" w:line="240" w:lineRule="auto"/>
              <w:rPr>
                <w:rFonts w:ascii="Verdana" w:eastAsia="Times New Roman" w:hAnsi="Verdana" w:cs="Calibri"/>
                <w:color w:val="000000"/>
                <w:sz w:val="19"/>
                <w:szCs w:val="19"/>
              </w:rPr>
            </w:pPr>
          </w:p>
        </w:tc>
        <w:tc>
          <w:tcPr>
            <w:tcW w:w="3747" w:type="dxa"/>
            <w:vMerge w:val="restart"/>
            <w:shd w:val="clear" w:color="auto" w:fill="auto"/>
            <w:vAlign w:val="center"/>
            <w:hideMark/>
          </w:tcPr>
          <w:p w14:paraId="5D4DA5A3" w14:textId="77777777" w:rsidR="0082547B" w:rsidRPr="006D43AB" w:rsidRDefault="0082547B" w:rsidP="00704863">
            <w:pPr>
              <w:spacing w:after="0" w:line="240" w:lineRule="auto"/>
              <w:rPr>
                <w:rFonts w:ascii="Verdana" w:eastAsia="Times New Roman" w:hAnsi="Verdana" w:cs="Calibri"/>
                <w:color w:val="000000"/>
                <w:sz w:val="19"/>
                <w:szCs w:val="19"/>
              </w:rPr>
            </w:pPr>
            <w:r w:rsidRPr="006D43AB">
              <w:rPr>
                <w:rFonts w:ascii="Verdana" w:eastAsia="Times New Roman" w:hAnsi="Verdana" w:cs="Calibri"/>
                <w:color w:val="000000"/>
                <w:sz w:val="19"/>
                <w:szCs w:val="19"/>
              </w:rPr>
              <w:t>Σκοπιμότητα της πρότασης (Ειδικοί ή στρατηγικοί στόχοι του τοπικού προγράμματος που εξυπηρετούνται με την υλοποίηση της πρότασης)</w:t>
            </w:r>
          </w:p>
        </w:tc>
        <w:tc>
          <w:tcPr>
            <w:tcW w:w="5103" w:type="dxa"/>
            <w:shd w:val="clear" w:color="auto" w:fill="auto"/>
            <w:vAlign w:val="center"/>
            <w:hideMark/>
          </w:tcPr>
          <w:p w14:paraId="06D83463" w14:textId="6F7FCE2D" w:rsidR="0082547B" w:rsidRPr="006D43AB" w:rsidRDefault="0082547B" w:rsidP="00E44046">
            <w:pPr>
              <w:spacing w:after="0" w:line="240" w:lineRule="auto"/>
              <w:rPr>
                <w:rFonts w:ascii="Verdana" w:eastAsia="Times New Roman" w:hAnsi="Verdana" w:cs="Calibri"/>
                <w:color w:val="000000"/>
                <w:sz w:val="19"/>
                <w:szCs w:val="19"/>
              </w:rPr>
            </w:pPr>
            <w:r w:rsidRPr="006D43AB">
              <w:rPr>
                <w:rFonts w:ascii="Verdana" w:eastAsia="Times New Roman" w:hAnsi="Verdana" w:cs="Calibri"/>
                <w:color w:val="000000"/>
                <w:sz w:val="19"/>
                <w:szCs w:val="19"/>
              </w:rPr>
              <w:t>Συσχέτιση με το σύνολο των στόχων που αφορούν στην υποδράση</w:t>
            </w:r>
          </w:p>
        </w:tc>
        <w:tc>
          <w:tcPr>
            <w:tcW w:w="1701" w:type="dxa"/>
            <w:shd w:val="clear" w:color="auto" w:fill="auto"/>
            <w:vAlign w:val="center"/>
            <w:hideMark/>
          </w:tcPr>
          <w:p w14:paraId="2F5E6919" w14:textId="77777777" w:rsidR="0082547B" w:rsidRPr="006D43AB" w:rsidRDefault="0082547B" w:rsidP="00704863">
            <w:pPr>
              <w:spacing w:after="0" w:line="240" w:lineRule="auto"/>
              <w:jc w:val="right"/>
              <w:rPr>
                <w:rFonts w:ascii="Verdana" w:eastAsia="Times New Roman" w:hAnsi="Verdana" w:cs="Calibri"/>
                <w:color w:val="000000"/>
                <w:sz w:val="19"/>
                <w:szCs w:val="19"/>
              </w:rPr>
            </w:pPr>
            <w:r w:rsidRPr="006D43AB">
              <w:rPr>
                <w:rFonts w:ascii="Verdana" w:eastAsia="Times New Roman" w:hAnsi="Verdana" w:cs="Calibri"/>
                <w:color w:val="000000"/>
                <w:sz w:val="19"/>
                <w:szCs w:val="19"/>
              </w:rPr>
              <w:t>100</w:t>
            </w:r>
          </w:p>
        </w:tc>
        <w:tc>
          <w:tcPr>
            <w:tcW w:w="2126" w:type="dxa"/>
            <w:vMerge w:val="restart"/>
            <w:vAlign w:val="center"/>
          </w:tcPr>
          <w:p w14:paraId="53F2A139" w14:textId="77777777" w:rsidR="0082547B" w:rsidRPr="006D43AB" w:rsidRDefault="0082547B" w:rsidP="00704863">
            <w:pPr>
              <w:spacing w:after="0" w:line="240" w:lineRule="auto"/>
              <w:jc w:val="center"/>
              <w:rPr>
                <w:rFonts w:ascii="Verdana" w:eastAsia="Times New Roman" w:hAnsi="Verdana" w:cs="Calibri"/>
                <w:color w:val="000000"/>
                <w:sz w:val="19"/>
                <w:szCs w:val="19"/>
              </w:rPr>
            </w:pPr>
            <w:r w:rsidRPr="006D43AB">
              <w:rPr>
                <w:rFonts w:ascii="Verdana" w:eastAsia="Times New Roman" w:hAnsi="Verdana" w:cs="Calibri"/>
                <w:color w:val="000000"/>
                <w:sz w:val="19"/>
                <w:szCs w:val="19"/>
              </w:rPr>
              <w:t xml:space="preserve">Το σύνολο των </w:t>
            </w:r>
            <w:proofErr w:type="spellStart"/>
            <w:r w:rsidRPr="006D43AB">
              <w:rPr>
                <w:rFonts w:ascii="Verdana" w:eastAsia="Times New Roman" w:hAnsi="Verdana" w:cs="Calibri"/>
                <w:color w:val="000000"/>
                <w:sz w:val="19"/>
                <w:szCs w:val="19"/>
              </w:rPr>
              <w:t>υποδράσεων</w:t>
            </w:r>
            <w:proofErr w:type="spellEnd"/>
          </w:p>
        </w:tc>
        <w:tc>
          <w:tcPr>
            <w:tcW w:w="2693" w:type="dxa"/>
            <w:vMerge w:val="restart"/>
            <w:vAlign w:val="center"/>
          </w:tcPr>
          <w:p w14:paraId="1E1FE9F1" w14:textId="14921229" w:rsidR="0082547B" w:rsidRPr="006D43AB" w:rsidRDefault="0082547B" w:rsidP="00704863">
            <w:pPr>
              <w:spacing w:after="0" w:line="240" w:lineRule="auto"/>
              <w:jc w:val="center"/>
              <w:rPr>
                <w:rFonts w:ascii="Verdana" w:eastAsia="Times New Roman" w:hAnsi="Verdana" w:cs="Calibri"/>
                <w:color w:val="000000"/>
                <w:sz w:val="19"/>
                <w:szCs w:val="19"/>
              </w:rPr>
            </w:pPr>
            <w:r w:rsidRPr="006D43AB">
              <w:rPr>
                <w:rFonts w:ascii="Verdana" w:eastAsia="Times New Roman" w:hAnsi="Verdana" w:cs="Calibri"/>
                <w:color w:val="000000"/>
                <w:sz w:val="19"/>
                <w:szCs w:val="19"/>
              </w:rPr>
              <w:t xml:space="preserve">Αίτηση </w:t>
            </w:r>
            <w:r w:rsidR="005B4A37" w:rsidRPr="006D43AB">
              <w:rPr>
                <w:rFonts w:ascii="Verdana" w:eastAsia="Times New Roman" w:hAnsi="Verdana" w:cs="Calibri"/>
                <w:color w:val="000000"/>
                <w:sz w:val="19"/>
                <w:szCs w:val="19"/>
              </w:rPr>
              <w:t>Στήριξης</w:t>
            </w:r>
            <w:r w:rsidRPr="006D43AB">
              <w:rPr>
                <w:rFonts w:ascii="Verdana" w:eastAsia="Times New Roman" w:hAnsi="Verdana" w:cs="Calibri"/>
                <w:color w:val="000000"/>
                <w:sz w:val="19"/>
                <w:szCs w:val="19"/>
              </w:rPr>
              <w:t xml:space="preserve"> και Πρόσκληση</w:t>
            </w:r>
          </w:p>
        </w:tc>
      </w:tr>
      <w:tr w:rsidR="0082547B" w:rsidRPr="006D43AB" w14:paraId="4CB646D4" w14:textId="77777777" w:rsidTr="00C76811">
        <w:trPr>
          <w:trHeight w:val="510"/>
          <w:jc w:val="center"/>
        </w:trPr>
        <w:tc>
          <w:tcPr>
            <w:tcW w:w="643" w:type="dxa"/>
            <w:vMerge/>
            <w:vAlign w:val="center"/>
          </w:tcPr>
          <w:p w14:paraId="48A3538D" w14:textId="77777777" w:rsidR="0082547B" w:rsidRPr="006D43AB" w:rsidRDefault="0082547B" w:rsidP="00704863">
            <w:pPr>
              <w:pStyle w:val="a3"/>
              <w:numPr>
                <w:ilvl w:val="0"/>
                <w:numId w:val="25"/>
              </w:numPr>
              <w:spacing w:after="0" w:line="240" w:lineRule="auto"/>
              <w:rPr>
                <w:rFonts w:ascii="Verdana" w:eastAsia="Times New Roman" w:hAnsi="Verdana" w:cs="Calibri"/>
                <w:color w:val="000000"/>
                <w:sz w:val="19"/>
                <w:szCs w:val="19"/>
              </w:rPr>
            </w:pPr>
          </w:p>
        </w:tc>
        <w:tc>
          <w:tcPr>
            <w:tcW w:w="3747" w:type="dxa"/>
            <w:vMerge/>
            <w:vAlign w:val="center"/>
            <w:hideMark/>
          </w:tcPr>
          <w:p w14:paraId="3CC91A0B" w14:textId="77777777" w:rsidR="0082547B" w:rsidRPr="006D43AB" w:rsidRDefault="0082547B" w:rsidP="00704863">
            <w:pPr>
              <w:spacing w:after="0" w:line="240" w:lineRule="auto"/>
              <w:rPr>
                <w:rFonts w:ascii="Verdana" w:eastAsia="Times New Roman" w:hAnsi="Verdana" w:cs="Calibri"/>
                <w:color w:val="000000"/>
                <w:sz w:val="19"/>
                <w:szCs w:val="19"/>
              </w:rPr>
            </w:pPr>
          </w:p>
        </w:tc>
        <w:tc>
          <w:tcPr>
            <w:tcW w:w="5103" w:type="dxa"/>
            <w:shd w:val="clear" w:color="auto" w:fill="auto"/>
            <w:vAlign w:val="center"/>
            <w:hideMark/>
          </w:tcPr>
          <w:p w14:paraId="09F8FF53" w14:textId="4661AD5C" w:rsidR="0082547B" w:rsidRPr="006D43AB" w:rsidRDefault="0082547B" w:rsidP="00704863">
            <w:pPr>
              <w:spacing w:after="0" w:line="240" w:lineRule="auto"/>
              <w:rPr>
                <w:rFonts w:ascii="Verdana" w:eastAsia="Times New Roman" w:hAnsi="Verdana" w:cs="Calibri"/>
                <w:color w:val="000000"/>
                <w:sz w:val="19"/>
                <w:szCs w:val="19"/>
              </w:rPr>
            </w:pPr>
            <w:r w:rsidRPr="006D43AB">
              <w:rPr>
                <w:rFonts w:ascii="Verdana" w:eastAsia="Times New Roman" w:hAnsi="Verdana" w:cs="Calibri"/>
                <w:color w:val="000000"/>
                <w:sz w:val="19"/>
                <w:szCs w:val="19"/>
              </w:rPr>
              <w:t xml:space="preserve">Συσχέτιση με το 70% </w:t>
            </w:r>
            <w:r w:rsidR="00E44046" w:rsidRPr="006D43AB">
              <w:rPr>
                <w:rFonts w:ascii="Verdana" w:eastAsia="Times New Roman" w:hAnsi="Verdana" w:cs="Calibri"/>
                <w:color w:val="000000"/>
                <w:sz w:val="19"/>
                <w:szCs w:val="19"/>
              </w:rPr>
              <w:t>των στόχων που αφορούν στην υπο</w:t>
            </w:r>
            <w:r w:rsidRPr="006D43AB">
              <w:rPr>
                <w:rFonts w:ascii="Verdana" w:eastAsia="Times New Roman" w:hAnsi="Verdana" w:cs="Calibri"/>
                <w:color w:val="000000"/>
                <w:sz w:val="19"/>
                <w:szCs w:val="19"/>
              </w:rPr>
              <w:t>δράση</w:t>
            </w:r>
            <w:r w:rsidR="00C76811" w:rsidRPr="006D43AB">
              <w:rPr>
                <w:rFonts w:ascii="Verdana" w:eastAsia="Times New Roman" w:hAnsi="Verdana" w:cs="Calibri"/>
                <w:color w:val="000000"/>
                <w:sz w:val="19"/>
                <w:szCs w:val="19"/>
              </w:rPr>
              <w:t xml:space="preserve">  </w:t>
            </w:r>
          </w:p>
        </w:tc>
        <w:tc>
          <w:tcPr>
            <w:tcW w:w="1701" w:type="dxa"/>
            <w:shd w:val="clear" w:color="auto" w:fill="auto"/>
            <w:vAlign w:val="center"/>
            <w:hideMark/>
          </w:tcPr>
          <w:p w14:paraId="3067D923" w14:textId="77777777" w:rsidR="0082547B" w:rsidRPr="006D43AB" w:rsidRDefault="0082547B" w:rsidP="00704863">
            <w:pPr>
              <w:spacing w:after="0" w:line="240" w:lineRule="auto"/>
              <w:jc w:val="right"/>
              <w:rPr>
                <w:rFonts w:ascii="Verdana" w:eastAsia="Times New Roman" w:hAnsi="Verdana" w:cs="Calibri"/>
                <w:color w:val="000000"/>
                <w:sz w:val="19"/>
                <w:szCs w:val="19"/>
              </w:rPr>
            </w:pPr>
            <w:r w:rsidRPr="006D43AB">
              <w:rPr>
                <w:rFonts w:ascii="Verdana" w:eastAsia="Times New Roman" w:hAnsi="Verdana" w:cs="Calibri"/>
                <w:color w:val="000000"/>
                <w:sz w:val="19"/>
                <w:szCs w:val="19"/>
              </w:rPr>
              <w:t>70</w:t>
            </w:r>
          </w:p>
        </w:tc>
        <w:tc>
          <w:tcPr>
            <w:tcW w:w="2126" w:type="dxa"/>
            <w:vMerge/>
            <w:vAlign w:val="center"/>
          </w:tcPr>
          <w:p w14:paraId="1B01E038" w14:textId="77777777" w:rsidR="0082547B" w:rsidRPr="006D43AB" w:rsidRDefault="0082547B" w:rsidP="00704863">
            <w:pPr>
              <w:spacing w:after="0" w:line="240" w:lineRule="auto"/>
              <w:rPr>
                <w:rFonts w:ascii="Verdana" w:eastAsia="Times New Roman" w:hAnsi="Verdana" w:cs="Calibri"/>
                <w:color w:val="000000"/>
                <w:sz w:val="19"/>
                <w:szCs w:val="19"/>
              </w:rPr>
            </w:pPr>
          </w:p>
        </w:tc>
        <w:tc>
          <w:tcPr>
            <w:tcW w:w="2693" w:type="dxa"/>
            <w:vMerge/>
            <w:vAlign w:val="center"/>
          </w:tcPr>
          <w:p w14:paraId="32038947" w14:textId="0312A3BF" w:rsidR="0082547B" w:rsidRPr="006D43AB" w:rsidRDefault="0082547B" w:rsidP="00704863">
            <w:pPr>
              <w:spacing w:after="0" w:line="240" w:lineRule="auto"/>
              <w:rPr>
                <w:rFonts w:ascii="Verdana" w:eastAsia="Times New Roman" w:hAnsi="Verdana" w:cs="Calibri"/>
                <w:color w:val="000000"/>
                <w:sz w:val="19"/>
                <w:szCs w:val="19"/>
              </w:rPr>
            </w:pPr>
          </w:p>
        </w:tc>
      </w:tr>
      <w:tr w:rsidR="0082547B" w:rsidRPr="006D43AB" w14:paraId="0027E06F" w14:textId="77777777" w:rsidTr="00C76811">
        <w:trPr>
          <w:trHeight w:val="510"/>
          <w:jc w:val="center"/>
        </w:trPr>
        <w:tc>
          <w:tcPr>
            <w:tcW w:w="643" w:type="dxa"/>
            <w:vMerge/>
            <w:vAlign w:val="center"/>
          </w:tcPr>
          <w:p w14:paraId="07C80B49" w14:textId="77777777" w:rsidR="0082547B" w:rsidRPr="006D43AB" w:rsidRDefault="0082547B" w:rsidP="00704863">
            <w:pPr>
              <w:pStyle w:val="a3"/>
              <w:numPr>
                <w:ilvl w:val="0"/>
                <w:numId w:val="25"/>
              </w:numPr>
              <w:spacing w:after="0" w:line="240" w:lineRule="auto"/>
              <w:rPr>
                <w:rFonts w:ascii="Verdana" w:eastAsia="Times New Roman" w:hAnsi="Verdana" w:cs="Calibri"/>
                <w:color w:val="000000"/>
                <w:sz w:val="19"/>
                <w:szCs w:val="19"/>
              </w:rPr>
            </w:pPr>
          </w:p>
        </w:tc>
        <w:tc>
          <w:tcPr>
            <w:tcW w:w="3747" w:type="dxa"/>
            <w:vMerge/>
            <w:vAlign w:val="center"/>
            <w:hideMark/>
          </w:tcPr>
          <w:p w14:paraId="2065A1F3" w14:textId="77777777" w:rsidR="0082547B" w:rsidRPr="006D43AB" w:rsidRDefault="0082547B" w:rsidP="00704863">
            <w:pPr>
              <w:spacing w:after="0" w:line="240" w:lineRule="auto"/>
              <w:rPr>
                <w:rFonts w:ascii="Verdana" w:eastAsia="Times New Roman" w:hAnsi="Verdana" w:cs="Calibri"/>
                <w:color w:val="000000"/>
                <w:sz w:val="19"/>
                <w:szCs w:val="19"/>
              </w:rPr>
            </w:pPr>
          </w:p>
        </w:tc>
        <w:tc>
          <w:tcPr>
            <w:tcW w:w="5103" w:type="dxa"/>
            <w:shd w:val="clear" w:color="auto" w:fill="auto"/>
            <w:vAlign w:val="center"/>
            <w:hideMark/>
          </w:tcPr>
          <w:p w14:paraId="7602A41E" w14:textId="55DD4C03" w:rsidR="0082547B" w:rsidRPr="006D43AB" w:rsidRDefault="0082547B" w:rsidP="00704863">
            <w:pPr>
              <w:spacing w:after="0" w:line="240" w:lineRule="auto"/>
              <w:rPr>
                <w:rFonts w:ascii="Verdana" w:eastAsia="Times New Roman" w:hAnsi="Verdana" w:cs="Calibri"/>
                <w:color w:val="000000"/>
                <w:sz w:val="19"/>
                <w:szCs w:val="19"/>
              </w:rPr>
            </w:pPr>
            <w:r w:rsidRPr="006D43AB">
              <w:rPr>
                <w:rFonts w:ascii="Verdana" w:eastAsia="Times New Roman" w:hAnsi="Verdana" w:cs="Calibri"/>
                <w:color w:val="000000"/>
                <w:sz w:val="19"/>
                <w:szCs w:val="19"/>
              </w:rPr>
              <w:t xml:space="preserve">Συσχέτιση με το 30% </w:t>
            </w:r>
            <w:r w:rsidR="00E44046" w:rsidRPr="006D43AB">
              <w:rPr>
                <w:rFonts w:ascii="Verdana" w:eastAsia="Times New Roman" w:hAnsi="Verdana" w:cs="Calibri"/>
                <w:color w:val="000000"/>
                <w:sz w:val="19"/>
                <w:szCs w:val="19"/>
              </w:rPr>
              <w:t>των στόχων που αφορούν στην υπο</w:t>
            </w:r>
            <w:r w:rsidRPr="006D43AB">
              <w:rPr>
                <w:rFonts w:ascii="Verdana" w:eastAsia="Times New Roman" w:hAnsi="Verdana" w:cs="Calibri"/>
                <w:color w:val="000000"/>
                <w:sz w:val="19"/>
                <w:szCs w:val="19"/>
              </w:rPr>
              <w:t>δράση</w:t>
            </w:r>
          </w:p>
        </w:tc>
        <w:tc>
          <w:tcPr>
            <w:tcW w:w="1701" w:type="dxa"/>
            <w:shd w:val="clear" w:color="auto" w:fill="auto"/>
            <w:vAlign w:val="center"/>
            <w:hideMark/>
          </w:tcPr>
          <w:p w14:paraId="5E5EFF9E" w14:textId="77777777" w:rsidR="0082547B" w:rsidRPr="006D43AB" w:rsidRDefault="0082547B" w:rsidP="00704863">
            <w:pPr>
              <w:spacing w:after="0" w:line="240" w:lineRule="auto"/>
              <w:jc w:val="right"/>
              <w:rPr>
                <w:rFonts w:ascii="Verdana" w:eastAsia="Times New Roman" w:hAnsi="Verdana" w:cs="Calibri"/>
                <w:color w:val="000000"/>
                <w:sz w:val="19"/>
                <w:szCs w:val="19"/>
              </w:rPr>
            </w:pPr>
            <w:r w:rsidRPr="006D43AB">
              <w:rPr>
                <w:rFonts w:ascii="Verdana" w:eastAsia="Times New Roman" w:hAnsi="Verdana" w:cs="Calibri"/>
                <w:color w:val="000000"/>
                <w:sz w:val="19"/>
                <w:szCs w:val="19"/>
              </w:rPr>
              <w:t>30</w:t>
            </w:r>
          </w:p>
        </w:tc>
        <w:tc>
          <w:tcPr>
            <w:tcW w:w="2126" w:type="dxa"/>
            <w:vMerge/>
            <w:vAlign w:val="center"/>
          </w:tcPr>
          <w:p w14:paraId="7D813FD0" w14:textId="77777777" w:rsidR="0082547B" w:rsidRPr="006D43AB" w:rsidRDefault="0082547B" w:rsidP="00704863">
            <w:pPr>
              <w:spacing w:after="0" w:line="240" w:lineRule="auto"/>
              <w:rPr>
                <w:rFonts w:ascii="Verdana" w:eastAsia="Times New Roman" w:hAnsi="Verdana" w:cs="Calibri"/>
                <w:color w:val="000000"/>
                <w:sz w:val="19"/>
                <w:szCs w:val="19"/>
              </w:rPr>
            </w:pPr>
          </w:p>
        </w:tc>
        <w:tc>
          <w:tcPr>
            <w:tcW w:w="2693" w:type="dxa"/>
            <w:vMerge/>
            <w:vAlign w:val="center"/>
          </w:tcPr>
          <w:p w14:paraId="627A1296" w14:textId="77777777" w:rsidR="0082547B" w:rsidRPr="006D43AB" w:rsidRDefault="0082547B" w:rsidP="00704863">
            <w:pPr>
              <w:spacing w:after="0" w:line="240" w:lineRule="auto"/>
              <w:rPr>
                <w:rFonts w:ascii="Verdana" w:eastAsia="Times New Roman" w:hAnsi="Verdana" w:cs="Calibri"/>
                <w:color w:val="000000"/>
                <w:sz w:val="19"/>
                <w:szCs w:val="19"/>
              </w:rPr>
            </w:pPr>
          </w:p>
        </w:tc>
      </w:tr>
      <w:tr w:rsidR="0082547B" w:rsidRPr="006D43AB" w14:paraId="0321447D" w14:textId="77777777" w:rsidTr="00C76811">
        <w:trPr>
          <w:trHeight w:val="510"/>
          <w:jc w:val="center"/>
        </w:trPr>
        <w:tc>
          <w:tcPr>
            <w:tcW w:w="643" w:type="dxa"/>
            <w:vMerge/>
            <w:vAlign w:val="center"/>
          </w:tcPr>
          <w:p w14:paraId="14D9B0EF" w14:textId="77777777" w:rsidR="0082547B" w:rsidRPr="006D43AB" w:rsidRDefault="0082547B" w:rsidP="00704863">
            <w:pPr>
              <w:pStyle w:val="a3"/>
              <w:numPr>
                <w:ilvl w:val="0"/>
                <w:numId w:val="25"/>
              </w:numPr>
              <w:spacing w:after="0" w:line="240" w:lineRule="auto"/>
              <w:rPr>
                <w:rFonts w:ascii="Verdana" w:eastAsia="Times New Roman" w:hAnsi="Verdana" w:cs="Calibri"/>
                <w:color w:val="000000"/>
                <w:sz w:val="19"/>
                <w:szCs w:val="19"/>
              </w:rPr>
            </w:pPr>
          </w:p>
        </w:tc>
        <w:tc>
          <w:tcPr>
            <w:tcW w:w="3747" w:type="dxa"/>
            <w:vMerge/>
            <w:vAlign w:val="center"/>
            <w:hideMark/>
          </w:tcPr>
          <w:p w14:paraId="7E65738C" w14:textId="77777777" w:rsidR="0082547B" w:rsidRPr="006D43AB" w:rsidRDefault="0082547B" w:rsidP="00704863">
            <w:pPr>
              <w:spacing w:after="0" w:line="240" w:lineRule="auto"/>
              <w:rPr>
                <w:rFonts w:ascii="Verdana" w:eastAsia="Times New Roman" w:hAnsi="Verdana" w:cs="Calibri"/>
                <w:color w:val="000000"/>
                <w:sz w:val="19"/>
                <w:szCs w:val="19"/>
              </w:rPr>
            </w:pPr>
          </w:p>
        </w:tc>
        <w:tc>
          <w:tcPr>
            <w:tcW w:w="5103" w:type="dxa"/>
            <w:shd w:val="clear" w:color="auto" w:fill="auto"/>
            <w:vAlign w:val="center"/>
            <w:hideMark/>
          </w:tcPr>
          <w:p w14:paraId="150ECF4F" w14:textId="668B5491" w:rsidR="0082547B" w:rsidRPr="006D43AB" w:rsidRDefault="0082547B" w:rsidP="00704863">
            <w:pPr>
              <w:spacing w:after="0" w:line="240" w:lineRule="auto"/>
              <w:rPr>
                <w:rFonts w:ascii="Verdana" w:eastAsia="Times New Roman" w:hAnsi="Verdana" w:cs="Calibri"/>
                <w:color w:val="000000"/>
                <w:sz w:val="19"/>
                <w:szCs w:val="19"/>
              </w:rPr>
            </w:pPr>
            <w:r w:rsidRPr="006D43AB">
              <w:rPr>
                <w:rFonts w:ascii="Verdana" w:eastAsia="Times New Roman" w:hAnsi="Verdana" w:cs="Calibri"/>
                <w:color w:val="000000"/>
                <w:sz w:val="19"/>
                <w:szCs w:val="19"/>
              </w:rPr>
              <w:t xml:space="preserve">Συσχέτιση με ποσοστό μικρότερο του 30% </w:t>
            </w:r>
            <w:r w:rsidR="00E44046" w:rsidRPr="006D43AB">
              <w:rPr>
                <w:rFonts w:ascii="Verdana" w:eastAsia="Times New Roman" w:hAnsi="Verdana" w:cs="Calibri"/>
                <w:color w:val="000000"/>
                <w:sz w:val="19"/>
                <w:szCs w:val="19"/>
              </w:rPr>
              <w:t>των στόχων που αφορούν στην υπο</w:t>
            </w:r>
            <w:r w:rsidRPr="006D43AB">
              <w:rPr>
                <w:rFonts w:ascii="Verdana" w:eastAsia="Times New Roman" w:hAnsi="Verdana" w:cs="Calibri"/>
                <w:color w:val="000000"/>
                <w:sz w:val="19"/>
                <w:szCs w:val="19"/>
              </w:rPr>
              <w:t>δράση</w:t>
            </w:r>
          </w:p>
        </w:tc>
        <w:tc>
          <w:tcPr>
            <w:tcW w:w="1701" w:type="dxa"/>
            <w:shd w:val="clear" w:color="auto" w:fill="auto"/>
            <w:vAlign w:val="center"/>
            <w:hideMark/>
          </w:tcPr>
          <w:p w14:paraId="7433C2B7" w14:textId="77777777" w:rsidR="0082547B" w:rsidRPr="006D43AB" w:rsidRDefault="0082547B" w:rsidP="00704863">
            <w:pPr>
              <w:spacing w:after="0" w:line="240" w:lineRule="auto"/>
              <w:jc w:val="right"/>
              <w:rPr>
                <w:rFonts w:ascii="Verdana" w:eastAsia="Times New Roman" w:hAnsi="Verdana" w:cs="Calibri"/>
                <w:color w:val="000000"/>
                <w:sz w:val="19"/>
                <w:szCs w:val="19"/>
              </w:rPr>
            </w:pPr>
            <w:r w:rsidRPr="006D43AB">
              <w:rPr>
                <w:rFonts w:ascii="Verdana" w:eastAsia="Times New Roman" w:hAnsi="Verdana" w:cs="Calibri"/>
                <w:color w:val="000000"/>
                <w:sz w:val="19"/>
                <w:szCs w:val="19"/>
              </w:rPr>
              <w:t>0</w:t>
            </w:r>
          </w:p>
        </w:tc>
        <w:tc>
          <w:tcPr>
            <w:tcW w:w="2126" w:type="dxa"/>
            <w:vMerge/>
            <w:vAlign w:val="center"/>
          </w:tcPr>
          <w:p w14:paraId="00C1EF74" w14:textId="77777777" w:rsidR="0082547B" w:rsidRPr="006D43AB" w:rsidRDefault="0082547B" w:rsidP="00704863">
            <w:pPr>
              <w:spacing w:after="0" w:line="240" w:lineRule="auto"/>
              <w:rPr>
                <w:rFonts w:ascii="Verdana" w:eastAsia="Times New Roman" w:hAnsi="Verdana" w:cs="Calibri"/>
                <w:color w:val="000000"/>
                <w:sz w:val="19"/>
                <w:szCs w:val="19"/>
              </w:rPr>
            </w:pPr>
          </w:p>
        </w:tc>
        <w:tc>
          <w:tcPr>
            <w:tcW w:w="2693" w:type="dxa"/>
            <w:vMerge/>
            <w:vAlign w:val="center"/>
          </w:tcPr>
          <w:p w14:paraId="2B0BEA1E" w14:textId="77777777" w:rsidR="0082547B" w:rsidRPr="006D43AB" w:rsidRDefault="0082547B" w:rsidP="00704863">
            <w:pPr>
              <w:spacing w:after="0" w:line="240" w:lineRule="auto"/>
              <w:rPr>
                <w:rFonts w:ascii="Verdana" w:eastAsia="Times New Roman" w:hAnsi="Verdana" w:cs="Calibri"/>
                <w:color w:val="000000"/>
                <w:sz w:val="19"/>
                <w:szCs w:val="19"/>
              </w:rPr>
            </w:pPr>
          </w:p>
        </w:tc>
      </w:tr>
      <w:tr w:rsidR="00524724" w:rsidRPr="006D43AB" w14:paraId="732AA9A2" w14:textId="77777777" w:rsidTr="00C76811">
        <w:trPr>
          <w:trHeight w:val="70"/>
          <w:jc w:val="center"/>
        </w:trPr>
        <w:tc>
          <w:tcPr>
            <w:tcW w:w="643" w:type="dxa"/>
            <w:vMerge w:val="restart"/>
            <w:vAlign w:val="center"/>
          </w:tcPr>
          <w:p w14:paraId="2E4D283F" w14:textId="77777777" w:rsidR="00524724" w:rsidRPr="006D43AB" w:rsidRDefault="00524724" w:rsidP="00704863">
            <w:pPr>
              <w:pStyle w:val="a3"/>
              <w:numPr>
                <w:ilvl w:val="0"/>
                <w:numId w:val="25"/>
              </w:numPr>
              <w:spacing w:after="0" w:line="240" w:lineRule="auto"/>
              <w:rPr>
                <w:rFonts w:ascii="Verdana" w:eastAsia="Times New Roman" w:hAnsi="Verdana" w:cs="Calibri"/>
                <w:color w:val="000000"/>
                <w:sz w:val="19"/>
                <w:szCs w:val="19"/>
              </w:rPr>
            </w:pPr>
          </w:p>
        </w:tc>
        <w:tc>
          <w:tcPr>
            <w:tcW w:w="3747" w:type="dxa"/>
            <w:vMerge w:val="restart"/>
            <w:shd w:val="clear" w:color="auto" w:fill="auto"/>
            <w:vAlign w:val="center"/>
            <w:hideMark/>
          </w:tcPr>
          <w:p w14:paraId="610DB6E4" w14:textId="77777777" w:rsidR="00524724" w:rsidRPr="006D43AB" w:rsidRDefault="00524724" w:rsidP="00704863">
            <w:pPr>
              <w:spacing w:after="0" w:line="240" w:lineRule="auto"/>
              <w:rPr>
                <w:rFonts w:ascii="Verdana" w:eastAsia="Times New Roman" w:hAnsi="Verdana" w:cs="Calibri"/>
                <w:color w:val="000000"/>
                <w:sz w:val="19"/>
                <w:szCs w:val="19"/>
              </w:rPr>
            </w:pPr>
            <w:r w:rsidRPr="006D43AB">
              <w:rPr>
                <w:rFonts w:ascii="Verdana" w:eastAsia="Times New Roman" w:hAnsi="Verdana" w:cs="Calibri"/>
                <w:color w:val="000000"/>
                <w:sz w:val="19"/>
                <w:szCs w:val="19"/>
              </w:rPr>
              <w:t xml:space="preserve">Σαφήνεια και πληρότητα της πρότασης  </w:t>
            </w:r>
          </w:p>
        </w:tc>
        <w:tc>
          <w:tcPr>
            <w:tcW w:w="5103" w:type="dxa"/>
            <w:shd w:val="clear" w:color="auto" w:fill="auto"/>
            <w:vAlign w:val="center"/>
            <w:hideMark/>
          </w:tcPr>
          <w:p w14:paraId="662E324A" w14:textId="77777777" w:rsidR="00524724" w:rsidRPr="006D43AB" w:rsidRDefault="00524724" w:rsidP="00704863">
            <w:pPr>
              <w:spacing w:after="0" w:line="240" w:lineRule="auto"/>
              <w:rPr>
                <w:rFonts w:ascii="Verdana" w:eastAsia="Times New Roman" w:hAnsi="Verdana" w:cs="Calibri"/>
                <w:color w:val="000000"/>
                <w:sz w:val="19"/>
                <w:szCs w:val="19"/>
              </w:rPr>
            </w:pPr>
            <w:r w:rsidRPr="006D43AB">
              <w:rPr>
                <w:rFonts w:ascii="Verdana" w:eastAsia="Times New Roman" w:hAnsi="Verdana" w:cs="Calibri"/>
                <w:color w:val="000000"/>
                <w:sz w:val="19"/>
                <w:szCs w:val="19"/>
              </w:rPr>
              <w:t>Σαφήνεια του περιεχομένου της πρότασης και πληρότητα ως προς τα απαιτούμενα για τη βαθμολόγηση δικαιολογητικά</w:t>
            </w:r>
          </w:p>
        </w:tc>
        <w:tc>
          <w:tcPr>
            <w:tcW w:w="1701" w:type="dxa"/>
            <w:shd w:val="clear" w:color="auto" w:fill="auto"/>
            <w:vAlign w:val="center"/>
            <w:hideMark/>
          </w:tcPr>
          <w:p w14:paraId="154C20CB" w14:textId="77777777" w:rsidR="00524724" w:rsidRPr="006D43AB" w:rsidRDefault="00524724" w:rsidP="00704863">
            <w:pPr>
              <w:spacing w:after="0" w:line="240" w:lineRule="auto"/>
              <w:jc w:val="right"/>
              <w:rPr>
                <w:rFonts w:ascii="Verdana" w:eastAsia="Times New Roman" w:hAnsi="Verdana" w:cs="Calibri"/>
                <w:color w:val="000000"/>
                <w:sz w:val="19"/>
                <w:szCs w:val="19"/>
              </w:rPr>
            </w:pPr>
            <w:r w:rsidRPr="006D43AB">
              <w:rPr>
                <w:rFonts w:ascii="Verdana" w:eastAsia="Times New Roman" w:hAnsi="Verdana" w:cs="Calibri"/>
                <w:color w:val="000000"/>
                <w:sz w:val="19"/>
                <w:szCs w:val="19"/>
              </w:rPr>
              <w:t>100</w:t>
            </w:r>
          </w:p>
        </w:tc>
        <w:tc>
          <w:tcPr>
            <w:tcW w:w="2126" w:type="dxa"/>
            <w:vMerge w:val="restart"/>
            <w:vAlign w:val="center"/>
          </w:tcPr>
          <w:p w14:paraId="2492D268" w14:textId="77777777" w:rsidR="00524724" w:rsidRPr="006D43AB" w:rsidRDefault="00524724" w:rsidP="00704863">
            <w:pPr>
              <w:spacing w:after="0" w:line="240" w:lineRule="auto"/>
              <w:jc w:val="center"/>
              <w:rPr>
                <w:rFonts w:ascii="Verdana" w:eastAsia="Times New Roman" w:hAnsi="Verdana" w:cs="Calibri"/>
                <w:color w:val="000000"/>
                <w:sz w:val="19"/>
                <w:szCs w:val="19"/>
              </w:rPr>
            </w:pPr>
            <w:r w:rsidRPr="006D43AB">
              <w:rPr>
                <w:rFonts w:ascii="Verdana" w:eastAsia="Times New Roman" w:hAnsi="Verdana" w:cs="Calibri"/>
                <w:color w:val="000000"/>
                <w:sz w:val="19"/>
                <w:szCs w:val="19"/>
              </w:rPr>
              <w:t xml:space="preserve">Το σύνολο των </w:t>
            </w:r>
            <w:proofErr w:type="spellStart"/>
            <w:r w:rsidRPr="006D43AB">
              <w:rPr>
                <w:rFonts w:ascii="Verdana" w:eastAsia="Times New Roman" w:hAnsi="Verdana" w:cs="Calibri"/>
                <w:color w:val="000000"/>
                <w:sz w:val="19"/>
                <w:szCs w:val="19"/>
              </w:rPr>
              <w:t>υποδράσεων</w:t>
            </w:r>
            <w:proofErr w:type="spellEnd"/>
          </w:p>
        </w:tc>
        <w:tc>
          <w:tcPr>
            <w:tcW w:w="2693" w:type="dxa"/>
            <w:vMerge w:val="restart"/>
            <w:vAlign w:val="center"/>
          </w:tcPr>
          <w:p w14:paraId="2F9E9E46" w14:textId="6D1044E6" w:rsidR="00524724" w:rsidRPr="006D43AB" w:rsidRDefault="00524724" w:rsidP="00704863">
            <w:pPr>
              <w:spacing w:after="0" w:line="240" w:lineRule="auto"/>
              <w:jc w:val="center"/>
              <w:rPr>
                <w:rFonts w:ascii="Verdana" w:eastAsia="Times New Roman" w:hAnsi="Verdana" w:cs="Calibri"/>
                <w:color w:val="000000"/>
                <w:sz w:val="19"/>
                <w:szCs w:val="19"/>
              </w:rPr>
            </w:pPr>
            <w:r w:rsidRPr="006D43AB">
              <w:rPr>
                <w:rFonts w:ascii="Verdana" w:eastAsia="Times New Roman" w:hAnsi="Verdana" w:cs="Calibri"/>
                <w:color w:val="000000"/>
                <w:sz w:val="19"/>
                <w:szCs w:val="19"/>
              </w:rPr>
              <w:t xml:space="preserve">Αίτηση </w:t>
            </w:r>
            <w:r w:rsidRPr="006D43AB">
              <w:rPr>
                <w:rFonts w:ascii="Verdana" w:eastAsia="Times New Roman" w:hAnsi="Verdana" w:cs="Calibri"/>
                <w:sz w:val="19"/>
                <w:szCs w:val="19"/>
              </w:rPr>
              <w:t xml:space="preserve">Στήριξης </w:t>
            </w:r>
          </w:p>
        </w:tc>
      </w:tr>
      <w:tr w:rsidR="00524724" w:rsidRPr="006D43AB" w14:paraId="5A4F0549" w14:textId="77777777" w:rsidTr="00C76811">
        <w:trPr>
          <w:trHeight w:val="484"/>
          <w:jc w:val="center"/>
        </w:trPr>
        <w:tc>
          <w:tcPr>
            <w:tcW w:w="643" w:type="dxa"/>
            <w:vMerge/>
            <w:vAlign w:val="center"/>
          </w:tcPr>
          <w:p w14:paraId="46BAB39F" w14:textId="77777777" w:rsidR="00524724" w:rsidRPr="006D43AB" w:rsidRDefault="00524724" w:rsidP="00704863">
            <w:pPr>
              <w:pStyle w:val="a3"/>
              <w:numPr>
                <w:ilvl w:val="0"/>
                <w:numId w:val="25"/>
              </w:numPr>
              <w:spacing w:after="0" w:line="240" w:lineRule="auto"/>
              <w:rPr>
                <w:rFonts w:ascii="Verdana" w:eastAsia="Times New Roman" w:hAnsi="Verdana" w:cs="Calibri"/>
                <w:color w:val="000000"/>
                <w:sz w:val="19"/>
                <w:szCs w:val="19"/>
              </w:rPr>
            </w:pPr>
          </w:p>
        </w:tc>
        <w:tc>
          <w:tcPr>
            <w:tcW w:w="3747" w:type="dxa"/>
            <w:vMerge/>
            <w:vAlign w:val="center"/>
            <w:hideMark/>
          </w:tcPr>
          <w:p w14:paraId="0389B9B3" w14:textId="77777777" w:rsidR="00524724" w:rsidRPr="006D43AB" w:rsidRDefault="00524724" w:rsidP="00704863">
            <w:pPr>
              <w:spacing w:after="0" w:line="240" w:lineRule="auto"/>
              <w:rPr>
                <w:rFonts w:ascii="Verdana" w:eastAsia="Times New Roman" w:hAnsi="Verdana" w:cs="Calibri"/>
                <w:color w:val="000000"/>
                <w:sz w:val="19"/>
                <w:szCs w:val="19"/>
              </w:rPr>
            </w:pPr>
          </w:p>
        </w:tc>
        <w:tc>
          <w:tcPr>
            <w:tcW w:w="5103" w:type="dxa"/>
            <w:shd w:val="clear" w:color="auto" w:fill="auto"/>
            <w:vAlign w:val="center"/>
            <w:hideMark/>
          </w:tcPr>
          <w:p w14:paraId="55A5C0D2" w14:textId="77777777" w:rsidR="00524724" w:rsidRPr="006D43AB" w:rsidRDefault="00524724" w:rsidP="00704863">
            <w:pPr>
              <w:spacing w:after="0" w:line="240" w:lineRule="auto"/>
              <w:rPr>
                <w:rFonts w:ascii="Verdana" w:eastAsia="Times New Roman" w:hAnsi="Verdana" w:cs="Calibri"/>
                <w:color w:val="000000"/>
                <w:sz w:val="19"/>
                <w:szCs w:val="19"/>
              </w:rPr>
            </w:pPr>
            <w:r w:rsidRPr="006D43AB">
              <w:rPr>
                <w:rFonts w:ascii="Verdana" w:eastAsia="Times New Roman" w:hAnsi="Verdana" w:cs="Calibri"/>
                <w:color w:val="000000"/>
                <w:sz w:val="19"/>
                <w:szCs w:val="19"/>
              </w:rPr>
              <w:t>Ασαφής περιγραφή της πρότασης αλλά πληρότητα ως προς τα απαιτούμενα για τη βαθμολόγηση δικαιολογητικά</w:t>
            </w:r>
          </w:p>
        </w:tc>
        <w:tc>
          <w:tcPr>
            <w:tcW w:w="1701" w:type="dxa"/>
            <w:shd w:val="clear" w:color="auto" w:fill="auto"/>
            <w:vAlign w:val="center"/>
            <w:hideMark/>
          </w:tcPr>
          <w:p w14:paraId="52E32C5A" w14:textId="77777777" w:rsidR="00524724" w:rsidRPr="006D43AB" w:rsidRDefault="00524724" w:rsidP="00704863">
            <w:pPr>
              <w:spacing w:after="0" w:line="240" w:lineRule="auto"/>
              <w:jc w:val="right"/>
              <w:rPr>
                <w:rFonts w:ascii="Verdana" w:eastAsia="Times New Roman" w:hAnsi="Verdana" w:cs="Calibri"/>
                <w:color w:val="000000"/>
                <w:sz w:val="19"/>
                <w:szCs w:val="19"/>
              </w:rPr>
            </w:pPr>
            <w:r w:rsidRPr="006D43AB">
              <w:rPr>
                <w:rFonts w:ascii="Verdana" w:eastAsia="Times New Roman" w:hAnsi="Verdana" w:cs="Calibri"/>
                <w:color w:val="000000"/>
                <w:sz w:val="19"/>
                <w:szCs w:val="19"/>
              </w:rPr>
              <w:t>50</w:t>
            </w:r>
          </w:p>
        </w:tc>
        <w:tc>
          <w:tcPr>
            <w:tcW w:w="2126" w:type="dxa"/>
            <w:vMerge/>
            <w:vAlign w:val="center"/>
          </w:tcPr>
          <w:p w14:paraId="70296065" w14:textId="77777777" w:rsidR="00524724" w:rsidRPr="006D43AB" w:rsidRDefault="00524724" w:rsidP="00704863">
            <w:pPr>
              <w:spacing w:after="0" w:line="240" w:lineRule="auto"/>
              <w:rPr>
                <w:rFonts w:ascii="Verdana" w:eastAsia="Times New Roman" w:hAnsi="Verdana" w:cs="Calibri"/>
                <w:color w:val="000000"/>
                <w:sz w:val="19"/>
                <w:szCs w:val="19"/>
              </w:rPr>
            </w:pPr>
          </w:p>
        </w:tc>
        <w:tc>
          <w:tcPr>
            <w:tcW w:w="2693" w:type="dxa"/>
            <w:vMerge/>
            <w:vAlign w:val="center"/>
          </w:tcPr>
          <w:p w14:paraId="7E63EB83" w14:textId="77777777" w:rsidR="00524724" w:rsidRPr="006D43AB" w:rsidRDefault="00524724" w:rsidP="00704863">
            <w:pPr>
              <w:spacing w:after="0" w:line="240" w:lineRule="auto"/>
              <w:rPr>
                <w:rFonts w:ascii="Verdana" w:eastAsia="Times New Roman" w:hAnsi="Verdana" w:cs="Calibri"/>
                <w:color w:val="000000"/>
                <w:sz w:val="19"/>
                <w:szCs w:val="19"/>
              </w:rPr>
            </w:pPr>
          </w:p>
        </w:tc>
      </w:tr>
      <w:tr w:rsidR="00524724" w:rsidRPr="006D43AB" w14:paraId="22377ACE" w14:textId="77777777" w:rsidTr="00C76811">
        <w:trPr>
          <w:trHeight w:val="765"/>
          <w:jc w:val="center"/>
        </w:trPr>
        <w:tc>
          <w:tcPr>
            <w:tcW w:w="643" w:type="dxa"/>
            <w:vMerge/>
            <w:vAlign w:val="center"/>
          </w:tcPr>
          <w:p w14:paraId="248AB5BC" w14:textId="77777777" w:rsidR="00524724" w:rsidRPr="006D43AB" w:rsidRDefault="00524724" w:rsidP="00704863">
            <w:pPr>
              <w:pStyle w:val="a3"/>
              <w:numPr>
                <w:ilvl w:val="0"/>
                <w:numId w:val="25"/>
              </w:numPr>
              <w:spacing w:after="0" w:line="240" w:lineRule="auto"/>
              <w:rPr>
                <w:rFonts w:ascii="Verdana" w:eastAsia="Times New Roman" w:hAnsi="Verdana" w:cs="Calibri"/>
                <w:color w:val="000000"/>
                <w:sz w:val="19"/>
                <w:szCs w:val="19"/>
              </w:rPr>
            </w:pPr>
          </w:p>
        </w:tc>
        <w:tc>
          <w:tcPr>
            <w:tcW w:w="3747" w:type="dxa"/>
            <w:vMerge/>
            <w:vAlign w:val="center"/>
            <w:hideMark/>
          </w:tcPr>
          <w:p w14:paraId="786ABC91" w14:textId="77777777" w:rsidR="00524724" w:rsidRPr="006D43AB" w:rsidRDefault="00524724" w:rsidP="00704863">
            <w:pPr>
              <w:spacing w:after="0" w:line="240" w:lineRule="auto"/>
              <w:rPr>
                <w:rFonts w:ascii="Verdana" w:eastAsia="Times New Roman" w:hAnsi="Verdana" w:cs="Calibri"/>
                <w:color w:val="000000"/>
                <w:sz w:val="19"/>
                <w:szCs w:val="19"/>
              </w:rPr>
            </w:pPr>
          </w:p>
        </w:tc>
        <w:tc>
          <w:tcPr>
            <w:tcW w:w="5103" w:type="dxa"/>
            <w:shd w:val="clear" w:color="auto" w:fill="auto"/>
            <w:vAlign w:val="center"/>
            <w:hideMark/>
          </w:tcPr>
          <w:p w14:paraId="31D10D9F" w14:textId="77777777" w:rsidR="00524724" w:rsidRPr="006D43AB" w:rsidRDefault="00524724" w:rsidP="00704863">
            <w:pPr>
              <w:spacing w:after="0" w:line="240" w:lineRule="auto"/>
              <w:rPr>
                <w:rFonts w:ascii="Verdana" w:eastAsia="Times New Roman" w:hAnsi="Verdana" w:cs="Calibri"/>
                <w:color w:val="000000"/>
                <w:sz w:val="19"/>
                <w:szCs w:val="19"/>
              </w:rPr>
            </w:pPr>
            <w:r w:rsidRPr="006D43AB">
              <w:rPr>
                <w:rFonts w:ascii="Verdana" w:eastAsia="Times New Roman" w:hAnsi="Verdana" w:cs="Calibri"/>
                <w:color w:val="000000"/>
                <w:sz w:val="19"/>
                <w:szCs w:val="19"/>
              </w:rPr>
              <w:t>Ασαφής περιγραφή της πρότασης  και ελλείψεις ως προς τα απαιτούμενα για τη βαθμολόγηση δικαιολογητικά</w:t>
            </w:r>
          </w:p>
        </w:tc>
        <w:tc>
          <w:tcPr>
            <w:tcW w:w="1701" w:type="dxa"/>
            <w:shd w:val="clear" w:color="auto" w:fill="auto"/>
            <w:vAlign w:val="center"/>
            <w:hideMark/>
          </w:tcPr>
          <w:p w14:paraId="3C046BD9" w14:textId="77777777" w:rsidR="00524724" w:rsidRPr="006D43AB" w:rsidRDefault="00524724" w:rsidP="00704863">
            <w:pPr>
              <w:spacing w:after="0" w:line="240" w:lineRule="auto"/>
              <w:jc w:val="right"/>
              <w:rPr>
                <w:rFonts w:ascii="Verdana" w:eastAsia="Times New Roman" w:hAnsi="Verdana" w:cs="Calibri"/>
                <w:color w:val="000000"/>
                <w:sz w:val="19"/>
                <w:szCs w:val="19"/>
              </w:rPr>
            </w:pPr>
            <w:r w:rsidRPr="006D43AB">
              <w:rPr>
                <w:rFonts w:ascii="Verdana" w:eastAsia="Times New Roman" w:hAnsi="Verdana" w:cs="Calibri"/>
                <w:color w:val="000000"/>
                <w:sz w:val="19"/>
                <w:szCs w:val="19"/>
              </w:rPr>
              <w:t>0</w:t>
            </w:r>
          </w:p>
        </w:tc>
        <w:tc>
          <w:tcPr>
            <w:tcW w:w="2126" w:type="dxa"/>
            <w:vMerge/>
            <w:vAlign w:val="center"/>
          </w:tcPr>
          <w:p w14:paraId="10AA2A91" w14:textId="77777777" w:rsidR="00524724" w:rsidRPr="006D43AB" w:rsidRDefault="00524724" w:rsidP="00704863">
            <w:pPr>
              <w:spacing w:after="0" w:line="240" w:lineRule="auto"/>
              <w:rPr>
                <w:rFonts w:ascii="Verdana" w:eastAsia="Times New Roman" w:hAnsi="Verdana" w:cs="Calibri"/>
                <w:color w:val="000000"/>
                <w:sz w:val="19"/>
                <w:szCs w:val="19"/>
              </w:rPr>
            </w:pPr>
          </w:p>
        </w:tc>
        <w:tc>
          <w:tcPr>
            <w:tcW w:w="2693" w:type="dxa"/>
            <w:vMerge/>
            <w:vAlign w:val="center"/>
          </w:tcPr>
          <w:p w14:paraId="6B2FC222" w14:textId="77777777" w:rsidR="00524724" w:rsidRPr="006D43AB" w:rsidRDefault="00524724" w:rsidP="00704863">
            <w:pPr>
              <w:spacing w:after="0" w:line="240" w:lineRule="auto"/>
              <w:rPr>
                <w:rFonts w:ascii="Verdana" w:eastAsia="Times New Roman" w:hAnsi="Verdana" w:cs="Calibri"/>
                <w:color w:val="000000"/>
                <w:sz w:val="19"/>
                <w:szCs w:val="19"/>
              </w:rPr>
            </w:pPr>
          </w:p>
        </w:tc>
      </w:tr>
      <w:tr w:rsidR="000C1ABD" w:rsidRPr="006D43AB" w14:paraId="577964E3" w14:textId="77777777" w:rsidTr="00C76811">
        <w:trPr>
          <w:trHeight w:val="70"/>
          <w:jc w:val="center"/>
        </w:trPr>
        <w:tc>
          <w:tcPr>
            <w:tcW w:w="643" w:type="dxa"/>
            <w:vMerge w:val="restart"/>
            <w:vAlign w:val="center"/>
          </w:tcPr>
          <w:p w14:paraId="456EEC67" w14:textId="77777777" w:rsidR="000C1ABD" w:rsidRPr="006D43AB" w:rsidRDefault="000C1ABD" w:rsidP="00704863">
            <w:pPr>
              <w:pStyle w:val="a3"/>
              <w:numPr>
                <w:ilvl w:val="0"/>
                <w:numId w:val="25"/>
              </w:numPr>
              <w:spacing w:after="0" w:line="240" w:lineRule="auto"/>
              <w:rPr>
                <w:rFonts w:ascii="Verdana" w:eastAsia="Times New Roman" w:hAnsi="Verdana" w:cs="Calibri"/>
                <w:color w:val="000000"/>
                <w:sz w:val="19"/>
                <w:szCs w:val="19"/>
              </w:rPr>
            </w:pPr>
          </w:p>
        </w:tc>
        <w:tc>
          <w:tcPr>
            <w:tcW w:w="3747" w:type="dxa"/>
            <w:vMerge w:val="restart"/>
            <w:vAlign w:val="center"/>
          </w:tcPr>
          <w:p w14:paraId="4B7014C4" w14:textId="77777777" w:rsidR="000C1ABD" w:rsidRPr="006D43AB" w:rsidRDefault="000C1ABD" w:rsidP="00704863">
            <w:pPr>
              <w:spacing w:after="0"/>
              <w:rPr>
                <w:rFonts w:ascii="Verdana" w:hAnsi="Verdana"/>
                <w:sz w:val="19"/>
                <w:szCs w:val="19"/>
              </w:rPr>
            </w:pPr>
            <w:proofErr w:type="spellStart"/>
            <w:r w:rsidRPr="006D43AB">
              <w:rPr>
                <w:rFonts w:ascii="Verdana" w:hAnsi="Verdana"/>
                <w:sz w:val="19"/>
                <w:szCs w:val="19"/>
              </w:rPr>
              <w:t>Ρεαλιστικότητα</w:t>
            </w:r>
            <w:proofErr w:type="spellEnd"/>
            <w:r w:rsidRPr="006D43AB">
              <w:rPr>
                <w:rFonts w:ascii="Verdana" w:hAnsi="Verdana"/>
                <w:sz w:val="19"/>
                <w:szCs w:val="19"/>
              </w:rPr>
              <w:t xml:space="preserve"> και αξιοπιστία του κόστους</w:t>
            </w:r>
          </w:p>
        </w:tc>
        <w:tc>
          <w:tcPr>
            <w:tcW w:w="5103" w:type="dxa"/>
            <w:shd w:val="clear" w:color="auto" w:fill="auto"/>
            <w:vAlign w:val="center"/>
          </w:tcPr>
          <w:p w14:paraId="25D98BE1" w14:textId="77777777" w:rsidR="000C1ABD" w:rsidRPr="006D43AB" w:rsidRDefault="000C1ABD" w:rsidP="00704863">
            <w:pPr>
              <w:spacing w:after="0" w:line="240" w:lineRule="auto"/>
              <w:rPr>
                <w:rFonts w:ascii="Verdana" w:eastAsia="Times New Roman" w:hAnsi="Verdana" w:cs="Calibri"/>
                <w:color w:val="000000"/>
                <w:sz w:val="19"/>
                <w:szCs w:val="19"/>
              </w:rPr>
            </w:pPr>
            <w:r w:rsidRPr="006D43AB">
              <w:rPr>
                <w:rFonts w:ascii="Verdana" w:eastAsia="Times New Roman" w:hAnsi="Verdana" w:cs="Calibri"/>
                <w:color w:val="000000"/>
                <w:sz w:val="19"/>
                <w:szCs w:val="19"/>
              </w:rPr>
              <w:t>100*(αιτούμενο-εγκεκριμένο)/εγκεκριμένο ≤ 5</w:t>
            </w:r>
          </w:p>
        </w:tc>
        <w:tc>
          <w:tcPr>
            <w:tcW w:w="1701" w:type="dxa"/>
            <w:shd w:val="clear" w:color="auto" w:fill="auto"/>
            <w:vAlign w:val="center"/>
          </w:tcPr>
          <w:p w14:paraId="25D80710" w14:textId="77777777" w:rsidR="000C1ABD" w:rsidRPr="006D43AB" w:rsidRDefault="000C1ABD" w:rsidP="00704863">
            <w:pPr>
              <w:spacing w:after="0"/>
              <w:jc w:val="right"/>
              <w:rPr>
                <w:rFonts w:ascii="Verdana" w:hAnsi="Verdana"/>
                <w:sz w:val="19"/>
                <w:szCs w:val="19"/>
              </w:rPr>
            </w:pPr>
            <w:r w:rsidRPr="006D43AB">
              <w:rPr>
                <w:rFonts w:ascii="Verdana" w:hAnsi="Verdana"/>
                <w:sz w:val="19"/>
                <w:szCs w:val="19"/>
              </w:rPr>
              <w:t>100</w:t>
            </w:r>
          </w:p>
        </w:tc>
        <w:tc>
          <w:tcPr>
            <w:tcW w:w="2126" w:type="dxa"/>
            <w:vMerge w:val="restart"/>
            <w:vAlign w:val="center"/>
          </w:tcPr>
          <w:p w14:paraId="6B93BFDC" w14:textId="77777777" w:rsidR="000C1ABD" w:rsidRPr="006D43AB" w:rsidRDefault="000C1ABD" w:rsidP="00704863">
            <w:pPr>
              <w:spacing w:after="0"/>
              <w:jc w:val="center"/>
              <w:rPr>
                <w:rFonts w:ascii="Verdana" w:hAnsi="Verdana"/>
                <w:sz w:val="19"/>
                <w:szCs w:val="19"/>
              </w:rPr>
            </w:pPr>
            <w:r w:rsidRPr="006D43AB">
              <w:rPr>
                <w:rFonts w:ascii="Verdana" w:hAnsi="Verdana"/>
                <w:sz w:val="19"/>
                <w:szCs w:val="19"/>
              </w:rPr>
              <w:t xml:space="preserve">Το σύνολο των </w:t>
            </w:r>
            <w:proofErr w:type="spellStart"/>
            <w:r w:rsidRPr="006D43AB">
              <w:rPr>
                <w:rFonts w:ascii="Verdana" w:hAnsi="Verdana"/>
                <w:sz w:val="19"/>
                <w:szCs w:val="19"/>
              </w:rPr>
              <w:t>υποδράσεων</w:t>
            </w:r>
            <w:proofErr w:type="spellEnd"/>
          </w:p>
        </w:tc>
        <w:tc>
          <w:tcPr>
            <w:tcW w:w="2693" w:type="dxa"/>
            <w:vMerge w:val="restart"/>
            <w:vAlign w:val="center"/>
          </w:tcPr>
          <w:p w14:paraId="1E344CF7" w14:textId="651479C7" w:rsidR="000C1ABD" w:rsidRPr="006D43AB" w:rsidRDefault="000C1ABD" w:rsidP="00704863">
            <w:pPr>
              <w:spacing w:after="0"/>
              <w:jc w:val="center"/>
              <w:rPr>
                <w:rFonts w:ascii="Verdana" w:hAnsi="Verdana"/>
                <w:sz w:val="19"/>
                <w:szCs w:val="19"/>
              </w:rPr>
            </w:pPr>
            <w:r w:rsidRPr="006D43AB">
              <w:rPr>
                <w:rFonts w:ascii="Verdana" w:hAnsi="Verdana"/>
                <w:sz w:val="19"/>
                <w:szCs w:val="19"/>
              </w:rPr>
              <w:t>Α</w:t>
            </w:r>
            <w:r w:rsidRPr="006D43AB">
              <w:rPr>
                <w:rFonts w:ascii="Verdana" w:eastAsia="Times New Roman" w:hAnsi="Verdana" w:cs="Calibri"/>
                <w:color w:val="000000"/>
                <w:sz w:val="19"/>
                <w:szCs w:val="19"/>
              </w:rPr>
              <w:t>ίτηση Στήριξης</w:t>
            </w:r>
          </w:p>
        </w:tc>
      </w:tr>
      <w:tr w:rsidR="000C1ABD" w:rsidRPr="006D43AB" w14:paraId="2FCE0F5E" w14:textId="77777777" w:rsidTr="00C76811">
        <w:trPr>
          <w:trHeight w:val="70"/>
          <w:jc w:val="center"/>
        </w:trPr>
        <w:tc>
          <w:tcPr>
            <w:tcW w:w="643" w:type="dxa"/>
            <w:vMerge/>
            <w:vAlign w:val="center"/>
          </w:tcPr>
          <w:p w14:paraId="67204B67" w14:textId="77777777" w:rsidR="000C1ABD" w:rsidRPr="006D43AB" w:rsidRDefault="000C1ABD" w:rsidP="00704863">
            <w:pPr>
              <w:pStyle w:val="a3"/>
              <w:numPr>
                <w:ilvl w:val="0"/>
                <w:numId w:val="25"/>
              </w:numPr>
              <w:spacing w:after="0" w:line="240" w:lineRule="auto"/>
              <w:rPr>
                <w:rFonts w:ascii="Verdana" w:eastAsia="Times New Roman" w:hAnsi="Verdana" w:cs="Calibri"/>
                <w:color w:val="000000"/>
                <w:sz w:val="19"/>
                <w:szCs w:val="19"/>
              </w:rPr>
            </w:pPr>
          </w:p>
        </w:tc>
        <w:tc>
          <w:tcPr>
            <w:tcW w:w="3747" w:type="dxa"/>
            <w:vMerge/>
            <w:vAlign w:val="center"/>
          </w:tcPr>
          <w:p w14:paraId="5CF9A0AF" w14:textId="77777777" w:rsidR="000C1ABD" w:rsidRPr="006D43AB" w:rsidRDefault="000C1ABD" w:rsidP="00704863">
            <w:pPr>
              <w:spacing w:after="0"/>
              <w:rPr>
                <w:rFonts w:ascii="Verdana" w:hAnsi="Verdana"/>
                <w:sz w:val="19"/>
                <w:szCs w:val="19"/>
              </w:rPr>
            </w:pPr>
          </w:p>
        </w:tc>
        <w:tc>
          <w:tcPr>
            <w:tcW w:w="5103" w:type="dxa"/>
            <w:shd w:val="clear" w:color="auto" w:fill="auto"/>
            <w:vAlign w:val="center"/>
          </w:tcPr>
          <w:p w14:paraId="6F96337C" w14:textId="77777777" w:rsidR="000C1ABD" w:rsidRPr="006D43AB" w:rsidRDefault="000C1ABD" w:rsidP="00704863">
            <w:pPr>
              <w:spacing w:after="0" w:line="240" w:lineRule="auto"/>
              <w:rPr>
                <w:rFonts w:ascii="Verdana" w:eastAsia="Times New Roman" w:hAnsi="Verdana" w:cs="Calibri"/>
                <w:color w:val="000000"/>
                <w:sz w:val="19"/>
                <w:szCs w:val="19"/>
              </w:rPr>
            </w:pPr>
            <w:r w:rsidRPr="006D43AB">
              <w:rPr>
                <w:rFonts w:ascii="Verdana" w:eastAsia="Times New Roman" w:hAnsi="Verdana" w:cs="Calibri"/>
                <w:color w:val="000000"/>
                <w:sz w:val="19"/>
                <w:szCs w:val="19"/>
              </w:rPr>
              <w:t>5 &lt; 100*(αιτούμενο-εγκεκριμένο)/εγκεκριμένο ≤ 10</w:t>
            </w:r>
          </w:p>
        </w:tc>
        <w:tc>
          <w:tcPr>
            <w:tcW w:w="1701" w:type="dxa"/>
            <w:shd w:val="clear" w:color="auto" w:fill="auto"/>
            <w:vAlign w:val="center"/>
          </w:tcPr>
          <w:p w14:paraId="70421B0C" w14:textId="77777777" w:rsidR="000C1ABD" w:rsidRPr="006D43AB" w:rsidRDefault="000C1ABD" w:rsidP="00704863">
            <w:pPr>
              <w:spacing w:after="0"/>
              <w:jc w:val="right"/>
              <w:rPr>
                <w:rFonts w:ascii="Verdana" w:hAnsi="Verdana"/>
                <w:sz w:val="19"/>
                <w:szCs w:val="19"/>
              </w:rPr>
            </w:pPr>
            <w:r w:rsidRPr="006D43AB">
              <w:rPr>
                <w:rFonts w:ascii="Verdana" w:hAnsi="Verdana"/>
                <w:sz w:val="19"/>
                <w:szCs w:val="19"/>
              </w:rPr>
              <w:t>60</w:t>
            </w:r>
          </w:p>
        </w:tc>
        <w:tc>
          <w:tcPr>
            <w:tcW w:w="2126" w:type="dxa"/>
            <w:vMerge/>
            <w:vAlign w:val="center"/>
          </w:tcPr>
          <w:p w14:paraId="33149711" w14:textId="77777777" w:rsidR="000C1ABD" w:rsidRPr="006D43AB" w:rsidRDefault="000C1ABD" w:rsidP="00704863">
            <w:pPr>
              <w:spacing w:after="0"/>
              <w:rPr>
                <w:rFonts w:ascii="Verdana" w:hAnsi="Verdana"/>
                <w:sz w:val="19"/>
                <w:szCs w:val="19"/>
              </w:rPr>
            </w:pPr>
          </w:p>
        </w:tc>
        <w:tc>
          <w:tcPr>
            <w:tcW w:w="2693" w:type="dxa"/>
            <w:vMerge/>
            <w:vAlign w:val="center"/>
          </w:tcPr>
          <w:p w14:paraId="37F43CD2" w14:textId="52E01394" w:rsidR="000C1ABD" w:rsidRPr="006D43AB" w:rsidRDefault="000C1ABD" w:rsidP="00704863">
            <w:pPr>
              <w:spacing w:after="0"/>
              <w:rPr>
                <w:rFonts w:ascii="Verdana" w:hAnsi="Verdana"/>
                <w:sz w:val="19"/>
                <w:szCs w:val="19"/>
              </w:rPr>
            </w:pPr>
          </w:p>
        </w:tc>
      </w:tr>
      <w:tr w:rsidR="000C1ABD" w:rsidRPr="006D43AB" w14:paraId="7794C342" w14:textId="77777777" w:rsidTr="00C76811">
        <w:trPr>
          <w:trHeight w:val="200"/>
          <w:jc w:val="center"/>
        </w:trPr>
        <w:tc>
          <w:tcPr>
            <w:tcW w:w="643" w:type="dxa"/>
            <w:vMerge/>
            <w:vAlign w:val="center"/>
          </w:tcPr>
          <w:p w14:paraId="0F306324" w14:textId="77777777" w:rsidR="000C1ABD" w:rsidRPr="006D43AB" w:rsidRDefault="000C1ABD" w:rsidP="00704863">
            <w:pPr>
              <w:pStyle w:val="a3"/>
              <w:numPr>
                <w:ilvl w:val="0"/>
                <w:numId w:val="25"/>
              </w:numPr>
              <w:spacing w:after="0" w:line="240" w:lineRule="auto"/>
              <w:rPr>
                <w:rFonts w:ascii="Verdana" w:eastAsia="Times New Roman" w:hAnsi="Verdana" w:cs="Calibri"/>
                <w:color w:val="000000"/>
                <w:sz w:val="19"/>
                <w:szCs w:val="19"/>
              </w:rPr>
            </w:pPr>
          </w:p>
        </w:tc>
        <w:tc>
          <w:tcPr>
            <w:tcW w:w="3747" w:type="dxa"/>
            <w:vMerge/>
            <w:vAlign w:val="center"/>
          </w:tcPr>
          <w:p w14:paraId="4E581553" w14:textId="77777777" w:rsidR="000C1ABD" w:rsidRPr="006D43AB" w:rsidRDefault="000C1ABD" w:rsidP="00704863">
            <w:pPr>
              <w:spacing w:after="0"/>
              <w:rPr>
                <w:rFonts w:ascii="Verdana" w:hAnsi="Verdana"/>
                <w:sz w:val="19"/>
                <w:szCs w:val="19"/>
              </w:rPr>
            </w:pPr>
          </w:p>
        </w:tc>
        <w:tc>
          <w:tcPr>
            <w:tcW w:w="5103" w:type="dxa"/>
            <w:shd w:val="clear" w:color="auto" w:fill="auto"/>
            <w:vAlign w:val="center"/>
          </w:tcPr>
          <w:p w14:paraId="2436E24D" w14:textId="77777777" w:rsidR="000C1ABD" w:rsidRPr="006D43AB" w:rsidRDefault="000C1ABD" w:rsidP="00704863">
            <w:pPr>
              <w:spacing w:after="0" w:line="240" w:lineRule="auto"/>
              <w:rPr>
                <w:rFonts w:ascii="Verdana" w:eastAsia="Times New Roman" w:hAnsi="Verdana" w:cs="Calibri"/>
                <w:color w:val="000000"/>
                <w:sz w:val="19"/>
                <w:szCs w:val="19"/>
              </w:rPr>
            </w:pPr>
            <w:r w:rsidRPr="006D43AB">
              <w:rPr>
                <w:rFonts w:ascii="Verdana" w:eastAsia="Times New Roman" w:hAnsi="Verdana" w:cs="Calibri"/>
                <w:color w:val="000000"/>
                <w:sz w:val="19"/>
                <w:szCs w:val="19"/>
              </w:rPr>
              <w:t>10 &lt; 100*(αιτούμενο-εγκεκριμένο)/εγκεκριμένο ≤ 30</w:t>
            </w:r>
          </w:p>
        </w:tc>
        <w:tc>
          <w:tcPr>
            <w:tcW w:w="1701" w:type="dxa"/>
            <w:shd w:val="clear" w:color="auto" w:fill="auto"/>
            <w:vAlign w:val="center"/>
          </w:tcPr>
          <w:p w14:paraId="689472F2" w14:textId="77777777" w:rsidR="000C1ABD" w:rsidRPr="006D43AB" w:rsidRDefault="000C1ABD" w:rsidP="00704863">
            <w:pPr>
              <w:spacing w:after="0"/>
              <w:jc w:val="right"/>
              <w:rPr>
                <w:rFonts w:ascii="Verdana" w:hAnsi="Verdana"/>
                <w:sz w:val="19"/>
                <w:szCs w:val="19"/>
              </w:rPr>
            </w:pPr>
            <w:r w:rsidRPr="006D43AB">
              <w:rPr>
                <w:rFonts w:ascii="Verdana" w:hAnsi="Verdana"/>
                <w:sz w:val="19"/>
                <w:szCs w:val="19"/>
              </w:rPr>
              <w:t>30</w:t>
            </w:r>
          </w:p>
        </w:tc>
        <w:tc>
          <w:tcPr>
            <w:tcW w:w="2126" w:type="dxa"/>
            <w:vMerge/>
            <w:vAlign w:val="center"/>
          </w:tcPr>
          <w:p w14:paraId="220A98FD" w14:textId="77777777" w:rsidR="000C1ABD" w:rsidRPr="006D43AB" w:rsidRDefault="000C1ABD" w:rsidP="00704863">
            <w:pPr>
              <w:spacing w:after="0"/>
              <w:rPr>
                <w:rFonts w:ascii="Verdana" w:hAnsi="Verdana"/>
                <w:sz w:val="19"/>
                <w:szCs w:val="19"/>
              </w:rPr>
            </w:pPr>
          </w:p>
        </w:tc>
        <w:tc>
          <w:tcPr>
            <w:tcW w:w="2693" w:type="dxa"/>
            <w:vMerge/>
            <w:vAlign w:val="center"/>
          </w:tcPr>
          <w:p w14:paraId="0B9BEB0B" w14:textId="77777777" w:rsidR="000C1ABD" w:rsidRPr="006D43AB" w:rsidRDefault="000C1ABD" w:rsidP="00704863">
            <w:pPr>
              <w:spacing w:after="0"/>
              <w:rPr>
                <w:rFonts w:ascii="Verdana" w:hAnsi="Verdana"/>
                <w:sz w:val="19"/>
                <w:szCs w:val="19"/>
              </w:rPr>
            </w:pPr>
          </w:p>
        </w:tc>
      </w:tr>
      <w:tr w:rsidR="000C1ABD" w:rsidRPr="006D43AB" w14:paraId="6374DAF6" w14:textId="77777777" w:rsidTr="00C76811">
        <w:trPr>
          <w:trHeight w:val="75"/>
          <w:jc w:val="center"/>
        </w:trPr>
        <w:tc>
          <w:tcPr>
            <w:tcW w:w="643" w:type="dxa"/>
            <w:vMerge/>
            <w:vAlign w:val="center"/>
          </w:tcPr>
          <w:p w14:paraId="2113B902" w14:textId="77777777" w:rsidR="000C1ABD" w:rsidRPr="006D43AB" w:rsidRDefault="000C1ABD" w:rsidP="00704863">
            <w:pPr>
              <w:pStyle w:val="a3"/>
              <w:numPr>
                <w:ilvl w:val="0"/>
                <w:numId w:val="25"/>
              </w:numPr>
              <w:spacing w:after="0" w:line="240" w:lineRule="auto"/>
              <w:rPr>
                <w:rFonts w:ascii="Verdana" w:eastAsia="Times New Roman" w:hAnsi="Verdana" w:cs="Calibri"/>
                <w:color w:val="000000"/>
                <w:sz w:val="19"/>
                <w:szCs w:val="19"/>
              </w:rPr>
            </w:pPr>
          </w:p>
        </w:tc>
        <w:tc>
          <w:tcPr>
            <w:tcW w:w="3747" w:type="dxa"/>
            <w:vMerge/>
            <w:vAlign w:val="center"/>
          </w:tcPr>
          <w:p w14:paraId="0CAD4949" w14:textId="77777777" w:rsidR="000C1ABD" w:rsidRPr="006D43AB" w:rsidRDefault="000C1ABD" w:rsidP="00704863">
            <w:pPr>
              <w:spacing w:after="0"/>
              <w:rPr>
                <w:rFonts w:ascii="Verdana" w:hAnsi="Verdana"/>
                <w:sz w:val="19"/>
                <w:szCs w:val="19"/>
              </w:rPr>
            </w:pPr>
          </w:p>
        </w:tc>
        <w:tc>
          <w:tcPr>
            <w:tcW w:w="5103" w:type="dxa"/>
            <w:shd w:val="clear" w:color="auto" w:fill="auto"/>
            <w:vAlign w:val="center"/>
          </w:tcPr>
          <w:p w14:paraId="6EE13AE7" w14:textId="77777777" w:rsidR="000C1ABD" w:rsidRPr="006D43AB" w:rsidRDefault="000C1ABD" w:rsidP="00704863">
            <w:pPr>
              <w:spacing w:after="0" w:line="240" w:lineRule="auto"/>
              <w:rPr>
                <w:rFonts w:ascii="Verdana" w:eastAsia="Times New Roman" w:hAnsi="Verdana" w:cs="Calibri"/>
                <w:color w:val="000000"/>
                <w:sz w:val="19"/>
                <w:szCs w:val="19"/>
              </w:rPr>
            </w:pPr>
            <w:r w:rsidRPr="006D43AB">
              <w:rPr>
                <w:rFonts w:ascii="Verdana" w:eastAsia="Times New Roman" w:hAnsi="Verdana" w:cs="Calibri"/>
                <w:color w:val="000000"/>
                <w:sz w:val="19"/>
                <w:szCs w:val="19"/>
              </w:rPr>
              <w:t>100*(αιτούμενο -εγκεκριμένο)/εγκεκριμένο &gt; 30</w:t>
            </w:r>
          </w:p>
        </w:tc>
        <w:tc>
          <w:tcPr>
            <w:tcW w:w="1701" w:type="dxa"/>
            <w:shd w:val="clear" w:color="auto" w:fill="auto"/>
            <w:vAlign w:val="center"/>
          </w:tcPr>
          <w:p w14:paraId="519D9166" w14:textId="77777777" w:rsidR="000C1ABD" w:rsidRPr="006D43AB" w:rsidRDefault="000C1ABD" w:rsidP="00704863">
            <w:pPr>
              <w:spacing w:after="0"/>
              <w:jc w:val="right"/>
              <w:rPr>
                <w:rFonts w:ascii="Verdana" w:hAnsi="Verdana"/>
                <w:sz w:val="19"/>
                <w:szCs w:val="19"/>
              </w:rPr>
            </w:pPr>
            <w:r w:rsidRPr="006D43AB">
              <w:rPr>
                <w:rFonts w:ascii="Verdana" w:hAnsi="Verdana"/>
                <w:sz w:val="19"/>
                <w:szCs w:val="19"/>
              </w:rPr>
              <w:t>0</w:t>
            </w:r>
          </w:p>
        </w:tc>
        <w:tc>
          <w:tcPr>
            <w:tcW w:w="2126" w:type="dxa"/>
            <w:vMerge/>
            <w:vAlign w:val="center"/>
          </w:tcPr>
          <w:p w14:paraId="24DFDC09" w14:textId="77777777" w:rsidR="000C1ABD" w:rsidRPr="006D43AB" w:rsidRDefault="000C1ABD" w:rsidP="00704863">
            <w:pPr>
              <w:spacing w:after="0"/>
              <w:rPr>
                <w:rFonts w:ascii="Verdana" w:hAnsi="Verdana"/>
                <w:sz w:val="19"/>
                <w:szCs w:val="19"/>
              </w:rPr>
            </w:pPr>
          </w:p>
        </w:tc>
        <w:tc>
          <w:tcPr>
            <w:tcW w:w="2693" w:type="dxa"/>
            <w:vMerge/>
            <w:vAlign w:val="center"/>
          </w:tcPr>
          <w:p w14:paraId="3B0900EA" w14:textId="77777777" w:rsidR="000C1ABD" w:rsidRPr="006D43AB" w:rsidRDefault="000C1ABD" w:rsidP="00704863">
            <w:pPr>
              <w:spacing w:after="0"/>
              <w:rPr>
                <w:rFonts w:ascii="Verdana" w:hAnsi="Verdana"/>
                <w:sz w:val="19"/>
                <w:szCs w:val="19"/>
              </w:rPr>
            </w:pPr>
          </w:p>
        </w:tc>
      </w:tr>
      <w:tr w:rsidR="000C1ABD" w:rsidRPr="006D43AB" w14:paraId="655B32A3" w14:textId="77777777" w:rsidTr="00C76811">
        <w:trPr>
          <w:trHeight w:val="623"/>
          <w:jc w:val="center"/>
        </w:trPr>
        <w:tc>
          <w:tcPr>
            <w:tcW w:w="643" w:type="dxa"/>
            <w:vMerge w:val="restart"/>
            <w:vAlign w:val="center"/>
          </w:tcPr>
          <w:p w14:paraId="451C8D5B" w14:textId="77777777" w:rsidR="000C1ABD" w:rsidRPr="006D43AB" w:rsidRDefault="000C1ABD" w:rsidP="00D36624">
            <w:pPr>
              <w:pStyle w:val="a3"/>
              <w:numPr>
                <w:ilvl w:val="0"/>
                <w:numId w:val="25"/>
              </w:numPr>
              <w:spacing w:after="0" w:line="240" w:lineRule="auto"/>
              <w:rPr>
                <w:rFonts w:ascii="Verdana" w:eastAsia="Times New Roman" w:hAnsi="Verdana" w:cs="Calibri"/>
                <w:color w:val="000000"/>
                <w:sz w:val="19"/>
                <w:szCs w:val="19"/>
              </w:rPr>
            </w:pPr>
          </w:p>
        </w:tc>
        <w:tc>
          <w:tcPr>
            <w:tcW w:w="3747" w:type="dxa"/>
            <w:vMerge w:val="restart"/>
            <w:vAlign w:val="center"/>
          </w:tcPr>
          <w:p w14:paraId="7367B60B" w14:textId="77777777" w:rsidR="000C1ABD" w:rsidRPr="006D43AB" w:rsidRDefault="000C1ABD" w:rsidP="00D36624">
            <w:pPr>
              <w:spacing w:after="0" w:line="240" w:lineRule="auto"/>
              <w:rPr>
                <w:rFonts w:ascii="Verdana" w:eastAsia="Times New Roman" w:hAnsi="Verdana" w:cs="Calibri"/>
                <w:color w:val="000000"/>
                <w:sz w:val="19"/>
                <w:szCs w:val="19"/>
              </w:rPr>
            </w:pPr>
            <w:proofErr w:type="spellStart"/>
            <w:r w:rsidRPr="006D43AB">
              <w:rPr>
                <w:rFonts w:ascii="Verdana" w:eastAsia="Times New Roman" w:hAnsi="Verdana" w:cs="Calibri"/>
                <w:color w:val="000000"/>
                <w:sz w:val="19"/>
                <w:szCs w:val="19"/>
              </w:rPr>
              <w:t>Ρεαλιστικότητα</w:t>
            </w:r>
            <w:proofErr w:type="spellEnd"/>
            <w:r w:rsidRPr="006D43AB">
              <w:rPr>
                <w:rFonts w:ascii="Verdana" w:eastAsia="Times New Roman" w:hAnsi="Verdana" w:cs="Calibri"/>
                <w:color w:val="000000"/>
                <w:sz w:val="19"/>
                <w:szCs w:val="19"/>
              </w:rPr>
              <w:t xml:space="preserve"> χρονοδιαγράμματος υλοποίησης επένδυσης</w:t>
            </w:r>
          </w:p>
        </w:tc>
        <w:tc>
          <w:tcPr>
            <w:tcW w:w="5103" w:type="dxa"/>
            <w:shd w:val="clear" w:color="auto" w:fill="auto"/>
            <w:vAlign w:val="center"/>
          </w:tcPr>
          <w:p w14:paraId="6CBFC9F7" w14:textId="77777777" w:rsidR="000C1ABD" w:rsidRPr="006D43AB" w:rsidRDefault="000C1ABD" w:rsidP="00D36624">
            <w:pPr>
              <w:spacing w:after="0"/>
              <w:rPr>
                <w:rFonts w:ascii="Verdana" w:hAnsi="Verdana"/>
                <w:sz w:val="19"/>
                <w:szCs w:val="19"/>
              </w:rPr>
            </w:pPr>
            <w:r w:rsidRPr="006D43AB">
              <w:rPr>
                <w:rFonts w:ascii="Verdana" w:hAnsi="Verdana"/>
                <w:sz w:val="19"/>
                <w:szCs w:val="19"/>
              </w:rPr>
              <w:t>Χρονοδιάγραμμα σύμφωνο με το είδος και το μέγεθος του έργου</w:t>
            </w:r>
          </w:p>
        </w:tc>
        <w:tc>
          <w:tcPr>
            <w:tcW w:w="1701" w:type="dxa"/>
            <w:shd w:val="clear" w:color="auto" w:fill="auto"/>
            <w:vAlign w:val="center"/>
          </w:tcPr>
          <w:p w14:paraId="14B4003E" w14:textId="77777777" w:rsidR="000C1ABD" w:rsidRPr="006D43AB" w:rsidRDefault="000C1ABD" w:rsidP="00D36624">
            <w:pPr>
              <w:spacing w:after="0" w:line="240" w:lineRule="auto"/>
              <w:jc w:val="right"/>
              <w:rPr>
                <w:rFonts w:ascii="Verdana" w:eastAsia="Times New Roman" w:hAnsi="Verdana" w:cs="Calibri"/>
                <w:color w:val="000000"/>
                <w:sz w:val="19"/>
                <w:szCs w:val="19"/>
              </w:rPr>
            </w:pPr>
            <w:r w:rsidRPr="006D43AB">
              <w:rPr>
                <w:rFonts w:ascii="Verdana" w:eastAsia="Times New Roman" w:hAnsi="Verdana" w:cs="Calibri"/>
                <w:color w:val="000000"/>
                <w:sz w:val="19"/>
                <w:szCs w:val="19"/>
              </w:rPr>
              <w:t>50</w:t>
            </w:r>
          </w:p>
        </w:tc>
        <w:tc>
          <w:tcPr>
            <w:tcW w:w="2126" w:type="dxa"/>
            <w:vMerge w:val="restart"/>
            <w:vAlign w:val="center"/>
          </w:tcPr>
          <w:p w14:paraId="587A1992" w14:textId="383F71AB" w:rsidR="000C1ABD" w:rsidRPr="006D43AB" w:rsidRDefault="004D619C" w:rsidP="00D36624">
            <w:pPr>
              <w:spacing w:after="0" w:line="240" w:lineRule="auto"/>
              <w:jc w:val="center"/>
              <w:rPr>
                <w:rFonts w:ascii="Verdana" w:eastAsia="Times New Roman" w:hAnsi="Verdana" w:cs="Calibri"/>
                <w:color w:val="000000"/>
                <w:sz w:val="19"/>
                <w:szCs w:val="19"/>
              </w:rPr>
            </w:pPr>
            <w:r>
              <w:rPr>
                <w:rFonts w:ascii="Verdana" w:eastAsia="Times New Roman" w:hAnsi="Verdana" w:cs="Calibri"/>
                <w:sz w:val="19"/>
                <w:szCs w:val="19"/>
              </w:rPr>
              <w:t>19.2.7.3</w:t>
            </w:r>
          </w:p>
        </w:tc>
        <w:tc>
          <w:tcPr>
            <w:tcW w:w="2693" w:type="dxa"/>
            <w:vMerge w:val="restart"/>
            <w:vAlign w:val="center"/>
          </w:tcPr>
          <w:p w14:paraId="5F33E814" w14:textId="52AD6CC7" w:rsidR="000C1ABD" w:rsidRPr="006D43AB" w:rsidRDefault="000C1ABD" w:rsidP="00D36624">
            <w:pPr>
              <w:spacing w:after="0" w:line="240" w:lineRule="auto"/>
              <w:jc w:val="center"/>
              <w:rPr>
                <w:rFonts w:ascii="Verdana" w:eastAsia="Times New Roman" w:hAnsi="Verdana" w:cs="Calibri"/>
                <w:sz w:val="19"/>
                <w:szCs w:val="19"/>
              </w:rPr>
            </w:pPr>
            <w:r w:rsidRPr="006D43AB">
              <w:rPr>
                <w:rFonts w:ascii="Verdana" w:eastAsia="Times New Roman" w:hAnsi="Verdana" w:cs="Calibri"/>
                <w:color w:val="000000"/>
                <w:sz w:val="19"/>
                <w:szCs w:val="19"/>
              </w:rPr>
              <w:t>Αίτηση Στήριξης</w:t>
            </w:r>
          </w:p>
        </w:tc>
      </w:tr>
      <w:tr w:rsidR="000C1ABD" w:rsidRPr="006D43AB" w14:paraId="4D1620FF" w14:textId="77777777" w:rsidTr="00C76811">
        <w:trPr>
          <w:trHeight w:val="286"/>
          <w:jc w:val="center"/>
        </w:trPr>
        <w:tc>
          <w:tcPr>
            <w:tcW w:w="643" w:type="dxa"/>
            <w:vMerge/>
            <w:vAlign w:val="center"/>
          </w:tcPr>
          <w:p w14:paraId="76B27C37" w14:textId="77777777" w:rsidR="000C1ABD" w:rsidRPr="006D43AB" w:rsidRDefault="000C1ABD" w:rsidP="00D36624">
            <w:pPr>
              <w:spacing w:after="0" w:line="240" w:lineRule="auto"/>
              <w:rPr>
                <w:rFonts w:ascii="Verdana" w:eastAsia="Times New Roman" w:hAnsi="Verdana" w:cs="Calibri"/>
                <w:color w:val="000000"/>
                <w:sz w:val="19"/>
                <w:szCs w:val="19"/>
              </w:rPr>
            </w:pPr>
          </w:p>
        </w:tc>
        <w:tc>
          <w:tcPr>
            <w:tcW w:w="3747" w:type="dxa"/>
            <w:vMerge/>
            <w:vAlign w:val="center"/>
          </w:tcPr>
          <w:p w14:paraId="3854447D" w14:textId="77777777" w:rsidR="000C1ABD" w:rsidRPr="006D43AB" w:rsidRDefault="000C1ABD" w:rsidP="00D36624">
            <w:pPr>
              <w:spacing w:after="0" w:line="240" w:lineRule="auto"/>
              <w:rPr>
                <w:rFonts w:ascii="Verdana" w:eastAsia="Times New Roman" w:hAnsi="Verdana" w:cs="Calibri"/>
                <w:color w:val="000000"/>
                <w:sz w:val="19"/>
                <w:szCs w:val="19"/>
              </w:rPr>
            </w:pPr>
          </w:p>
        </w:tc>
        <w:tc>
          <w:tcPr>
            <w:tcW w:w="5103" w:type="dxa"/>
            <w:shd w:val="clear" w:color="auto" w:fill="auto"/>
            <w:vAlign w:val="center"/>
          </w:tcPr>
          <w:p w14:paraId="13D448A7" w14:textId="77777777" w:rsidR="000C1ABD" w:rsidRPr="006D43AB" w:rsidRDefault="000C1ABD" w:rsidP="00D36624">
            <w:pPr>
              <w:spacing w:after="0"/>
              <w:rPr>
                <w:rFonts w:ascii="Verdana" w:hAnsi="Verdana"/>
                <w:sz w:val="19"/>
                <w:szCs w:val="19"/>
              </w:rPr>
            </w:pPr>
            <w:r w:rsidRPr="006D43AB">
              <w:rPr>
                <w:rFonts w:ascii="Verdana" w:hAnsi="Verdana"/>
                <w:sz w:val="19"/>
                <w:szCs w:val="19"/>
              </w:rPr>
              <w:t>Ορθολογικός προσδιορισμός των επιμέρους φάσεων υλοποίησης του έργου</w:t>
            </w:r>
          </w:p>
        </w:tc>
        <w:tc>
          <w:tcPr>
            <w:tcW w:w="1701" w:type="dxa"/>
            <w:shd w:val="clear" w:color="auto" w:fill="auto"/>
            <w:vAlign w:val="center"/>
          </w:tcPr>
          <w:p w14:paraId="51F3EEF5" w14:textId="77777777" w:rsidR="000C1ABD" w:rsidRPr="006D43AB" w:rsidRDefault="000C1ABD" w:rsidP="00D36624">
            <w:pPr>
              <w:spacing w:after="0" w:line="240" w:lineRule="auto"/>
              <w:jc w:val="right"/>
              <w:rPr>
                <w:rFonts w:ascii="Verdana" w:eastAsia="Times New Roman" w:hAnsi="Verdana" w:cs="Calibri"/>
                <w:color w:val="000000"/>
                <w:sz w:val="19"/>
                <w:szCs w:val="19"/>
              </w:rPr>
            </w:pPr>
            <w:r w:rsidRPr="006D43AB">
              <w:rPr>
                <w:rFonts w:ascii="Verdana" w:eastAsia="Times New Roman" w:hAnsi="Verdana" w:cs="Calibri"/>
                <w:color w:val="000000"/>
                <w:sz w:val="19"/>
                <w:szCs w:val="19"/>
              </w:rPr>
              <w:t>50</w:t>
            </w:r>
          </w:p>
        </w:tc>
        <w:tc>
          <w:tcPr>
            <w:tcW w:w="2126" w:type="dxa"/>
            <w:vMerge/>
            <w:vAlign w:val="center"/>
          </w:tcPr>
          <w:p w14:paraId="16230100" w14:textId="77777777" w:rsidR="000C1ABD" w:rsidRPr="006D43AB" w:rsidRDefault="000C1ABD" w:rsidP="00D36624">
            <w:pPr>
              <w:spacing w:after="0" w:line="240" w:lineRule="auto"/>
              <w:jc w:val="center"/>
              <w:rPr>
                <w:rFonts w:ascii="Verdana" w:eastAsia="Times New Roman" w:hAnsi="Verdana" w:cs="Calibri"/>
                <w:color w:val="000000"/>
                <w:sz w:val="19"/>
                <w:szCs w:val="19"/>
              </w:rPr>
            </w:pPr>
          </w:p>
        </w:tc>
        <w:tc>
          <w:tcPr>
            <w:tcW w:w="2693" w:type="dxa"/>
            <w:vMerge/>
            <w:vAlign w:val="center"/>
          </w:tcPr>
          <w:p w14:paraId="57EA283A" w14:textId="77703175" w:rsidR="000C1ABD" w:rsidRPr="006D43AB" w:rsidRDefault="000C1ABD" w:rsidP="00D36624">
            <w:pPr>
              <w:spacing w:after="0" w:line="240" w:lineRule="auto"/>
              <w:jc w:val="center"/>
              <w:rPr>
                <w:rFonts w:ascii="Verdana" w:eastAsia="Times New Roman" w:hAnsi="Verdana" w:cs="Calibri"/>
                <w:color w:val="000000"/>
                <w:sz w:val="19"/>
                <w:szCs w:val="19"/>
              </w:rPr>
            </w:pPr>
          </w:p>
        </w:tc>
      </w:tr>
      <w:tr w:rsidR="00E21A00" w:rsidRPr="006D43AB" w14:paraId="619E5ECD" w14:textId="77777777" w:rsidTr="00C76811">
        <w:trPr>
          <w:trHeight w:val="665"/>
          <w:jc w:val="center"/>
        </w:trPr>
        <w:tc>
          <w:tcPr>
            <w:tcW w:w="643" w:type="dxa"/>
            <w:vAlign w:val="center"/>
          </w:tcPr>
          <w:p w14:paraId="64FCAE00" w14:textId="77777777" w:rsidR="00E21A00" w:rsidRPr="006D43AB" w:rsidRDefault="00E21A00" w:rsidP="0073459B">
            <w:pPr>
              <w:pStyle w:val="a3"/>
              <w:numPr>
                <w:ilvl w:val="0"/>
                <w:numId w:val="25"/>
              </w:numPr>
              <w:spacing w:after="0" w:line="240" w:lineRule="auto"/>
              <w:rPr>
                <w:rFonts w:ascii="Verdana" w:eastAsia="Times New Roman" w:hAnsi="Verdana" w:cs="Calibri"/>
                <w:color w:val="000000"/>
                <w:sz w:val="19"/>
                <w:szCs w:val="19"/>
              </w:rPr>
            </w:pPr>
          </w:p>
        </w:tc>
        <w:tc>
          <w:tcPr>
            <w:tcW w:w="3747" w:type="dxa"/>
            <w:shd w:val="clear" w:color="auto" w:fill="auto"/>
            <w:vAlign w:val="center"/>
            <w:hideMark/>
          </w:tcPr>
          <w:p w14:paraId="4CAC2E42" w14:textId="77777777" w:rsidR="00E21A00" w:rsidRPr="006D43AB" w:rsidRDefault="00E21A00" w:rsidP="0073459B">
            <w:pPr>
              <w:spacing w:after="0" w:line="240" w:lineRule="auto"/>
              <w:rPr>
                <w:rFonts w:ascii="Verdana" w:eastAsia="Times New Roman" w:hAnsi="Verdana" w:cs="Calibri"/>
                <w:color w:val="000000"/>
                <w:sz w:val="19"/>
                <w:szCs w:val="19"/>
              </w:rPr>
            </w:pPr>
            <w:r w:rsidRPr="006D43AB">
              <w:rPr>
                <w:rFonts w:ascii="Verdana" w:eastAsia="Times New Roman" w:hAnsi="Verdana" w:cs="Calibri"/>
                <w:color w:val="000000"/>
                <w:sz w:val="19"/>
                <w:szCs w:val="19"/>
              </w:rPr>
              <w:t>Δυνατότητα διάθεσης ιδίων κεφαλαίων για την έναρξη υλοποίησης του επενδυτικού σχεδίου</w:t>
            </w:r>
          </w:p>
        </w:tc>
        <w:tc>
          <w:tcPr>
            <w:tcW w:w="5103" w:type="dxa"/>
            <w:shd w:val="clear" w:color="auto" w:fill="auto"/>
            <w:vAlign w:val="center"/>
            <w:hideMark/>
          </w:tcPr>
          <w:p w14:paraId="04778846" w14:textId="77777777" w:rsidR="00E21A00" w:rsidRPr="006D43AB" w:rsidRDefault="00E21A00" w:rsidP="0073459B">
            <w:pPr>
              <w:spacing w:after="0" w:line="240" w:lineRule="auto"/>
              <w:rPr>
                <w:rFonts w:ascii="Verdana" w:eastAsia="Times New Roman" w:hAnsi="Verdana" w:cs="Calibri"/>
                <w:color w:val="000000"/>
                <w:sz w:val="19"/>
                <w:szCs w:val="19"/>
              </w:rPr>
            </w:pPr>
            <w:r w:rsidRPr="006D43AB">
              <w:rPr>
                <w:rFonts w:ascii="Verdana" w:eastAsia="Times New Roman" w:hAnsi="Verdana" w:cs="Calibri"/>
                <w:color w:val="000000"/>
                <w:sz w:val="19"/>
                <w:szCs w:val="19"/>
              </w:rPr>
              <w:t>Ποσοστό Ιδίων Κεφαλαίων επί της ιδιωτικής συμμετοχής *100%</w:t>
            </w:r>
          </w:p>
        </w:tc>
        <w:tc>
          <w:tcPr>
            <w:tcW w:w="1701" w:type="dxa"/>
            <w:shd w:val="clear" w:color="auto" w:fill="auto"/>
            <w:vAlign w:val="center"/>
            <w:hideMark/>
          </w:tcPr>
          <w:p w14:paraId="78B3A74A" w14:textId="77777777" w:rsidR="00E21A00" w:rsidRPr="006D43AB" w:rsidRDefault="00E21A00" w:rsidP="0073459B">
            <w:pPr>
              <w:spacing w:after="0" w:line="240" w:lineRule="auto"/>
              <w:rPr>
                <w:rFonts w:ascii="Verdana" w:eastAsia="Times New Roman" w:hAnsi="Verdana" w:cs="Calibri"/>
                <w:sz w:val="19"/>
                <w:szCs w:val="19"/>
              </w:rPr>
            </w:pPr>
            <w:r w:rsidRPr="006D43AB">
              <w:rPr>
                <w:rFonts w:ascii="Verdana" w:eastAsia="Times New Roman" w:hAnsi="Verdana" w:cs="Calibri"/>
                <w:sz w:val="19"/>
                <w:szCs w:val="19"/>
              </w:rPr>
              <w:t> </w:t>
            </w:r>
          </w:p>
        </w:tc>
        <w:tc>
          <w:tcPr>
            <w:tcW w:w="2126" w:type="dxa"/>
            <w:vAlign w:val="center"/>
          </w:tcPr>
          <w:p w14:paraId="1F25B520" w14:textId="0F18C9E9" w:rsidR="00E21A00" w:rsidRPr="006D43AB" w:rsidRDefault="004D619C" w:rsidP="0073459B">
            <w:pPr>
              <w:spacing w:after="0" w:line="240" w:lineRule="auto"/>
              <w:jc w:val="center"/>
              <w:rPr>
                <w:rFonts w:ascii="Verdana" w:eastAsia="Times New Roman" w:hAnsi="Verdana" w:cs="Calibri"/>
                <w:sz w:val="19"/>
                <w:szCs w:val="19"/>
              </w:rPr>
            </w:pPr>
            <w:r>
              <w:rPr>
                <w:rFonts w:ascii="Verdana" w:eastAsia="Times New Roman" w:hAnsi="Verdana" w:cs="Calibri"/>
                <w:sz w:val="19"/>
                <w:szCs w:val="19"/>
              </w:rPr>
              <w:t>19.2.7.3</w:t>
            </w:r>
          </w:p>
        </w:tc>
        <w:tc>
          <w:tcPr>
            <w:tcW w:w="2693" w:type="dxa"/>
            <w:vAlign w:val="center"/>
          </w:tcPr>
          <w:p w14:paraId="04A24E31" w14:textId="6232E2CF" w:rsidR="00E21A00" w:rsidRPr="006D43AB" w:rsidRDefault="00E21A00" w:rsidP="0073459B">
            <w:pPr>
              <w:spacing w:after="0" w:line="240" w:lineRule="auto"/>
              <w:jc w:val="center"/>
              <w:rPr>
                <w:rFonts w:ascii="Verdana" w:eastAsia="Times New Roman" w:hAnsi="Verdana" w:cs="Calibri"/>
                <w:sz w:val="19"/>
                <w:szCs w:val="19"/>
              </w:rPr>
            </w:pPr>
            <w:r w:rsidRPr="006D43AB">
              <w:rPr>
                <w:rFonts w:ascii="Verdana" w:eastAsia="Times New Roman" w:hAnsi="Verdana" w:cs="Calibri"/>
                <w:sz w:val="19"/>
                <w:szCs w:val="19"/>
              </w:rPr>
              <w:t>Βεβαίωση Τραπεζικού Ιδρύματος.</w:t>
            </w:r>
          </w:p>
        </w:tc>
      </w:tr>
      <w:tr w:rsidR="007516A2" w:rsidRPr="006D43AB" w14:paraId="0AE96274" w14:textId="77777777" w:rsidTr="00DB40DD">
        <w:trPr>
          <w:trHeight w:val="508"/>
          <w:jc w:val="center"/>
        </w:trPr>
        <w:tc>
          <w:tcPr>
            <w:tcW w:w="643" w:type="dxa"/>
            <w:vMerge w:val="restart"/>
            <w:vAlign w:val="center"/>
          </w:tcPr>
          <w:p w14:paraId="5E0E3AA8" w14:textId="77777777" w:rsidR="007516A2" w:rsidRPr="006D43AB" w:rsidRDefault="007516A2" w:rsidP="0073459B">
            <w:pPr>
              <w:pStyle w:val="a3"/>
              <w:numPr>
                <w:ilvl w:val="0"/>
                <w:numId w:val="25"/>
              </w:numPr>
              <w:spacing w:after="0" w:line="240" w:lineRule="auto"/>
              <w:rPr>
                <w:rFonts w:ascii="Verdana" w:eastAsia="Times New Roman" w:hAnsi="Verdana" w:cs="Calibri"/>
                <w:color w:val="000000"/>
                <w:sz w:val="19"/>
                <w:szCs w:val="19"/>
              </w:rPr>
            </w:pPr>
          </w:p>
        </w:tc>
        <w:tc>
          <w:tcPr>
            <w:tcW w:w="3747" w:type="dxa"/>
            <w:vMerge w:val="restart"/>
            <w:shd w:val="clear" w:color="auto" w:fill="auto"/>
            <w:vAlign w:val="center"/>
            <w:hideMark/>
          </w:tcPr>
          <w:p w14:paraId="62ED1679" w14:textId="77777777" w:rsidR="007516A2" w:rsidRPr="006D43AB" w:rsidRDefault="007516A2" w:rsidP="0073459B">
            <w:pPr>
              <w:spacing w:after="0" w:line="240" w:lineRule="auto"/>
              <w:rPr>
                <w:rFonts w:ascii="Verdana" w:eastAsia="Times New Roman" w:hAnsi="Verdana" w:cs="Calibri"/>
                <w:color w:val="000000"/>
                <w:sz w:val="19"/>
                <w:szCs w:val="19"/>
              </w:rPr>
            </w:pPr>
            <w:r w:rsidRPr="006D43AB">
              <w:rPr>
                <w:rFonts w:ascii="Verdana" w:eastAsia="Times New Roman" w:hAnsi="Verdana" w:cs="Calibri"/>
                <w:color w:val="000000"/>
                <w:sz w:val="19"/>
                <w:szCs w:val="19"/>
              </w:rPr>
              <w:t xml:space="preserve">Σχετική εμπειρία </w:t>
            </w:r>
            <w:proofErr w:type="spellStart"/>
            <w:r w:rsidRPr="006D43AB">
              <w:rPr>
                <w:rFonts w:ascii="Verdana" w:eastAsia="Times New Roman" w:hAnsi="Verdana" w:cs="Calibri"/>
                <w:color w:val="000000"/>
                <w:sz w:val="19"/>
                <w:szCs w:val="19"/>
              </w:rPr>
              <w:t>παρόχου</w:t>
            </w:r>
            <w:proofErr w:type="spellEnd"/>
            <w:r w:rsidRPr="006D43AB">
              <w:rPr>
                <w:rFonts w:ascii="Verdana" w:eastAsia="Times New Roman" w:hAnsi="Verdana" w:cs="Calibri"/>
                <w:color w:val="000000"/>
                <w:sz w:val="19"/>
                <w:szCs w:val="19"/>
              </w:rPr>
              <w:t xml:space="preserve"> στην επαγγελματική κατάρτιση</w:t>
            </w:r>
          </w:p>
        </w:tc>
        <w:tc>
          <w:tcPr>
            <w:tcW w:w="5103" w:type="dxa"/>
            <w:shd w:val="clear" w:color="auto" w:fill="auto"/>
            <w:vAlign w:val="center"/>
            <w:hideMark/>
          </w:tcPr>
          <w:p w14:paraId="3C83F8D3" w14:textId="77777777" w:rsidR="007516A2" w:rsidRPr="006D43AB" w:rsidRDefault="007516A2" w:rsidP="0073459B">
            <w:pPr>
              <w:spacing w:after="0" w:line="240" w:lineRule="auto"/>
              <w:rPr>
                <w:rFonts w:ascii="Verdana" w:eastAsia="Times New Roman" w:hAnsi="Verdana" w:cs="Calibri"/>
                <w:color w:val="000000"/>
                <w:sz w:val="19"/>
                <w:szCs w:val="19"/>
              </w:rPr>
            </w:pPr>
            <w:r w:rsidRPr="006D43AB">
              <w:rPr>
                <w:rFonts w:ascii="Verdana" w:eastAsia="Times New Roman" w:hAnsi="Verdana" w:cs="Calibri"/>
                <w:color w:val="000000"/>
                <w:sz w:val="19"/>
                <w:szCs w:val="19"/>
              </w:rPr>
              <w:t>Ναι</w:t>
            </w:r>
          </w:p>
        </w:tc>
        <w:tc>
          <w:tcPr>
            <w:tcW w:w="1701" w:type="dxa"/>
            <w:shd w:val="clear" w:color="auto" w:fill="auto"/>
            <w:noWrap/>
            <w:vAlign w:val="center"/>
            <w:hideMark/>
          </w:tcPr>
          <w:p w14:paraId="2DED7A77" w14:textId="77777777" w:rsidR="007516A2" w:rsidRPr="006D43AB" w:rsidRDefault="007516A2" w:rsidP="0073459B">
            <w:pPr>
              <w:spacing w:after="0" w:line="240" w:lineRule="auto"/>
              <w:jc w:val="right"/>
              <w:rPr>
                <w:rFonts w:ascii="Verdana" w:eastAsia="Times New Roman" w:hAnsi="Verdana" w:cs="Calibri"/>
                <w:color w:val="000000"/>
                <w:sz w:val="19"/>
                <w:szCs w:val="19"/>
              </w:rPr>
            </w:pPr>
            <w:r w:rsidRPr="006D43AB">
              <w:rPr>
                <w:rFonts w:ascii="Verdana" w:eastAsia="Times New Roman" w:hAnsi="Verdana" w:cs="Calibri"/>
                <w:color w:val="000000"/>
                <w:sz w:val="19"/>
                <w:szCs w:val="19"/>
              </w:rPr>
              <w:t>100</w:t>
            </w:r>
          </w:p>
        </w:tc>
        <w:tc>
          <w:tcPr>
            <w:tcW w:w="2126" w:type="dxa"/>
            <w:vMerge w:val="restart"/>
            <w:vAlign w:val="center"/>
          </w:tcPr>
          <w:p w14:paraId="0A7FE978" w14:textId="2A6D70C8" w:rsidR="007516A2" w:rsidRPr="006D43AB" w:rsidRDefault="007516A2" w:rsidP="0073459B">
            <w:pPr>
              <w:spacing w:after="0" w:line="240" w:lineRule="auto"/>
              <w:jc w:val="center"/>
              <w:rPr>
                <w:rFonts w:ascii="Verdana" w:eastAsia="Times New Roman" w:hAnsi="Verdana" w:cs="Calibri"/>
                <w:color w:val="000000"/>
                <w:sz w:val="19"/>
                <w:szCs w:val="19"/>
              </w:rPr>
            </w:pPr>
            <w:r w:rsidRPr="006D43AB">
              <w:rPr>
                <w:rFonts w:ascii="Verdana" w:eastAsia="Times New Roman" w:hAnsi="Verdana" w:cs="Calibri"/>
                <w:color w:val="000000"/>
                <w:sz w:val="19"/>
                <w:szCs w:val="19"/>
              </w:rPr>
              <w:t>19.2.1.1</w:t>
            </w:r>
          </w:p>
        </w:tc>
        <w:tc>
          <w:tcPr>
            <w:tcW w:w="2693" w:type="dxa"/>
            <w:vMerge w:val="restart"/>
            <w:vAlign w:val="center"/>
          </w:tcPr>
          <w:p w14:paraId="682C69F2" w14:textId="35EDC542" w:rsidR="007516A2" w:rsidRPr="006D43AB" w:rsidRDefault="00330F1D" w:rsidP="0073459B">
            <w:pPr>
              <w:spacing w:after="0" w:line="240" w:lineRule="auto"/>
              <w:jc w:val="center"/>
              <w:rPr>
                <w:rFonts w:ascii="Verdana" w:eastAsia="Times New Roman" w:hAnsi="Verdana" w:cs="Calibri"/>
                <w:color w:val="000000"/>
                <w:sz w:val="19"/>
                <w:szCs w:val="19"/>
              </w:rPr>
            </w:pPr>
            <w:r w:rsidRPr="006D43AB">
              <w:rPr>
                <w:rFonts w:ascii="Verdana" w:eastAsia="Times New Roman" w:hAnsi="Verdana" w:cs="Calibri"/>
                <w:color w:val="000000"/>
                <w:sz w:val="19"/>
                <w:szCs w:val="19"/>
              </w:rPr>
              <w:t>Βεβαίωση αρμόδιου φορέα για υλοποίηση αντίστοιχων προγραμμάτων</w:t>
            </w:r>
          </w:p>
        </w:tc>
      </w:tr>
      <w:tr w:rsidR="007516A2" w:rsidRPr="006D43AB" w14:paraId="0B12F0B7" w14:textId="77777777" w:rsidTr="00C76811">
        <w:trPr>
          <w:trHeight w:val="152"/>
          <w:jc w:val="center"/>
        </w:trPr>
        <w:tc>
          <w:tcPr>
            <w:tcW w:w="643" w:type="dxa"/>
            <w:vMerge/>
            <w:vAlign w:val="center"/>
          </w:tcPr>
          <w:p w14:paraId="3672A115" w14:textId="77777777" w:rsidR="007516A2" w:rsidRPr="006D43AB" w:rsidRDefault="007516A2" w:rsidP="0073459B">
            <w:pPr>
              <w:spacing w:after="0" w:line="240" w:lineRule="auto"/>
              <w:rPr>
                <w:rFonts w:ascii="Verdana" w:eastAsia="Times New Roman" w:hAnsi="Verdana" w:cs="Calibri"/>
                <w:color w:val="000000"/>
                <w:sz w:val="19"/>
                <w:szCs w:val="19"/>
              </w:rPr>
            </w:pPr>
          </w:p>
        </w:tc>
        <w:tc>
          <w:tcPr>
            <w:tcW w:w="3747" w:type="dxa"/>
            <w:vMerge/>
            <w:vAlign w:val="center"/>
            <w:hideMark/>
          </w:tcPr>
          <w:p w14:paraId="669A6B28" w14:textId="77777777" w:rsidR="007516A2" w:rsidRPr="006D43AB" w:rsidRDefault="007516A2" w:rsidP="0073459B">
            <w:pPr>
              <w:spacing w:after="0" w:line="240" w:lineRule="auto"/>
              <w:rPr>
                <w:rFonts w:ascii="Verdana" w:eastAsia="Times New Roman" w:hAnsi="Verdana" w:cs="Calibri"/>
                <w:color w:val="000000"/>
                <w:sz w:val="19"/>
                <w:szCs w:val="19"/>
              </w:rPr>
            </w:pPr>
          </w:p>
        </w:tc>
        <w:tc>
          <w:tcPr>
            <w:tcW w:w="5103" w:type="dxa"/>
            <w:shd w:val="clear" w:color="auto" w:fill="auto"/>
            <w:vAlign w:val="center"/>
            <w:hideMark/>
          </w:tcPr>
          <w:p w14:paraId="4D0DD724" w14:textId="77777777" w:rsidR="007516A2" w:rsidRPr="006D43AB" w:rsidRDefault="007516A2" w:rsidP="0073459B">
            <w:pPr>
              <w:spacing w:after="0" w:line="240" w:lineRule="auto"/>
              <w:rPr>
                <w:rFonts w:ascii="Verdana" w:eastAsia="Times New Roman" w:hAnsi="Verdana" w:cs="Calibri"/>
                <w:color w:val="000000"/>
                <w:sz w:val="19"/>
                <w:szCs w:val="19"/>
              </w:rPr>
            </w:pPr>
            <w:r w:rsidRPr="006D43AB">
              <w:rPr>
                <w:rFonts w:ascii="Verdana" w:eastAsia="Times New Roman" w:hAnsi="Verdana" w:cs="Calibri"/>
                <w:color w:val="000000"/>
                <w:sz w:val="19"/>
                <w:szCs w:val="19"/>
              </w:rPr>
              <w:t>Όχι</w:t>
            </w:r>
          </w:p>
        </w:tc>
        <w:tc>
          <w:tcPr>
            <w:tcW w:w="1701" w:type="dxa"/>
            <w:shd w:val="clear" w:color="auto" w:fill="auto"/>
            <w:noWrap/>
            <w:vAlign w:val="center"/>
            <w:hideMark/>
          </w:tcPr>
          <w:p w14:paraId="2703525A" w14:textId="77777777" w:rsidR="007516A2" w:rsidRPr="006D43AB" w:rsidRDefault="007516A2" w:rsidP="0073459B">
            <w:pPr>
              <w:spacing w:after="0" w:line="240" w:lineRule="auto"/>
              <w:jc w:val="right"/>
              <w:rPr>
                <w:rFonts w:ascii="Verdana" w:eastAsia="Times New Roman" w:hAnsi="Verdana" w:cs="Calibri"/>
                <w:color w:val="000000"/>
                <w:sz w:val="19"/>
                <w:szCs w:val="19"/>
              </w:rPr>
            </w:pPr>
            <w:r w:rsidRPr="006D43AB">
              <w:rPr>
                <w:rFonts w:ascii="Verdana" w:eastAsia="Times New Roman" w:hAnsi="Verdana" w:cs="Calibri"/>
                <w:color w:val="000000"/>
                <w:sz w:val="19"/>
                <w:szCs w:val="19"/>
              </w:rPr>
              <w:t>0</w:t>
            </w:r>
          </w:p>
        </w:tc>
        <w:tc>
          <w:tcPr>
            <w:tcW w:w="2126" w:type="dxa"/>
            <w:vMerge/>
            <w:vAlign w:val="center"/>
          </w:tcPr>
          <w:p w14:paraId="457B0B1B" w14:textId="77777777" w:rsidR="007516A2" w:rsidRPr="006D43AB" w:rsidRDefault="007516A2" w:rsidP="0073459B">
            <w:pPr>
              <w:spacing w:after="0" w:line="240" w:lineRule="auto"/>
              <w:rPr>
                <w:rFonts w:ascii="Verdana" w:eastAsia="Times New Roman" w:hAnsi="Verdana" w:cs="Calibri"/>
                <w:color w:val="000000"/>
                <w:sz w:val="19"/>
                <w:szCs w:val="19"/>
              </w:rPr>
            </w:pPr>
          </w:p>
        </w:tc>
        <w:tc>
          <w:tcPr>
            <w:tcW w:w="2693" w:type="dxa"/>
            <w:vMerge/>
            <w:vAlign w:val="center"/>
          </w:tcPr>
          <w:p w14:paraId="1C65DE6E" w14:textId="77777777" w:rsidR="007516A2" w:rsidRPr="006D43AB" w:rsidRDefault="007516A2" w:rsidP="0073459B">
            <w:pPr>
              <w:spacing w:after="0" w:line="240" w:lineRule="auto"/>
              <w:rPr>
                <w:rFonts w:ascii="Verdana" w:eastAsia="Times New Roman" w:hAnsi="Verdana" w:cs="Calibri"/>
                <w:color w:val="000000"/>
                <w:sz w:val="19"/>
                <w:szCs w:val="19"/>
              </w:rPr>
            </w:pPr>
          </w:p>
        </w:tc>
      </w:tr>
      <w:tr w:rsidR="007516A2" w:rsidRPr="006D43AB" w14:paraId="7B43F6F8" w14:textId="77777777" w:rsidTr="00C76811">
        <w:trPr>
          <w:trHeight w:val="510"/>
          <w:jc w:val="center"/>
        </w:trPr>
        <w:tc>
          <w:tcPr>
            <w:tcW w:w="643" w:type="dxa"/>
            <w:vMerge w:val="restart"/>
            <w:vAlign w:val="center"/>
          </w:tcPr>
          <w:p w14:paraId="70A94C48" w14:textId="77777777" w:rsidR="007516A2" w:rsidRPr="006D43AB" w:rsidRDefault="007516A2" w:rsidP="0073459B">
            <w:pPr>
              <w:pStyle w:val="a3"/>
              <w:numPr>
                <w:ilvl w:val="0"/>
                <w:numId w:val="25"/>
              </w:numPr>
              <w:spacing w:after="0" w:line="240" w:lineRule="auto"/>
              <w:rPr>
                <w:rFonts w:ascii="Verdana" w:eastAsia="Times New Roman" w:hAnsi="Verdana" w:cs="Calibri"/>
                <w:color w:val="000000"/>
                <w:sz w:val="19"/>
                <w:szCs w:val="19"/>
              </w:rPr>
            </w:pPr>
          </w:p>
        </w:tc>
        <w:tc>
          <w:tcPr>
            <w:tcW w:w="3747" w:type="dxa"/>
            <w:vMerge w:val="restart"/>
            <w:shd w:val="clear" w:color="auto" w:fill="auto"/>
            <w:vAlign w:val="center"/>
            <w:hideMark/>
          </w:tcPr>
          <w:p w14:paraId="29E06204" w14:textId="77777777" w:rsidR="007516A2" w:rsidRPr="006D43AB" w:rsidRDefault="007516A2" w:rsidP="0073459B">
            <w:pPr>
              <w:spacing w:after="0" w:line="240" w:lineRule="auto"/>
              <w:rPr>
                <w:rFonts w:ascii="Verdana" w:eastAsia="Times New Roman" w:hAnsi="Verdana" w:cs="Calibri"/>
                <w:color w:val="000000"/>
                <w:sz w:val="19"/>
                <w:szCs w:val="19"/>
              </w:rPr>
            </w:pPr>
            <w:r w:rsidRPr="006D43AB">
              <w:rPr>
                <w:rFonts w:ascii="Verdana" w:eastAsia="Times New Roman" w:hAnsi="Verdana" w:cs="Calibri"/>
                <w:color w:val="000000"/>
                <w:sz w:val="19"/>
                <w:szCs w:val="19"/>
              </w:rPr>
              <w:t>Διαθεσιμότητα υλικοτεχνικής υποδομής</w:t>
            </w:r>
          </w:p>
        </w:tc>
        <w:tc>
          <w:tcPr>
            <w:tcW w:w="5103" w:type="dxa"/>
            <w:shd w:val="clear" w:color="auto" w:fill="auto"/>
            <w:vAlign w:val="center"/>
            <w:hideMark/>
          </w:tcPr>
          <w:p w14:paraId="201CF0AC" w14:textId="77777777" w:rsidR="007516A2" w:rsidRPr="006D43AB" w:rsidRDefault="007516A2" w:rsidP="0073459B">
            <w:pPr>
              <w:spacing w:after="0" w:line="240" w:lineRule="auto"/>
              <w:rPr>
                <w:rFonts w:ascii="Verdana" w:eastAsia="Times New Roman" w:hAnsi="Verdana" w:cs="Calibri"/>
                <w:color w:val="000000"/>
                <w:sz w:val="19"/>
                <w:szCs w:val="19"/>
              </w:rPr>
            </w:pPr>
            <w:r w:rsidRPr="006D43AB">
              <w:rPr>
                <w:rFonts w:ascii="Verdana" w:eastAsia="Times New Roman" w:hAnsi="Verdana" w:cs="Calibri"/>
                <w:color w:val="000000"/>
                <w:sz w:val="19"/>
                <w:szCs w:val="19"/>
              </w:rPr>
              <w:t>Διαθέτει πιστοποιημένες δομές μεταφοράς γνώσης από ΕΟΠΠΕΠ</w:t>
            </w:r>
          </w:p>
        </w:tc>
        <w:tc>
          <w:tcPr>
            <w:tcW w:w="1701" w:type="dxa"/>
            <w:shd w:val="clear" w:color="auto" w:fill="auto"/>
            <w:noWrap/>
            <w:vAlign w:val="center"/>
            <w:hideMark/>
          </w:tcPr>
          <w:p w14:paraId="1149B953" w14:textId="77777777" w:rsidR="007516A2" w:rsidRPr="006D43AB" w:rsidRDefault="007516A2" w:rsidP="0073459B">
            <w:pPr>
              <w:spacing w:after="0" w:line="240" w:lineRule="auto"/>
              <w:jc w:val="right"/>
              <w:rPr>
                <w:rFonts w:ascii="Verdana" w:eastAsia="Times New Roman" w:hAnsi="Verdana" w:cs="Calibri"/>
                <w:color w:val="000000"/>
                <w:sz w:val="19"/>
                <w:szCs w:val="19"/>
              </w:rPr>
            </w:pPr>
            <w:r w:rsidRPr="006D43AB">
              <w:rPr>
                <w:rFonts w:ascii="Verdana" w:eastAsia="Times New Roman" w:hAnsi="Verdana" w:cs="Calibri"/>
                <w:color w:val="000000"/>
                <w:sz w:val="19"/>
                <w:szCs w:val="19"/>
              </w:rPr>
              <w:t>100</w:t>
            </w:r>
          </w:p>
        </w:tc>
        <w:tc>
          <w:tcPr>
            <w:tcW w:w="2126" w:type="dxa"/>
            <w:vMerge w:val="restart"/>
            <w:vAlign w:val="center"/>
          </w:tcPr>
          <w:p w14:paraId="54575987" w14:textId="7CBCBEBE" w:rsidR="007516A2" w:rsidRPr="006D43AB" w:rsidRDefault="007516A2" w:rsidP="0073459B">
            <w:pPr>
              <w:spacing w:after="0" w:line="240" w:lineRule="auto"/>
              <w:jc w:val="center"/>
              <w:rPr>
                <w:rFonts w:ascii="Verdana" w:eastAsia="Times New Roman" w:hAnsi="Verdana" w:cs="Calibri"/>
                <w:color w:val="000000"/>
                <w:sz w:val="19"/>
                <w:szCs w:val="19"/>
              </w:rPr>
            </w:pPr>
            <w:r w:rsidRPr="006D43AB">
              <w:rPr>
                <w:rFonts w:ascii="Verdana" w:eastAsia="Times New Roman" w:hAnsi="Verdana" w:cs="Calibri"/>
                <w:color w:val="000000"/>
                <w:sz w:val="19"/>
                <w:szCs w:val="19"/>
              </w:rPr>
              <w:t>19.2.1.1</w:t>
            </w:r>
          </w:p>
        </w:tc>
        <w:tc>
          <w:tcPr>
            <w:tcW w:w="2693" w:type="dxa"/>
            <w:vMerge w:val="restart"/>
            <w:vAlign w:val="center"/>
          </w:tcPr>
          <w:p w14:paraId="3612689C" w14:textId="2E50089A" w:rsidR="007516A2" w:rsidRPr="006D43AB" w:rsidRDefault="009D3ADE" w:rsidP="0073459B">
            <w:pPr>
              <w:spacing w:after="0" w:line="240" w:lineRule="auto"/>
              <w:jc w:val="center"/>
              <w:rPr>
                <w:rFonts w:ascii="Verdana" w:eastAsia="Times New Roman" w:hAnsi="Verdana" w:cs="Calibri"/>
                <w:color w:val="000000"/>
                <w:sz w:val="19"/>
                <w:szCs w:val="19"/>
              </w:rPr>
            </w:pPr>
            <w:r w:rsidRPr="006D43AB">
              <w:rPr>
                <w:rFonts w:ascii="Verdana" w:eastAsia="Times New Roman" w:hAnsi="Verdana" w:cs="Calibri"/>
                <w:color w:val="000000"/>
                <w:sz w:val="19"/>
                <w:szCs w:val="19"/>
              </w:rPr>
              <w:t>Σχετικό πιστοποιητικό ΕΟΠΠΕΠ</w:t>
            </w:r>
          </w:p>
        </w:tc>
      </w:tr>
      <w:tr w:rsidR="007516A2" w:rsidRPr="006D43AB" w14:paraId="124FB04F" w14:textId="77777777" w:rsidTr="002D6200">
        <w:trPr>
          <w:trHeight w:val="64"/>
          <w:jc w:val="center"/>
        </w:trPr>
        <w:tc>
          <w:tcPr>
            <w:tcW w:w="643" w:type="dxa"/>
            <w:vMerge/>
            <w:vAlign w:val="center"/>
          </w:tcPr>
          <w:p w14:paraId="7966812D" w14:textId="77777777" w:rsidR="007516A2" w:rsidRPr="006D43AB" w:rsidRDefault="007516A2" w:rsidP="0073459B">
            <w:pPr>
              <w:pStyle w:val="a3"/>
              <w:numPr>
                <w:ilvl w:val="0"/>
                <w:numId w:val="25"/>
              </w:numPr>
              <w:spacing w:after="0" w:line="240" w:lineRule="auto"/>
              <w:rPr>
                <w:rFonts w:ascii="Verdana" w:eastAsia="Times New Roman" w:hAnsi="Verdana" w:cs="Calibri"/>
                <w:color w:val="000000"/>
                <w:sz w:val="19"/>
                <w:szCs w:val="19"/>
              </w:rPr>
            </w:pPr>
          </w:p>
        </w:tc>
        <w:tc>
          <w:tcPr>
            <w:tcW w:w="3747" w:type="dxa"/>
            <w:vMerge/>
            <w:vAlign w:val="center"/>
            <w:hideMark/>
          </w:tcPr>
          <w:p w14:paraId="6C768991" w14:textId="77777777" w:rsidR="007516A2" w:rsidRPr="006D43AB" w:rsidRDefault="007516A2" w:rsidP="0073459B">
            <w:pPr>
              <w:spacing w:after="0" w:line="240" w:lineRule="auto"/>
              <w:rPr>
                <w:rFonts w:ascii="Verdana" w:eastAsia="Times New Roman" w:hAnsi="Verdana" w:cs="Calibri"/>
                <w:color w:val="000000"/>
                <w:sz w:val="19"/>
                <w:szCs w:val="19"/>
              </w:rPr>
            </w:pPr>
          </w:p>
        </w:tc>
        <w:tc>
          <w:tcPr>
            <w:tcW w:w="5103" w:type="dxa"/>
            <w:shd w:val="clear" w:color="auto" w:fill="auto"/>
            <w:vAlign w:val="center"/>
            <w:hideMark/>
          </w:tcPr>
          <w:p w14:paraId="1A886103" w14:textId="77777777" w:rsidR="007516A2" w:rsidRPr="006D43AB" w:rsidRDefault="007516A2" w:rsidP="0073459B">
            <w:pPr>
              <w:spacing w:after="0" w:line="240" w:lineRule="auto"/>
              <w:rPr>
                <w:rFonts w:ascii="Verdana" w:eastAsia="Times New Roman" w:hAnsi="Verdana" w:cs="Calibri"/>
                <w:color w:val="000000"/>
                <w:sz w:val="19"/>
                <w:szCs w:val="19"/>
              </w:rPr>
            </w:pPr>
            <w:r w:rsidRPr="006D43AB">
              <w:rPr>
                <w:rFonts w:ascii="Verdana" w:eastAsia="Times New Roman" w:hAnsi="Verdana" w:cs="Calibri"/>
                <w:color w:val="000000"/>
                <w:sz w:val="19"/>
                <w:szCs w:val="19"/>
              </w:rPr>
              <w:t>Διαθέτει πρόσβαση σε πιστοποιημένες δομές</w:t>
            </w:r>
          </w:p>
        </w:tc>
        <w:tc>
          <w:tcPr>
            <w:tcW w:w="1701" w:type="dxa"/>
            <w:shd w:val="clear" w:color="auto" w:fill="auto"/>
            <w:noWrap/>
            <w:vAlign w:val="center"/>
            <w:hideMark/>
          </w:tcPr>
          <w:p w14:paraId="7CFE61C4" w14:textId="5FC47696" w:rsidR="007516A2" w:rsidRPr="006D43AB" w:rsidRDefault="002049D5" w:rsidP="0073459B">
            <w:pPr>
              <w:spacing w:after="0" w:line="240" w:lineRule="auto"/>
              <w:jc w:val="right"/>
              <w:rPr>
                <w:rFonts w:ascii="Verdana" w:eastAsia="Times New Roman" w:hAnsi="Verdana" w:cs="Calibri"/>
                <w:color w:val="000000"/>
                <w:sz w:val="19"/>
                <w:szCs w:val="19"/>
              </w:rPr>
            </w:pPr>
            <w:r w:rsidRPr="006D43AB">
              <w:rPr>
                <w:rFonts w:ascii="Verdana" w:eastAsia="Times New Roman" w:hAnsi="Verdana" w:cs="Calibri"/>
                <w:color w:val="000000"/>
                <w:sz w:val="19"/>
                <w:szCs w:val="19"/>
              </w:rPr>
              <w:t>5</w:t>
            </w:r>
            <w:r w:rsidR="007516A2" w:rsidRPr="006D43AB">
              <w:rPr>
                <w:rFonts w:ascii="Verdana" w:eastAsia="Times New Roman" w:hAnsi="Verdana" w:cs="Calibri"/>
                <w:color w:val="000000"/>
                <w:sz w:val="19"/>
                <w:szCs w:val="19"/>
              </w:rPr>
              <w:t>0</w:t>
            </w:r>
          </w:p>
        </w:tc>
        <w:tc>
          <w:tcPr>
            <w:tcW w:w="2126" w:type="dxa"/>
            <w:vMerge/>
            <w:vAlign w:val="center"/>
          </w:tcPr>
          <w:p w14:paraId="45F98674" w14:textId="77777777" w:rsidR="007516A2" w:rsidRPr="006D43AB" w:rsidRDefault="007516A2" w:rsidP="0073459B">
            <w:pPr>
              <w:spacing w:after="0" w:line="240" w:lineRule="auto"/>
              <w:jc w:val="center"/>
              <w:rPr>
                <w:rFonts w:ascii="Verdana" w:eastAsia="Times New Roman" w:hAnsi="Verdana" w:cs="Calibri"/>
                <w:color w:val="000000"/>
                <w:sz w:val="19"/>
                <w:szCs w:val="19"/>
              </w:rPr>
            </w:pPr>
          </w:p>
        </w:tc>
        <w:tc>
          <w:tcPr>
            <w:tcW w:w="2693" w:type="dxa"/>
            <w:vMerge/>
            <w:vAlign w:val="center"/>
          </w:tcPr>
          <w:p w14:paraId="10A7D980" w14:textId="77777777" w:rsidR="007516A2" w:rsidRPr="006D43AB" w:rsidRDefault="007516A2" w:rsidP="0073459B">
            <w:pPr>
              <w:spacing w:after="0" w:line="240" w:lineRule="auto"/>
              <w:jc w:val="center"/>
              <w:rPr>
                <w:rFonts w:ascii="Verdana" w:eastAsia="Times New Roman" w:hAnsi="Verdana" w:cs="Calibri"/>
                <w:color w:val="000000"/>
                <w:sz w:val="19"/>
                <w:szCs w:val="19"/>
              </w:rPr>
            </w:pPr>
          </w:p>
        </w:tc>
      </w:tr>
      <w:tr w:rsidR="007516A2" w:rsidRPr="006D43AB" w14:paraId="627E37C1" w14:textId="77777777" w:rsidTr="00C76811">
        <w:trPr>
          <w:trHeight w:val="255"/>
          <w:jc w:val="center"/>
        </w:trPr>
        <w:tc>
          <w:tcPr>
            <w:tcW w:w="643" w:type="dxa"/>
            <w:vMerge/>
            <w:vAlign w:val="center"/>
          </w:tcPr>
          <w:p w14:paraId="162B9201" w14:textId="77777777" w:rsidR="007516A2" w:rsidRPr="006D43AB" w:rsidRDefault="007516A2" w:rsidP="0073459B">
            <w:pPr>
              <w:pStyle w:val="a3"/>
              <w:numPr>
                <w:ilvl w:val="0"/>
                <w:numId w:val="25"/>
              </w:numPr>
              <w:spacing w:after="0" w:line="240" w:lineRule="auto"/>
              <w:rPr>
                <w:rFonts w:ascii="Verdana" w:eastAsia="Times New Roman" w:hAnsi="Verdana" w:cs="Calibri"/>
                <w:color w:val="000000"/>
                <w:sz w:val="19"/>
                <w:szCs w:val="19"/>
              </w:rPr>
            </w:pPr>
          </w:p>
        </w:tc>
        <w:tc>
          <w:tcPr>
            <w:tcW w:w="3747" w:type="dxa"/>
            <w:vMerge/>
            <w:vAlign w:val="center"/>
            <w:hideMark/>
          </w:tcPr>
          <w:p w14:paraId="208CF8E5" w14:textId="77777777" w:rsidR="007516A2" w:rsidRPr="006D43AB" w:rsidRDefault="007516A2" w:rsidP="0073459B">
            <w:pPr>
              <w:spacing w:after="0" w:line="240" w:lineRule="auto"/>
              <w:rPr>
                <w:rFonts w:ascii="Verdana" w:eastAsia="Times New Roman" w:hAnsi="Verdana" w:cs="Calibri"/>
                <w:color w:val="000000"/>
                <w:sz w:val="19"/>
                <w:szCs w:val="19"/>
              </w:rPr>
            </w:pPr>
          </w:p>
        </w:tc>
        <w:tc>
          <w:tcPr>
            <w:tcW w:w="5103" w:type="dxa"/>
            <w:shd w:val="clear" w:color="auto" w:fill="auto"/>
            <w:vAlign w:val="center"/>
            <w:hideMark/>
          </w:tcPr>
          <w:p w14:paraId="5B353C6F" w14:textId="77777777" w:rsidR="007516A2" w:rsidRPr="006D43AB" w:rsidRDefault="007516A2" w:rsidP="0073459B">
            <w:pPr>
              <w:spacing w:after="0" w:line="240" w:lineRule="auto"/>
              <w:rPr>
                <w:rFonts w:ascii="Verdana" w:eastAsia="Times New Roman" w:hAnsi="Verdana" w:cs="Calibri"/>
                <w:color w:val="000000"/>
                <w:sz w:val="19"/>
                <w:szCs w:val="19"/>
              </w:rPr>
            </w:pPr>
            <w:r w:rsidRPr="006D43AB">
              <w:rPr>
                <w:rFonts w:ascii="Verdana" w:eastAsia="Times New Roman" w:hAnsi="Verdana" w:cs="Calibri"/>
                <w:color w:val="000000"/>
                <w:sz w:val="19"/>
                <w:szCs w:val="19"/>
              </w:rPr>
              <w:t>Κανένα από τα παραπάνω</w:t>
            </w:r>
          </w:p>
        </w:tc>
        <w:tc>
          <w:tcPr>
            <w:tcW w:w="1701" w:type="dxa"/>
            <w:shd w:val="clear" w:color="auto" w:fill="auto"/>
            <w:noWrap/>
            <w:vAlign w:val="center"/>
            <w:hideMark/>
          </w:tcPr>
          <w:p w14:paraId="245C66F6" w14:textId="77777777" w:rsidR="007516A2" w:rsidRPr="006D43AB" w:rsidRDefault="007516A2" w:rsidP="0073459B">
            <w:pPr>
              <w:spacing w:after="0" w:line="240" w:lineRule="auto"/>
              <w:jc w:val="right"/>
              <w:rPr>
                <w:rFonts w:ascii="Verdana" w:eastAsia="Times New Roman" w:hAnsi="Verdana" w:cs="Calibri"/>
                <w:color w:val="000000"/>
                <w:sz w:val="19"/>
                <w:szCs w:val="19"/>
              </w:rPr>
            </w:pPr>
            <w:r w:rsidRPr="006D43AB">
              <w:rPr>
                <w:rFonts w:ascii="Verdana" w:eastAsia="Times New Roman" w:hAnsi="Verdana" w:cs="Calibri"/>
                <w:color w:val="000000"/>
                <w:sz w:val="19"/>
                <w:szCs w:val="19"/>
              </w:rPr>
              <w:t>0</w:t>
            </w:r>
          </w:p>
        </w:tc>
        <w:tc>
          <w:tcPr>
            <w:tcW w:w="2126" w:type="dxa"/>
            <w:vMerge/>
            <w:vAlign w:val="center"/>
          </w:tcPr>
          <w:p w14:paraId="07E6AFC8" w14:textId="77777777" w:rsidR="007516A2" w:rsidRPr="006D43AB" w:rsidRDefault="007516A2" w:rsidP="0073459B">
            <w:pPr>
              <w:spacing w:after="0" w:line="240" w:lineRule="auto"/>
              <w:jc w:val="center"/>
              <w:rPr>
                <w:rFonts w:ascii="Verdana" w:eastAsia="Times New Roman" w:hAnsi="Verdana" w:cs="Calibri"/>
                <w:color w:val="000000"/>
                <w:sz w:val="19"/>
                <w:szCs w:val="19"/>
              </w:rPr>
            </w:pPr>
          </w:p>
        </w:tc>
        <w:tc>
          <w:tcPr>
            <w:tcW w:w="2693" w:type="dxa"/>
            <w:vMerge/>
            <w:vAlign w:val="center"/>
          </w:tcPr>
          <w:p w14:paraId="37F238EA" w14:textId="77777777" w:rsidR="007516A2" w:rsidRPr="006D43AB" w:rsidRDefault="007516A2" w:rsidP="0073459B">
            <w:pPr>
              <w:spacing w:after="0" w:line="240" w:lineRule="auto"/>
              <w:jc w:val="center"/>
              <w:rPr>
                <w:rFonts w:ascii="Verdana" w:eastAsia="Times New Roman" w:hAnsi="Verdana" w:cs="Calibri"/>
                <w:color w:val="000000"/>
                <w:sz w:val="19"/>
                <w:szCs w:val="19"/>
              </w:rPr>
            </w:pPr>
          </w:p>
        </w:tc>
      </w:tr>
      <w:tr w:rsidR="00585AB5" w:rsidRPr="006D43AB" w14:paraId="2D5CA7AA" w14:textId="77777777" w:rsidTr="00B670E1">
        <w:trPr>
          <w:trHeight w:val="706"/>
          <w:jc w:val="center"/>
        </w:trPr>
        <w:tc>
          <w:tcPr>
            <w:tcW w:w="643" w:type="dxa"/>
            <w:vMerge w:val="restart"/>
            <w:vAlign w:val="center"/>
          </w:tcPr>
          <w:p w14:paraId="1F2DE3A5" w14:textId="77777777" w:rsidR="00585AB5" w:rsidRPr="006D43AB" w:rsidRDefault="00585AB5" w:rsidP="0073459B">
            <w:pPr>
              <w:pStyle w:val="a3"/>
              <w:numPr>
                <w:ilvl w:val="0"/>
                <w:numId w:val="25"/>
              </w:numPr>
              <w:spacing w:after="0" w:line="240" w:lineRule="auto"/>
              <w:rPr>
                <w:rFonts w:ascii="Verdana" w:eastAsia="Times New Roman" w:hAnsi="Verdana" w:cs="Calibri"/>
                <w:color w:val="000000"/>
                <w:sz w:val="19"/>
                <w:szCs w:val="19"/>
              </w:rPr>
            </w:pPr>
          </w:p>
        </w:tc>
        <w:tc>
          <w:tcPr>
            <w:tcW w:w="3747" w:type="dxa"/>
            <w:vMerge w:val="restart"/>
            <w:shd w:val="clear" w:color="auto" w:fill="auto"/>
            <w:vAlign w:val="center"/>
            <w:hideMark/>
          </w:tcPr>
          <w:p w14:paraId="3E83066F" w14:textId="77777777" w:rsidR="00585AB5" w:rsidRPr="006D43AB" w:rsidRDefault="00585AB5" w:rsidP="0073459B">
            <w:pPr>
              <w:spacing w:after="0" w:line="240" w:lineRule="auto"/>
              <w:rPr>
                <w:rFonts w:ascii="Verdana" w:eastAsia="Times New Roman" w:hAnsi="Verdana" w:cs="Calibri"/>
                <w:color w:val="000000"/>
                <w:sz w:val="19"/>
                <w:szCs w:val="19"/>
              </w:rPr>
            </w:pPr>
            <w:r w:rsidRPr="006D43AB">
              <w:rPr>
                <w:rFonts w:ascii="Verdana" w:eastAsia="Times New Roman" w:hAnsi="Verdana" w:cs="Calibri"/>
                <w:color w:val="000000"/>
                <w:sz w:val="19"/>
                <w:szCs w:val="19"/>
              </w:rPr>
              <w:t>Διαθεσιμότητα εκπαιδευτικού προσωπικού</w:t>
            </w:r>
          </w:p>
        </w:tc>
        <w:tc>
          <w:tcPr>
            <w:tcW w:w="5103" w:type="dxa"/>
            <w:shd w:val="clear" w:color="auto" w:fill="auto"/>
            <w:vAlign w:val="center"/>
            <w:hideMark/>
          </w:tcPr>
          <w:p w14:paraId="439AB3D4" w14:textId="77777777" w:rsidR="00585AB5" w:rsidRPr="006D43AB" w:rsidRDefault="00585AB5" w:rsidP="0073459B">
            <w:pPr>
              <w:spacing w:after="0" w:line="240" w:lineRule="auto"/>
              <w:rPr>
                <w:rFonts w:ascii="Verdana" w:eastAsia="Times New Roman" w:hAnsi="Verdana" w:cs="Calibri"/>
                <w:color w:val="000000"/>
                <w:sz w:val="19"/>
                <w:szCs w:val="19"/>
              </w:rPr>
            </w:pPr>
            <w:r w:rsidRPr="006D43AB">
              <w:rPr>
                <w:rFonts w:ascii="Verdana" w:eastAsia="Times New Roman" w:hAnsi="Verdana" w:cs="Calibri"/>
                <w:color w:val="000000"/>
                <w:sz w:val="19"/>
                <w:szCs w:val="19"/>
              </w:rPr>
              <w:t>Ναι</w:t>
            </w:r>
          </w:p>
        </w:tc>
        <w:tc>
          <w:tcPr>
            <w:tcW w:w="1701" w:type="dxa"/>
            <w:shd w:val="clear" w:color="auto" w:fill="auto"/>
            <w:noWrap/>
            <w:vAlign w:val="center"/>
            <w:hideMark/>
          </w:tcPr>
          <w:p w14:paraId="20F1AE40" w14:textId="77777777" w:rsidR="00585AB5" w:rsidRPr="006D43AB" w:rsidRDefault="00585AB5" w:rsidP="0073459B">
            <w:pPr>
              <w:spacing w:after="0" w:line="240" w:lineRule="auto"/>
              <w:jc w:val="right"/>
              <w:rPr>
                <w:rFonts w:ascii="Verdana" w:eastAsia="Times New Roman" w:hAnsi="Verdana" w:cs="Calibri"/>
                <w:color w:val="000000"/>
                <w:sz w:val="19"/>
                <w:szCs w:val="19"/>
              </w:rPr>
            </w:pPr>
            <w:r w:rsidRPr="006D43AB">
              <w:rPr>
                <w:rFonts w:ascii="Verdana" w:eastAsia="Times New Roman" w:hAnsi="Verdana" w:cs="Calibri"/>
                <w:color w:val="000000"/>
                <w:sz w:val="19"/>
                <w:szCs w:val="19"/>
              </w:rPr>
              <w:t>100</w:t>
            </w:r>
          </w:p>
        </w:tc>
        <w:tc>
          <w:tcPr>
            <w:tcW w:w="2126" w:type="dxa"/>
            <w:vMerge w:val="restart"/>
            <w:vAlign w:val="center"/>
          </w:tcPr>
          <w:p w14:paraId="72B685BE" w14:textId="2993FCD7" w:rsidR="00585AB5" w:rsidRPr="006D43AB" w:rsidRDefault="00585AB5" w:rsidP="0073459B">
            <w:pPr>
              <w:spacing w:after="0"/>
              <w:jc w:val="center"/>
              <w:rPr>
                <w:rFonts w:ascii="Verdana" w:hAnsi="Verdana"/>
                <w:sz w:val="19"/>
                <w:szCs w:val="19"/>
              </w:rPr>
            </w:pPr>
            <w:r w:rsidRPr="006D43AB">
              <w:rPr>
                <w:rFonts w:ascii="Verdana" w:eastAsia="Times New Roman" w:hAnsi="Verdana" w:cs="Calibri"/>
                <w:color w:val="000000"/>
                <w:sz w:val="19"/>
                <w:szCs w:val="19"/>
              </w:rPr>
              <w:t>19.2.1.1</w:t>
            </w:r>
          </w:p>
        </w:tc>
        <w:tc>
          <w:tcPr>
            <w:tcW w:w="2693" w:type="dxa"/>
            <w:vMerge w:val="restart"/>
            <w:vAlign w:val="center"/>
          </w:tcPr>
          <w:p w14:paraId="5F35C893" w14:textId="4F66C0A7" w:rsidR="00585AB5" w:rsidRPr="006D43AB" w:rsidRDefault="00585AB5" w:rsidP="0073459B">
            <w:pPr>
              <w:spacing w:after="0"/>
              <w:jc w:val="center"/>
              <w:rPr>
                <w:rFonts w:ascii="Verdana" w:eastAsia="Times New Roman" w:hAnsi="Verdana" w:cs="Calibri"/>
                <w:color w:val="000000"/>
                <w:sz w:val="19"/>
                <w:szCs w:val="19"/>
              </w:rPr>
            </w:pPr>
            <w:r w:rsidRPr="006D43AB">
              <w:rPr>
                <w:rFonts w:ascii="Verdana" w:eastAsia="Times New Roman" w:hAnsi="Verdana" w:cs="Calibri"/>
                <w:color w:val="000000"/>
                <w:sz w:val="19"/>
                <w:szCs w:val="19"/>
              </w:rPr>
              <w:t xml:space="preserve">Αίτηση Στήριξης και Ιδιωτικά Συμφωνητικά συνεργασίας ή/και Συμβάσεις, </w:t>
            </w:r>
            <w:r w:rsidR="0071779B" w:rsidRPr="006D43AB">
              <w:rPr>
                <w:rFonts w:ascii="Verdana" w:eastAsia="Times New Roman" w:hAnsi="Verdana" w:cs="Calibri"/>
                <w:color w:val="000000"/>
                <w:sz w:val="19"/>
                <w:szCs w:val="19"/>
              </w:rPr>
              <w:t>Βιογραφικά εκπαιδευτών κ.λπ.</w:t>
            </w:r>
          </w:p>
        </w:tc>
      </w:tr>
      <w:tr w:rsidR="00585AB5" w:rsidRPr="006D43AB" w14:paraId="38BDD046" w14:textId="77777777" w:rsidTr="00A82905">
        <w:trPr>
          <w:trHeight w:val="405"/>
          <w:jc w:val="center"/>
        </w:trPr>
        <w:tc>
          <w:tcPr>
            <w:tcW w:w="643" w:type="dxa"/>
            <w:vMerge/>
            <w:vAlign w:val="center"/>
          </w:tcPr>
          <w:p w14:paraId="5698ECB0" w14:textId="77777777" w:rsidR="00585AB5" w:rsidRPr="006D43AB" w:rsidRDefault="00585AB5" w:rsidP="0073459B">
            <w:pPr>
              <w:spacing w:after="0" w:line="240" w:lineRule="auto"/>
              <w:rPr>
                <w:rFonts w:ascii="Verdana" w:eastAsia="Times New Roman" w:hAnsi="Verdana" w:cs="Calibri"/>
                <w:color w:val="000000"/>
                <w:sz w:val="19"/>
                <w:szCs w:val="19"/>
              </w:rPr>
            </w:pPr>
          </w:p>
        </w:tc>
        <w:tc>
          <w:tcPr>
            <w:tcW w:w="3747" w:type="dxa"/>
            <w:vMerge/>
            <w:vAlign w:val="center"/>
            <w:hideMark/>
          </w:tcPr>
          <w:p w14:paraId="43BD042A" w14:textId="77777777" w:rsidR="00585AB5" w:rsidRPr="006D43AB" w:rsidRDefault="00585AB5" w:rsidP="0073459B">
            <w:pPr>
              <w:spacing w:after="0" w:line="240" w:lineRule="auto"/>
              <w:rPr>
                <w:rFonts w:ascii="Verdana" w:eastAsia="Times New Roman" w:hAnsi="Verdana" w:cs="Calibri"/>
                <w:color w:val="000000"/>
                <w:sz w:val="19"/>
                <w:szCs w:val="19"/>
              </w:rPr>
            </w:pPr>
          </w:p>
        </w:tc>
        <w:tc>
          <w:tcPr>
            <w:tcW w:w="5103" w:type="dxa"/>
            <w:shd w:val="clear" w:color="auto" w:fill="auto"/>
            <w:vAlign w:val="center"/>
            <w:hideMark/>
          </w:tcPr>
          <w:p w14:paraId="45558C22" w14:textId="77777777" w:rsidR="00585AB5" w:rsidRPr="006D43AB" w:rsidRDefault="00585AB5" w:rsidP="0073459B">
            <w:pPr>
              <w:spacing w:after="0" w:line="240" w:lineRule="auto"/>
              <w:rPr>
                <w:rFonts w:ascii="Verdana" w:eastAsia="Times New Roman" w:hAnsi="Verdana" w:cs="Calibri"/>
                <w:color w:val="000000"/>
                <w:sz w:val="19"/>
                <w:szCs w:val="19"/>
              </w:rPr>
            </w:pPr>
            <w:r w:rsidRPr="006D43AB">
              <w:rPr>
                <w:rFonts w:ascii="Verdana" w:eastAsia="Times New Roman" w:hAnsi="Verdana" w:cs="Calibri"/>
                <w:color w:val="000000"/>
                <w:sz w:val="19"/>
                <w:szCs w:val="19"/>
              </w:rPr>
              <w:t>Όχι</w:t>
            </w:r>
          </w:p>
        </w:tc>
        <w:tc>
          <w:tcPr>
            <w:tcW w:w="1701" w:type="dxa"/>
            <w:shd w:val="clear" w:color="auto" w:fill="auto"/>
            <w:noWrap/>
            <w:vAlign w:val="center"/>
            <w:hideMark/>
          </w:tcPr>
          <w:p w14:paraId="7DEDDC20" w14:textId="77777777" w:rsidR="00585AB5" w:rsidRPr="006D43AB" w:rsidRDefault="00585AB5" w:rsidP="0073459B">
            <w:pPr>
              <w:spacing w:after="0" w:line="240" w:lineRule="auto"/>
              <w:jc w:val="right"/>
              <w:rPr>
                <w:rFonts w:ascii="Verdana" w:eastAsia="Times New Roman" w:hAnsi="Verdana" w:cs="Calibri"/>
                <w:color w:val="000000"/>
                <w:sz w:val="19"/>
                <w:szCs w:val="19"/>
              </w:rPr>
            </w:pPr>
            <w:r w:rsidRPr="006D43AB">
              <w:rPr>
                <w:rFonts w:ascii="Verdana" w:eastAsia="Times New Roman" w:hAnsi="Verdana" w:cs="Calibri"/>
                <w:color w:val="000000"/>
                <w:sz w:val="19"/>
                <w:szCs w:val="19"/>
              </w:rPr>
              <w:t>0</w:t>
            </w:r>
          </w:p>
        </w:tc>
        <w:tc>
          <w:tcPr>
            <w:tcW w:w="2126" w:type="dxa"/>
            <w:vMerge/>
            <w:vAlign w:val="center"/>
          </w:tcPr>
          <w:p w14:paraId="2922A76B" w14:textId="77777777" w:rsidR="00585AB5" w:rsidRPr="006D43AB" w:rsidRDefault="00585AB5" w:rsidP="0073459B">
            <w:pPr>
              <w:spacing w:after="0" w:line="240" w:lineRule="auto"/>
              <w:jc w:val="center"/>
              <w:rPr>
                <w:rFonts w:ascii="Verdana" w:eastAsia="Times New Roman" w:hAnsi="Verdana" w:cs="Calibri"/>
                <w:color w:val="000000"/>
                <w:sz w:val="19"/>
                <w:szCs w:val="19"/>
              </w:rPr>
            </w:pPr>
          </w:p>
        </w:tc>
        <w:tc>
          <w:tcPr>
            <w:tcW w:w="2693" w:type="dxa"/>
            <w:vMerge/>
            <w:vAlign w:val="center"/>
          </w:tcPr>
          <w:p w14:paraId="317D8E03" w14:textId="77777777" w:rsidR="00585AB5" w:rsidRPr="006D43AB" w:rsidRDefault="00585AB5" w:rsidP="00585AB5">
            <w:pPr>
              <w:spacing w:after="0" w:line="240" w:lineRule="auto"/>
              <w:rPr>
                <w:rFonts w:ascii="Verdana" w:eastAsia="Times New Roman" w:hAnsi="Verdana" w:cs="Calibri"/>
                <w:color w:val="000000"/>
                <w:sz w:val="19"/>
                <w:szCs w:val="19"/>
              </w:rPr>
            </w:pPr>
          </w:p>
        </w:tc>
      </w:tr>
      <w:tr w:rsidR="00E820E2" w:rsidRPr="006D43AB" w14:paraId="2D4C0B14" w14:textId="77777777" w:rsidTr="00C76811">
        <w:trPr>
          <w:trHeight w:val="77"/>
          <w:jc w:val="center"/>
        </w:trPr>
        <w:tc>
          <w:tcPr>
            <w:tcW w:w="643" w:type="dxa"/>
            <w:vMerge w:val="restart"/>
            <w:vAlign w:val="center"/>
          </w:tcPr>
          <w:p w14:paraId="64EBD655" w14:textId="77777777" w:rsidR="00E820E2" w:rsidRPr="006D43AB" w:rsidRDefault="00E820E2" w:rsidP="0023761A">
            <w:pPr>
              <w:pStyle w:val="a3"/>
              <w:numPr>
                <w:ilvl w:val="0"/>
                <w:numId w:val="25"/>
              </w:numPr>
              <w:spacing w:after="0" w:line="240" w:lineRule="auto"/>
              <w:rPr>
                <w:rFonts w:ascii="Verdana" w:eastAsia="Times New Roman" w:hAnsi="Verdana" w:cs="Calibri"/>
                <w:color w:val="000000"/>
                <w:sz w:val="19"/>
                <w:szCs w:val="19"/>
              </w:rPr>
            </w:pPr>
          </w:p>
        </w:tc>
        <w:tc>
          <w:tcPr>
            <w:tcW w:w="3747" w:type="dxa"/>
            <w:vMerge w:val="restart"/>
            <w:shd w:val="clear" w:color="auto" w:fill="auto"/>
            <w:vAlign w:val="center"/>
            <w:hideMark/>
          </w:tcPr>
          <w:p w14:paraId="468A70F7" w14:textId="77777777" w:rsidR="00E820E2" w:rsidRPr="006D43AB" w:rsidRDefault="00E820E2" w:rsidP="0023761A">
            <w:pPr>
              <w:spacing w:after="0" w:line="240" w:lineRule="auto"/>
              <w:rPr>
                <w:rFonts w:ascii="Verdana" w:eastAsia="Times New Roman" w:hAnsi="Verdana" w:cs="Calibri"/>
                <w:color w:val="000000"/>
                <w:sz w:val="19"/>
                <w:szCs w:val="19"/>
              </w:rPr>
            </w:pPr>
            <w:r w:rsidRPr="006D43AB">
              <w:rPr>
                <w:rFonts w:ascii="Verdana" w:eastAsia="Times New Roman" w:hAnsi="Verdana" w:cs="Calibri"/>
                <w:color w:val="000000"/>
                <w:sz w:val="19"/>
                <w:szCs w:val="19"/>
              </w:rPr>
              <w:t xml:space="preserve">Ωφελούμενοι προγράμματος κατάρτισης </w:t>
            </w:r>
          </w:p>
        </w:tc>
        <w:tc>
          <w:tcPr>
            <w:tcW w:w="5103" w:type="dxa"/>
            <w:shd w:val="clear" w:color="auto" w:fill="auto"/>
            <w:vAlign w:val="center"/>
            <w:hideMark/>
          </w:tcPr>
          <w:p w14:paraId="481C97C2" w14:textId="77777777" w:rsidR="00E820E2" w:rsidRPr="006D43AB" w:rsidRDefault="00E820E2" w:rsidP="0023761A">
            <w:pPr>
              <w:spacing w:after="0" w:line="240" w:lineRule="auto"/>
              <w:rPr>
                <w:rFonts w:ascii="Verdana" w:eastAsia="Times New Roman" w:hAnsi="Verdana" w:cs="Calibri"/>
                <w:color w:val="000000"/>
                <w:sz w:val="19"/>
                <w:szCs w:val="19"/>
              </w:rPr>
            </w:pPr>
            <w:r w:rsidRPr="006D43AB">
              <w:rPr>
                <w:rFonts w:ascii="Verdana" w:eastAsia="Times New Roman" w:hAnsi="Verdana" w:cs="Calibri"/>
                <w:color w:val="000000"/>
                <w:sz w:val="19"/>
                <w:szCs w:val="19"/>
              </w:rPr>
              <w:t>Ναι</w:t>
            </w:r>
          </w:p>
        </w:tc>
        <w:tc>
          <w:tcPr>
            <w:tcW w:w="1701" w:type="dxa"/>
            <w:shd w:val="clear" w:color="auto" w:fill="auto"/>
            <w:noWrap/>
            <w:vAlign w:val="center"/>
            <w:hideMark/>
          </w:tcPr>
          <w:p w14:paraId="0BF6DA20" w14:textId="77777777" w:rsidR="00E820E2" w:rsidRPr="006D43AB" w:rsidRDefault="00E820E2" w:rsidP="0023761A">
            <w:pPr>
              <w:spacing w:after="0" w:line="240" w:lineRule="auto"/>
              <w:jc w:val="right"/>
              <w:rPr>
                <w:rFonts w:ascii="Verdana" w:eastAsia="Times New Roman" w:hAnsi="Verdana" w:cs="Calibri"/>
                <w:color w:val="000000"/>
                <w:sz w:val="19"/>
                <w:szCs w:val="19"/>
              </w:rPr>
            </w:pPr>
            <w:r w:rsidRPr="006D43AB">
              <w:rPr>
                <w:rFonts w:ascii="Verdana" w:eastAsia="Times New Roman" w:hAnsi="Verdana" w:cs="Calibri"/>
                <w:color w:val="000000"/>
                <w:sz w:val="19"/>
                <w:szCs w:val="19"/>
              </w:rPr>
              <w:t>100</w:t>
            </w:r>
          </w:p>
        </w:tc>
        <w:tc>
          <w:tcPr>
            <w:tcW w:w="2126" w:type="dxa"/>
            <w:vMerge w:val="restart"/>
            <w:vAlign w:val="center"/>
          </w:tcPr>
          <w:p w14:paraId="181ABFA4" w14:textId="11428D68" w:rsidR="00E820E2" w:rsidRPr="006D43AB" w:rsidRDefault="00E820E2" w:rsidP="0023761A">
            <w:pPr>
              <w:spacing w:after="0"/>
              <w:jc w:val="center"/>
              <w:rPr>
                <w:rFonts w:ascii="Verdana" w:hAnsi="Verdana"/>
                <w:sz w:val="19"/>
                <w:szCs w:val="19"/>
              </w:rPr>
            </w:pPr>
            <w:r w:rsidRPr="006D43AB">
              <w:rPr>
                <w:rFonts w:ascii="Verdana" w:eastAsia="Times New Roman" w:hAnsi="Verdana" w:cs="Calibri"/>
                <w:color w:val="000000"/>
                <w:sz w:val="19"/>
                <w:szCs w:val="19"/>
              </w:rPr>
              <w:t>19.2.1.1</w:t>
            </w:r>
          </w:p>
        </w:tc>
        <w:tc>
          <w:tcPr>
            <w:tcW w:w="2693" w:type="dxa"/>
            <w:vMerge w:val="restart"/>
            <w:vAlign w:val="center"/>
          </w:tcPr>
          <w:p w14:paraId="5536AB07" w14:textId="0DCE2787" w:rsidR="00E820E2" w:rsidRPr="006D43AB" w:rsidRDefault="00E820E2" w:rsidP="0023761A">
            <w:pPr>
              <w:spacing w:after="0" w:line="240" w:lineRule="auto"/>
              <w:jc w:val="center"/>
              <w:rPr>
                <w:rFonts w:ascii="Verdana" w:eastAsia="Times New Roman" w:hAnsi="Verdana" w:cs="Calibri"/>
                <w:color w:val="000000"/>
                <w:sz w:val="19"/>
                <w:szCs w:val="19"/>
              </w:rPr>
            </w:pPr>
            <w:r w:rsidRPr="006D43AB">
              <w:rPr>
                <w:rFonts w:ascii="Verdana" w:eastAsia="Times New Roman" w:hAnsi="Verdana" w:cs="Calibri"/>
                <w:color w:val="000000"/>
                <w:sz w:val="19"/>
                <w:szCs w:val="19"/>
              </w:rPr>
              <w:t>Αίτηση Στήριξης</w:t>
            </w:r>
          </w:p>
        </w:tc>
      </w:tr>
      <w:tr w:rsidR="00E820E2" w:rsidRPr="006D43AB" w14:paraId="327D329A" w14:textId="77777777" w:rsidTr="00C76811">
        <w:trPr>
          <w:trHeight w:val="77"/>
          <w:jc w:val="center"/>
        </w:trPr>
        <w:tc>
          <w:tcPr>
            <w:tcW w:w="643" w:type="dxa"/>
            <w:vMerge/>
            <w:vAlign w:val="center"/>
          </w:tcPr>
          <w:p w14:paraId="5951C872" w14:textId="77777777" w:rsidR="00E820E2" w:rsidRPr="006D43AB" w:rsidRDefault="00E820E2" w:rsidP="0023761A">
            <w:pPr>
              <w:pStyle w:val="a3"/>
              <w:numPr>
                <w:ilvl w:val="0"/>
                <w:numId w:val="25"/>
              </w:numPr>
              <w:spacing w:after="0" w:line="240" w:lineRule="auto"/>
              <w:rPr>
                <w:rFonts w:ascii="Verdana" w:eastAsia="Times New Roman" w:hAnsi="Verdana" w:cs="Calibri"/>
                <w:color w:val="000000"/>
                <w:sz w:val="19"/>
                <w:szCs w:val="19"/>
              </w:rPr>
            </w:pPr>
          </w:p>
        </w:tc>
        <w:tc>
          <w:tcPr>
            <w:tcW w:w="3747" w:type="dxa"/>
            <w:vMerge/>
            <w:vAlign w:val="center"/>
            <w:hideMark/>
          </w:tcPr>
          <w:p w14:paraId="31839083" w14:textId="77777777" w:rsidR="00E820E2" w:rsidRPr="006D43AB" w:rsidRDefault="00E820E2" w:rsidP="0023761A">
            <w:pPr>
              <w:spacing w:after="0" w:line="240" w:lineRule="auto"/>
              <w:rPr>
                <w:rFonts w:ascii="Verdana" w:eastAsia="Times New Roman" w:hAnsi="Verdana" w:cs="Calibri"/>
                <w:color w:val="000000"/>
                <w:sz w:val="19"/>
                <w:szCs w:val="19"/>
              </w:rPr>
            </w:pPr>
          </w:p>
        </w:tc>
        <w:tc>
          <w:tcPr>
            <w:tcW w:w="5103" w:type="dxa"/>
            <w:shd w:val="clear" w:color="auto" w:fill="auto"/>
            <w:vAlign w:val="center"/>
            <w:hideMark/>
          </w:tcPr>
          <w:p w14:paraId="1F4BB5ED" w14:textId="77777777" w:rsidR="00E820E2" w:rsidRPr="006D43AB" w:rsidRDefault="00E820E2" w:rsidP="0023761A">
            <w:pPr>
              <w:spacing w:after="0" w:line="240" w:lineRule="auto"/>
              <w:rPr>
                <w:rFonts w:ascii="Verdana" w:eastAsia="Times New Roman" w:hAnsi="Verdana" w:cs="Calibri"/>
                <w:color w:val="000000"/>
                <w:sz w:val="19"/>
                <w:szCs w:val="19"/>
              </w:rPr>
            </w:pPr>
            <w:r w:rsidRPr="006D43AB">
              <w:rPr>
                <w:rFonts w:ascii="Verdana" w:eastAsia="Times New Roman" w:hAnsi="Verdana" w:cs="Calibri"/>
                <w:color w:val="000000"/>
                <w:sz w:val="19"/>
                <w:szCs w:val="19"/>
              </w:rPr>
              <w:t>Όχι</w:t>
            </w:r>
          </w:p>
        </w:tc>
        <w:tc>
          <w:tcPr>
            <w:tcW w:w="1701" w:type="dxa"/>
            <w:shd w:val="clear" w:color="auto" w:fill="auto"/>
            <w:noWrap/>
            <w:vAlign w:val="center"/>
            <w:hideMark/>
          </w:tcPr>
          <w:p w14:paraId="368F11C0" w14:textId="77777777" w:rsidR="00E820E2" w:rsidRPr="006D43AB" w:rsidRDefault="00E820E2" w:rsidP="0023761A">
            <w:pPr>
              <w:spacing w:after="0" w:line="240" w:lineRule="auto"/>
              <w:jc w:val="right"/>
              <w:rPr>
                <w:rFonts w:ascii="Verdana" w:eastAsia="Times New Roman" w:hAnsi="Verdana" w:cs="Calibri"/>
                <w:color w:val="000000"/>
                <w:sz w:val="19"/>
                <w:szCs w:val="19"/>
              </w:rPr>
            </w:pPr>
            <w:r w:rsidRPr="006D43AB">
              <w:rPr>
                <w:rFonts w:ascii="Verdana" w:eastAsia="Times New Roman" w:hAnsi="Verdana" w:cs="Calibri"/>
                <w:color w:val="000000"/>
                <w:sz w:val="19"/>
                <w:szCs w:val="19"/>
              </w:rPr>
              <w:t>0</w:t>
            </w:r>
          </w:p>
        </w:tc>
        <w:tc>
          <w:tcPr>
            <w:tcW w:w="2126" w:type="dxa"/>
            <w:vMerge/>
            <w:vAlign w:val="center"/>
          </w:tcPr>
          <w:p w14:paraId="29A8C59F" w14:textId="77777777" w:rsidR="00E820E2" w:rsidRPr="006D43AB" w:rsidRDefault="00E820E2" w:rsidP="0023761A">
            <w:pPr>
              <w:spacing w:after="0" w:line="240" w:lineRule="auto"/>
              <w:rPr>
                <w:rFonts w:ascii="Verdana" w:eastAsia="Times New Roman" w:hAnsi="Verdana" w:cs="Calibri"/>
                <w:color w:val="000000"/>
                <w:sz w:val="19"/>
                <w:szCs w:val="19"/>
              </w:rPr>
            </w:pPr>
          </w:p>
        </w:tc>
        <w:tc>
          <w:tcPr>
            <w:tcW w:w="2693" w:type="dxa"/>
            <w:vMerge/>
            <w:vAlign w:val="center"/>
          </w:tcPr>
          <w:p w14:paraId="4AB23A8E" w14:textId="77777777" w:rsidR="00E820E2" w:rsidRPr="006D43AB" w:rsidRDefault="00E820E2" w:rsidP="0023761A">
            <w:pPr>
              <w:spacing w:after="0" w:line="240" w:lineRule="auto"/>
              <w:rPr>
                <w:rFonts w:ascii="Verdana" w:eastAsia="Times New Roman" w:hAnsi="Verdana" w:cs="Calibri"/>
                <w:color w:val="000000"/>
                <w:sz w:val="19"/>
                <w:szCs w:val="19"/>
              </w:rPr>
            </w:pPr>
          </w:p>
        </w:tc>
      </w:tr>
      <w:tr w:rsidR="00F72608" w:rsidRPr="006D43AB" w14:paraId="55E09510" w14:textId="77777777" w:rsidTr="00C76811">
        <w:trPr>
          <w:trHeight w:val="1017"/>
          <w:jc w:val="center"/>
        </w:trPr>
        <w:tc>
          <w:tcPr>
            <w:tcW w:w="643" w:type="dxa"/>
            <w:shd w:val="clear" w:color="auto" w:fill="auto"/>
            <w:vAlign w:val="center"/>
          </w:tcPr>
          <w:p w14:paraId="2E7B7939" w14:textId="77777777" w:rsidR="00F72608" w:rsidRPr="006D43AB" w:rsidRDefault="00F72608" w:rsidP="0023761A">
            <w:pPr>
              <w:pStyle w:val="a3"/>
              <w:numPr>
                <w:ilvl w:val="0"/>
                <w:numId w:val="25"/>
              </w:numPr>
              <w:spacing w:after="0" w:line="240" w:lineRule="auto"/>
              <w:rPr>
                <w:rFonts w:ascii="Verdana" w:eastAsia="Times New Roman" w:hAnsi="Verdana" w:cs="Calibri"/>
                <w:color w:val="000000"/>
                <w:sz w:val="19"/>
                <w:szCs w:val="19"/>
              </w:rPr>
            </w:pPr>
          </w:p>
        </w:tc>
        <w:tc>
          <w:tcPr>
            <w:tcW w:w="3747" w:type="dxa"/>
            <w:shd w:val="clear" w:color="auto" w:fill="auto"/>
            <w:vAlign w:val="center"/>
          </w:tcPr>
          <w:p w14:paraId="51E6452A" w14:textId="77777777" w:rsidR="00F72608" w:rsidRPr="006D43AB" w:rsidRDefault="00F72608" w:rsidP="0023761A">
            <w:pPr>
              <w:spacing w:after="0"/>
              <w:rPr>
                <w:rFonts w:ascii="Verdana" w:hAnsi="Verdana"/>
                <w:sz w:val="19"/>
                <w:szCs w:val="19"/>
              </w:rPr>
            </w:pPr>
            <w:r w:rsidRPr="006D43AB">
              <w:rPr>
                <w:rFonts w:ascii="Verdana" w:hAnsi="Verdana"/>
                <w:sz w:val="19"/>
                <w:szCs w:val="19"/>
              </w:rPr>
              <w:t xml:space="preserve">Αξιολόγηση συνεργατικού σχηματισμού </w:t>
            </w:r>
          </w:p>
        </w:tc>
        <w:tc>
          <w:tcPr>
            <w:tcW w:w="5103" w:type="dxa"/>
            <w:shd w:val="clear" w:color="auto" w:fill="auto"/>
            <w:vAlign w:val="center"/>
          </w:tcPr>
          <w:p w14:paraId="09F844B6" w14:textId="77777777" w:rsidR="00F72608" w:rsidRPr="006D43AB" w:rsidRDefault="00F72608" w:rsidP="0023761A">
            <w:pPr>
              <w:spacing w:after="0"/>
              <w:rPr>
                <w:rFonts w:ascii="Verdana" w:hAnsi="Verdana"/>
                <w:sz w:val="19"/>
                <w:szCs w:val="19"/>
              </w:rPr>
            </w:pPr>
            <w:r w:rsidRPr="006D43AB">
              <w:rPr>
                <w:rFonts w:ascii="Verdana" w:hAnsi="Verdana"/>
                <w:sz w:val="19"/>
                <w:szCs w:val="19"/>
              </w:rPr>
              <w:t>Για κάθε μέλος δίδονται 10 βαθμοί -  μέγιστος αριθμός βαθμολογούμενων μελών 10</w:t>
            </w:r>
          </w:p>
        </w:tc>
        <w:tc>
          <w:tcPr>
            <w:tcW w:w="1701" w:type="dxa"/>
            <w:shd w:val="clear" w:color="auto" w:fill="auto"/>
            <w:vAlign w:val="center"/>
          </w:tcPr>
          <w:p w14:paraId="1470B58A" w14:textId="77777777" w:rsidR="00F72608" w:rsidRPr="006D43AB" w:rsidRDefault="00F72608" w:rsidP="0023761A">
            <w:pPr>
              <w:spacing w:after="0"/>
              <w:jc w:val="right"/>
              <w:rPr>
                <w:rFonts w:ascii="Verdana" w:hAnsi="Verdana"/>
                <w:sz w:val="19"/>
                <w:szCs w:val="19"/>
              </w:rPr>
            </w:pPr>
          </w:p>
        </w:tc>
        <w:tc>
          <w:tcPr>
            <w:tcW w:w="2126" w:type="dxa"/>
            <w:vAlign w:val="center"/>
          </w:tcPr>
          <w:p w14:paraId="42F1242F" w14:textId="77777777" w:rsidR="00F72608" w:rsidRPr="006D43AB" w:rsidRDefault="00F72608" w:rsidP="0023761A">
            <w:pPr>
              <w:spacing w:after="0" w:line="240" w:lineRule="auto"/>
              <w:jc w:val="center"/>
              <w:rPr>
                <w:rFonts w:ascii="Verdana" w:eastAsia="Times New Roman" w:hAnsi="Verdana" w:cs="Calibri"/>
                <w:color w:val="000000"/>
                <w:sz w:val="19"/>
                <w:szCs w:val="19"/>
              </w:rPr>
            </w:pPr>
            <w:r w:rsidRPr="006D43AB">
              <w:rPr>
                <w:rFonts w:ascii="Verdana" w:eastAsia="Times New Roman" w:hAnsi="Verdana" w:cs="Calibri"/>
                <w:color w:val="000000"/>
                <w:sz w:val="19"/>
                <w:szCs w:val="19"/>
              </w:rPr>
              <w:t>19.2.7.3</w:t>
            </w:r>
          </w:p>
        </w:tc>
        <w:tc>
          <w:tcPr>
            <w:tcW w:w="2693" w:type="dxa"/>
            <w:vMerge w:val="restart"/>
            <w:vAlign w:val="center"/>
          </w:tcPr>
          <w:p w14:paraId="3805E9A1" w14:textId="0655FC92" w:rsidR="00F72608" w:rsidRPr="006D43AB" w:rsidRDefault="00F72608" w:rsidP="002D2E1C">
            <w:pPr>
              <w:spacing w:after="0" w:line="240" w:lineRule="auto"/>
              <w:jc w:val="center"/>
              <w:rPr>
                <w:rFonts w:ascii="Verdana" w:eastAsia="Times New Roman" w:hAnsi="Verdana" w:cs="Calibri"/>
                <w:color w:val="000000"/>
                <w:sz w:val="19"/>
                <w:szCs w:val="19"/>
              </w:rPr>
            </w:pPr>
            <w:r w:rsidRPr="006D43AB">
              <w:rPr>
                <w:rFonts w:ascii="Verdana" w:eastAsia="Times New Roman" w:hAnsi="Verdana" w:cs="Calibri"/>
                <w:color w:val="000000"/>
                <w:sz w:val="19"/>
                <w:szCs w:val="19"/>
              </w:rPr>
              <w:t xml:space="preserve">Αίτηση Στήριξης, Καταστατικό φορέα ή ιδιωτικό συμφωνητικό σύμπραξης /συνεργασίας, Βιογραφικά Σημειώματα. Αποδεικτικά τεκμηρίωσης της σχετικής εμπειρίας του </w:t>
            </w:r>
            <w:r w:rsidR="002D2E1C" w:rsidRPr="006D43AB">
              <w:rPr>
                <w:rFonts w:ascii="Verdana" w:eastAsia="Times New Roman" w:hAnsi="Verdana" w:cs="Calibri"/>
                <w:color w:val="000000"/>
                <w:sz w:val="19"/>
                <w:szCs w:val="19"/>
              </w:rPr>
              <w:t>υπευθύνου</w:t>
            </w:r>
          </w:p>
        </w:tc>
      </w:tr>
      <w:tr w:rsidR="00F72608" w:rsidRPr="006D43AB" w14:paraId="05B1749E" w14:textId="77777777" w:rsidTr="00C76811">
        <w:trPr>
          <w:trHeight w:val="559"/>
          <w:jc w:val="center"/>
        </w:trPr>
        <w:tc>
          <w:tcPr>
            <w:tcW w:w="643" w:type="dxa"/>
            <w:vMerge w:val="restart"/>
            <w:shd w:val="clear" w:color="auto" w:fill="auto"/>
            <w:vAlign w:val="center"/>
          </w:tcPr>
          <w:p w14:paraId="23C35CE8" w14:textId="77777777" w:rsidR="00F72608" w:rsidRPr="006D43AB" w:rsidRDefault="00F72608" w:rsidP="0023761A">
            <w:pPr>
              <w:pStyle w:val="a3"/>
              <w:numPr>
                <w:ilvl w:val="0"/>
                <w:numId w:val="25"/>
              </w:numPr>
              <w:spacing w:after="0" w:line="240" w:lineRule="auto"/>
              <w:rPr>
                <w:rFonts w:ascii="Verdana" w:eastAsia="Times New Roman" w:hAnsi="Verdana" w:cs="Calibri"/>
                <w:color w:val="000000"/>
                <w:sz w:val="19"/>
                <w:szCs w:val="19"/>
              </w:rPr>
            </w:pPr>
          </w:p>
        </w:tc>
        <w:tc>
          <w:tcPr>
            <w:tcW w:w="3747" w:type="dxa"/>
            <w:vMerge w:val="restart"/>
            <w:shd w:val="clear" w:color="auto" w:fill="auto"/>
            <w:vAlign w:val="center"/>
          </w:tcPr>
          <w:p w14:paraId="18CFFECF" w14:textId="77777777" w:rsidR="00F72608" w:rsidRPr="006D43AB" w:rsidRDefault="00F72608" w:rsidP="0023761A">
            <w:pPr>
              <w:spacing w:after="0"/>
              <w:rPr>
                <w:rFonts w:ascii="Verdana" w:hAnsi="Verdana"/>
                <w:sz w:val="19"/>
                <w:szCs w:val="19"/>
              </w:rPr>
            </w:pPr>
            <w:r w:rsidRPr="006D43AB">
              <w:rPr>
                <w:rFonts w:ascii="Verdana" w:hAnsi="Verdana"/>
                <w:sz w:val="19"/>
                <w:szCs w:val="19"/>
              </w:rPr>
              <w:t>Εμπειρία του υπευθύνου στην εκτέλεση και συντονισμό έργου συνεργασίας (ο υπεύθυνος έχει συμμετάσχει τουλάχιστον σε ένα έργο συνεργασίας)</w:t>
            </w:r>
          </w:p>
        </w:tc>
        <w:tc>
          <w:tcPr>
            <w:tcW w:w="5103" w:type="dxa"/>
            <w:shd w:val="clear" w:color="auto" w:fill="auto"/>
            <w:vAlign w:val="center"/>
          </w:tcPr>
          <w:p w14:paraId="7E6F0C75" w14:textId="77777777" w:rsidR="00F72608" w:rsidRPr="006D43AB" w:rsidRDefault="00F72608" w:rsidP="0023761A">
            <w:pPr>
              <w:spacing w:after="0"/>
              <w:rPr>
                <w:rFonts w:ascii="Verdana" w:hAnsi="Verdana"/>
                <w:sz w:val="19"/>
                <w:szCs w:val="19"/>
              </w:rPr>
            </w:pPr>
            <w:r w:rsidRPr="006D43AB">
              <w:rPr>
                <w:rFonts w:ascii="Verdana" w:hAnsi="Verdana"/>
                <w:sz w:val="19"/>
                <w:szCs w:val="19"/>
              </w:rPr>
              <w:t>Ναι</w:t>
            </w:r>
          </w:p>
        </w:tc>
        <w:tc>
          <w:tcPr>
            <w:tcW w:w="1701" w:type="dxa"/>
            <w:shd w:val="clear" w:color="auto" w:fill="auto"/>
            <w:vAlign w:val="center"/>
          </w:tcPr>
          <w:p w14:paraId="053DECBA" w14:textId="77777777" w:rsidR="00F72608" w:rsidRPr="006D43AB" w:rsidRDefault="00F72608" w:rsidP="0023761A">
            <w:pPr>
              <w:spacing w:after="0"/>
              <w:jc w:val="right"/>
              <w:rPr>
                <w:rFonts w:ascii="Verdana" w:hAnsi="Verdana"/>
                <w:sz w:val="19"/>
                <w:szCs w:val="19"/>
              </w:rPr>
            </w:pPr>
            <w:r w:rsidRPr="006D43AB">
              <w:rPr>
                <w:rFonts w:ascii="Verdana" w:hAnsi="Verdana"/>
                <w:sz w:val="19"/>
                <w:szCs w:val="19"/>
              </w:rPr>
              <w:t>100</w:t>
            </w:r>
          </w:p>
        </w:tc>
        <w:tc>
          <w:tcPr>
            <w:tcW w:w="2126" w:type="dxa"/>
            <w:vMerge w:val="restart"/>
            <w:vAlign w:val="center"/>
          </w:tcPr>
          <w:p w14:paraId="33AF57BD" w14:textId="77777777" w:rsidR="00F72608" w:rsidRPr="006D43AB" w:rsidRDefault="00F72608" w:rsidP="0023761A">
            <w:pPr>
              <w:spacing w:after="0" w:line="240" w:lineRule="auto"/>
              <w:jc w:val="center"/>
              <w:rPr>
                <w:rFonts w:ascii="Verdana" w:eastAsia="Times New Roman" w:hAnsi="Verdana" w:cs="Calibri"/>
                <w:color w:val="000000"/>
                <w:sz w:val="19"/>
                <w:szCs w:val="19"/>
              </w:rPr>
            </w:pPr>
            <w:r w:rsidRPr="006D43AB">
              <w:rPr>
                <w:rFonts w:ascii="Verdana" w:eastAsia="Times New Roman" w:hAnsi="Verdana" w:cs="Calibri"/>
                <w:color w:val="000000"/>
                <w:sz w:val="19"/>
                <w:szCs w:val="19"/>
              </w:rPr>
              <w:t>19.2.7.3</w:t>
            </w:r>
          </w:p>
        </w:tc>
        <w:tc>
          <w:tcPr>
            <w:tcW w:w="2693" w:type="dxa"/>
            <w:vMerge/>
            <w:vAlign w:val="center"/>
          </w:tcPr>
          <w:p w14:paraId="68C5C207" w14:textId="62C0A99C" w:rsidR="00F72608" w:rsidRPr="006D43AB" w:rsidRDefault="00F72608" w:rsidP="0023761A">
            <w:pPr>
              <w:spacing w:after="0" w:line="240" w:lineRule="auto"/>
              <w:jc w:val="center"/>
              <w:rPr>
                <w:rFonts w:ascii="Verdana" w:eastAsia="Times New Roman" w:hAnsi="Verdana" w:cs="Calibri"/>
                <w:color w:val="000000"/>
                <w:sz w:val="19"/>
                <w:szCs w:val="19"/>
              </w:rPr>
            </w:pPr>
          </w:p>
        </w:tc>
      </w:tr>
      <w:tr w:rsidR="00F72608" w:rsidRPr="006D43AB" w14:paraId="1BC3B4AF" w14:textId="77777777" w:rsidTr="00A82905">
        <w:trPr>
          <w:trHeight w:val="513"/>
          <w:jc w:val="center"/>
        </w:trPr>
        <w:tc>
          <w:tcPr>
            <w:tcW w:w="643" w:type="dxa"/>
            <w:vMerge/>
            <w:shd w:val="clear" w:color="auto" w:fill="auto"/>
            <w:vAlign w:val="center"/>
          </w:tcPr>
          <w:p w14:paraId="03D37E5C" w14:textId="77777777" w:rsidR="00F72608" w:rsidRPr="006D43AB" w:rsidRDefault="00F72608" w:rsidP="0023761A">
            <w:pPr>
              <w:spacing w:after="0" w:line="240" w:lineRule="auto"/>
              <w:rPr>
                <w:rFonts w:ascii="Verdana" w:eastAsia="Times New Roman" w:hAnsi="Verdana" w:cs="Calibri"/>
                <w:color w:val="000000"/>
                <w:sz w:val="19"/>
                <w:szCs w:val="19"/>
              </w:rPr>
            </w:pPr>
          </w:p>
        </w:tc>
        <w:tc>
          <w:tcPr>
            <w:tcW w:w="3747" w:type="dxa"/>
            <w:vMerge/>
            <w:shd w:val="clear" w:color="auto" w:fill="auto"/>
            <w:vAlign w:val="center"/>
          </w:tcPr>
          <w:p w14:paraId="63A3424C" w14:textId="77777777" w:rsidR="00F72608" w:rsidRPr="006D43AB" w:rsidRDefault="00F72608" w:rsidP="0023761A">
            <w:pPr>
              <w:spacing w:after="0"/>
              <w:rPr>
                <w:rFonts w:ascii="Verdana" w:hAnsi="Verdana"/>
                <w:sz w:val="19"/>
                <w:szCs w:val="19"/>
              </w:rPr>
            </w:pPr>
          </w:p>
        </w:tc>
        <w:tc>
          <w:tcPr>
            <w:tcW w:w="5103" w:type="dxa"/>
            <w:shd w:val="clear" w:color="auto" w:fill="auto"/>
            <w:vAlign w:val="center"/>
          </w:tcPr>
          <w:p w14:paraId="09334444" w14:textId="77777777" w:rsidR="00F72608" w:rsidRPr="006D43AB" w:rsidRDefault="00F72608" w:rsidP="0023761A">
            <w:pPr>
              <w:spacing w:after="0"/>
              <w:rPr>
                <w:rFonts w:ascii="Verdana" w:hAnsi="Verdana"/>
                <w:sz w:val="19"/>
                <w:szCs w:val="19"/>
              </w:rPr>
            </w:pPr>
            <w:r w:rsidRPr="006D43AB">
              <w:rPr>
                <w:rFonts w:ascii="Verdana" w:hAnsi="Verdana"/>
                <w:sz w:val="19"/>
                <w:szCs w:val="19"/>
              </w:rPr>
              <w:t>Όχι</w:t>
            </w:r>
          </w:p>
        </w:tc>
        <w:tc>
          <w:tcPr>
            <w:tcW w:w="1701" w:type="dxa"/>
            <w:shd w:val="clear" w:color="auto" w:fill="auto"/>
            <w:vAlign w:val="center"/>
          </w:tcPr>
          <w:p w14:paraId="0ECE9256" w14:textId="77777777" w:rsidR="00F72608" w:rsidRPr="006D43AB" w:rsidRDefault="00F72608" w:rsidP="0023761A">
            <w:pPr>
              <w:spacing w:after="0"/>
              <w:jc w:val="right"/>
              <w:rPr>
                <w:rFonts w:ascii="Verdana" w:hAnsi="Verdana"/>
                <w:sz w:val="19"/>
                <w:szCs w:val="19"/>
              </w:rPr>
            </w:pPr>
            <w:r w:rsidRPr="006D43AB">
              <w:rPr>
                <w:rFonts w:ascii="Verdana" w:hAnsi="Verdana"/>
                <w:sz w:val="19"/>
                <w:szCs w:val="19"/>
              </w:rPr>
              <w:t>0</w:t>
            </w:r>
          </w:p>
        </w:tc>
        <w:tc>
          <w:tcPr>
            <w:tcW w:w="2126" w:type="dxa"/>
            <w:vMerge/>
            <w:vAlign w:val="center"/>
          </w:tcPr>
          <w:p w14:paraId="25D0B879" w14:textId="77777777" w:rsidR="00F72608" w:rsidRPr="006D43AB" w:rsidRDefault="00F72608" w:rsidP="0023761A">
            <w:pPr>
              <w:spacing w:after="0" w:line="240" w:lineRule="auto"/>
              <w:jc w:val="center"/>
              <w:rPr>
                <w:rFonts w:ascii="Verdana" w:eastAsia="Times New Roman" w:hAnsi="Verdana" w:cs="Calibri"/>
                <w:color w:val="000000"/>
                <w:sz w:val="19"/>
                <w:szCs w:val="19"/>
              </w:rPr>
            </w:pPr>
          </w:p>
        </w:tc>
        <w:tc>
          <w:tcPr>
            <w:tcW w:w="2693" w:type="dxa"/>
            <w:vMerge/>
            <w:vAlign w:val="center"/>
          </w:tcPr>
          <w:p w14:paraId="5341BB85" w14:textId="77777777" w:rsidR="00F72608" w:rsidRPr="006D43AB" w:rsidRDefault="00F72608" w:rsidP="0023761A">
            <w:pPr>
              <w:spacing w:after="0" w:line="240" w:lineRule="auto"/>
              <w:jc w:val="center"/>
              <w:rPr>
                <w:rFonts w:ascii="Verdana" w:eastAsia="Times New Roman" w:hAnsi="Verdana" w:cs="Calibri"/>
                <w:color w:val="000000"/>
                <w:sz w:val="19"/>
                <w:szCs w:val="19"/>
              </w:rPr>
            </w:pPr>
          </w:p>
        </w:tc>
      </w:tr>
      <w:tr w:rsidR="00585AB5" w:rsidRPr="006D43AB" w14:paraId="557E4139" w14:textId="77777777" w:rsidTr="00A82905">
        <w:trPr>
          <w:trHeight w:val="450"/>
          <w:jc w:val="center"/>
        </w:trPr>
        <w:tc>
          <w:tcPr>
            <w:tcW w:w="643" w:type="dxa"/>
            <w:vMerge w:val="restart"/>
            <w:shd w:val="clear" w:color="auto" w:fill="auto"/>
            <w:vAlign w:val="center"/>
          </w:tcPr>
          <w:p w14:paraId="3DF76F79" w14:textId="77777777" w:rsidR="00585AB5" w:rsidRPr="006D43AB" w:rsidRDefault="00585AB5" w:rsidP="0023761A">
            <w:pPr>
              <w:pStyle w:val="a3"/>
              <w:numPr>
                <w:ilvl w:val="0"/>
                <w:numId w:val="25"/>
              </w:numPr>
              <w:spacing w:after="0" w:line="240" w:lineRule="auto"/>
              <w:rPr>
                <w:rFonts w:ascii="Verdana" w:eastAsia="Times New Roman" w:hAnsi="Verdana" w:cs="Calibri"/>
                <w:color w:val="000000"/>
                <w:sz w:val="19"/>
                <w:szCs w:val="19"/>
              </w:rPr>
            </w:pPr>
          </w:p>
        </w:tc>
        <w:tc>
          <w:tcPr>
            <w:tcW w:w="3747" w:type="dxa"/>
            <w:vMerge w:val="restart"/>
            <w:shd w:val="clear" w:color="auto" w:fill="auto"/>
            <w:vAlign w:val="center"/>
          </w:tcPr>
          <w:p w14:paraId="587C3CE3" w14:textId="77777777" w:rsidR="00585AB5" w:rsidRPr="006D43AB" w:rsidRDefault="00585AB5" w:rsidP="0023761A">
            <w:pPr>
              <w:spacing w:after="0"/>
              <w:rPr>
                <w:rFonts w:ascii="Verdana" w:hAnsi="Verdana"/>
                <w:sz w:val="19"/>
                <w:szCs w:val="19"/>
              </w:rPr>
            </w:pPr>
            <w:r w:rsidRPr="006D43AB">
              <w:rPr>
                <w:rFonts w:ascii="Verdana" w:hAnsi="Verdana"/>
                <w:sz w:val="19"/>
                <w:szCs w:val="19"/>
              </w:rPr>
              <w:t xml:space="preserve">Ικανότητα, εμπειρία και αξιοπιστία των μελών  του δικτύου  </w:t>
            </w:r>
          </w:p>
        </w:tc>
        <w:tc>
          <w:tcPr>
            <w:tcW w:w="5103" w:type="dxa"/>
            <w:shd w:val="clear" w:color="auto" w:fill="auto"/>
            <w:vAlign w:val="center"/>
          </w:tcPr>
          <w:p w14:paraId="3138B8B1" w14:textId="77777777" w:rsidR="00585AB5" w:rsidRPr="006D43AB" w:rsidRDefault="00585AB5" w:rsidP="0023761A">
            <w:pPr>
              <w:spacing w:after="0"/>
              <w:rPr>
                <w:rFonts w:ascii="Verdana" w:hAnsi="Verdana"/>
                <w:sz w:val="19"/>
                <w:szCs w:val="19"/>
              </w:rPr>
            </w:pPr>
            <w:r w:rsidRPr="006D43AB">
              <w:rPr>
                <w:rFonts w:ascii="Verdana" w:hAnsi="Verdana"/>
                <w:sz w:val="19"/>
                <w:szCs w:val="19"/>
              </w:rPr>
              <w:t>Ποσοστό &gt;50% των μελών της συνεργασίας έχει συμμετάσχει σε άλλο σχήμα συνεργασίας</w:t>
            </w:r>
          </w:p>
        </w:tc>
        <w:tc>
          <w:tcPr>
            <w:tcW w:w="1701" w:type="dxa"/>
            <w:shd w:val="clear" w:color="auto" w:fill="auto"/>
            <w:vAlign w:val="center"/>
          </w:tcPr>
          <w:p w14:paraId="68122B2D" w14:textId="77777777" w:rsidR="00585AB5" w:rsidRPr="006D43AB" w:rsidRDefault="00585AB5" w:rsidP="0023761A">
            <w:pPr>
              <w:spacing w:after="0"/>
              <w:jc w:val="right"/>
              <w:rPr>
                <w:rFonts w:ascii="Verdana" w:hAnsi="Verdana"/>
                <w:sz w:val="19"/>
                <w:szCs w:val="19"/>
              </w:rPr>
            </w:pPr>
            <w:r w:rsidRPr="006D43AB">
              <w:rPr>
                <w:rFonts w:ascii="Verdana" w:hAnsi="Verdana"/>
                <w:sz w:val="19"/>
                <w:szCs w:val="19"/>
              </w:rPr>
              <w:t>100</w:t>
            </w:r>
          </w:p>
        </w:tc>
        <w:tc>
          <w:tcPr>
            <w:tcW w:w="2126" w:type="dxa"/>
            <w:vMerge w:val="restart"/>
            <w:vAlign w:val="center"/>
          </w:tcPr>
          <w:p w14:paraId="1C0F4520" w14:textId="77777777" w:rsidR="00585AB5" w:rsidRPr="006D43AB" w:rsidRDefault="00585AB5" w:rsidP="0023761A">
            <w:pPr>
              <w:spacing w:after="0" w:line="240" w:lineRule="auto"/>
              <w:jc w:val="center"/>
              <w:rPr>
                <w:rFonts w:ascii="Verdana" w:eastAsia="Times New Roman" w:hAnsi="Verdana" w:cs="Calibri"/>
                <w:color w:val="000000"/>
                <w:sz w:val="19"/>
                <w:szCs w:val="19"/>
              </w:rPr>
            </w:pPr>
            <w:r w:rsidRPr="006D43AB">
              <w:rPr>
                <w:rFonts w:ascii="Verdana" w:eastAsia="Times New Roman" w:hAnsi="Verdana" w:cs="Calibri"/>
                <w:color w:val="000000"/>
                <w:sz w:val="19"/>
                <w:szCs w:val="19"/>
              </w:rPr>
              <w:t>19.2.7.3</w:t>
            </w:r>
          </w:p>
        </w:tc>
        <w:tc>
          <w:tcPr>
            <w:tcW w:w="2693" w:type="dxa"/>
            <w:vMerge w:val="restart"/>
            <w:vAlign w:val="center"/>
          </w:tcPr>
          <w:p w14:paraId="10DBA60F" w14:textId="45DC9E95" w:rsidR="00585AB5" w:rsidRPr="006D43AB" w:rsidRDefault="00585AB5" w:rsidP="0023761A">
            <w:pPr>
              <w:spacing w:after="0" w:line="240" w:lineRule="auto"/>
              <w:jc w:val="center"/>
              <w:rPr>
                <w:rFonts w:ascii="Verdana" w:eastAsia="Times New Roman" w:hAnsi="Verdana" w:cs="Calibri"/>
                <w:color w:val="000000"/>
                <w:sz w:val="19"/>
                <w:szCs w:val="19"/>
              </w:rPr>
            </w:pPr>
            <w:r w:rsidRPr="006D43AB">
              <w:rPr>
                <w:rFonts w:ascii="Verdana" w:eastAsia="Times New Roman" w:hAnsi="Verdana" w:cs="Calibri"/>
                <w:color w:val="000000"/>
                <w:sz w:val="19"/>
                <w:szCs w:val="19"/>
              </w:rPr>
              <w:t xml:space="preserve">Καταστατικό φορέα ή ιδιωτικό συμφωνητικό </w:t>
            </w:r>
            <w:r w:rsidRPr="006D43AB">
              <w:rPr>
                <w:rFonts w:ascii="Verdana" w:eastAsia="Times New Roman" w:hAnsi="Verdana" w:cs="Calibri"/>
                <w:color w:val="000000"/>
                <w:sz w:val="19"/>
                <w:szCs w:val="19"/>
              </w:rPr>
              <w:lastRenderedPageBreak/>
              <w:t>σύμπραξης /συνεργασίας συμμετοχής.</w:t>
            </w:r>
            <w:r w:rsidR="00F72608" w:rsidRPr="006D43AB">
              <w:rPr>
                <w:rFonts w:ascii="Verdana" w:eastAsia="Times New Roman" w:hAnsi="Verdana" w:cs="Calibri"/>
                <w:color w:val="000000"/>
                <w:sz w:val="19"/>
                <w:szCs w:val="19"/>
              </w:rPr>
              <w:t xml:space="preserve"> Βιογραφικά σημειώματα, αποδεικτικά συμμετοχής σε παλιότερα σχήματα συνεργασίας</w:t>
            </w:r>
          </w:p>
        </w:tc>
      </w:tr>
      <w:tr w:rsidR="00585AB5" w:rsidRPr="006D43AB" w14:paraId="6B13578A" w14:textId="77777777" w:rsidTr="00541DDC">
        <w:trPr>
          <w:trHeight w:val="704"/>
          <w:jc w:val="center"/>
        </w:trPr>
        <w:tc>
          <w:tcPr>
            <w:tcW w:w="643" w:type="dxa"/>
            <w:vMerge/>
            <w:shd w:val="clear" w:color="auto" w:fill="auto"/>
            <w:vAlign w:val="center"/>
          </w:tcPr>
          <w:p w14:paraId="67991540" w14:textId="77777777" w:rsidR="00585AB5" w:rsidRPr="006D43AB" w:rsidRDefault="00585AB5" w:rsidP="0023761A">
            <w:pPr>
              <w:spacing w:after="0" w:line="240" w:lineRule="auto"/>
              <w:rPr>
                <w:rFonts w:ascii="Verdana" w:eastAsia="Times New Roman" w:hAnsi="Verdana" w:cs="Calibri"/>
                <w:color w:val="000000"/>
                <w:sz w:val="19"/>
                <w:szCs w:val="19"/>
              </w:rPr>
            </w:pPr>
          </w:p>
        </w:tc>
        <w:tc>
          <w:tcPr>
            <w:tcW w:w="3747" w:type="dxa"/>
            <w:vMerge/>
            <w:shd w:val="clear" w:color="auto" w:fill="auto"/>
            <w:vAlign w:val="center"/>
          </w:tcPr>
          <w:p w14:paraId="76D12784" w14:textId="77777777" w:rsidR="00585AB5" w:rsidRPr="006D43AB" w:rsidRDefault="00585AB5" w:rsidP="0023761A">
            <w:pPr>
              <w:spacing w:after="0"/>
              <w:rPr>
                <w:rFonts w:ascii="Verdana" w:hAnsi="Verdana"/>
                <w:sz w:val="19"/>
                <w:szCs w:val="19"/>
              </w:rPr>
            </w:pPr>
          </w:p>
        </w:tc>
        <w:tc>
          <w:tcPr>
            <w:tcW w:w="5103" w:type="dxa"/>
            <w:shd w:val="clear" w:color="auto" w:fill="auto"/>
            <w:vAlign w:val="center"/>
          </w:tcPr>
          <w:p w14:paraId="50E5E90A" w14:textId="77777777" w:rsidR="00585AB5" w:rsidRPr="006D43AB" w:rsidRDefault="00585AB5" w:rsidP="0023761A">
            <w:pPr>
              <w:spacing w:after="0"/>
              <w:rPr>
                <w:rFonts w:ascii="Verdana" w:hAnsi="Verdana"/>
                <w:sz w:val="19"/>
                <w:szCs w:val="19"/>
              </w:rPr>
            </w:pPr>
            <w:r w:rsidRPr="006D43AB">
              <w:rPr>
                <w:rFonts w:ascii="Verdana" w:hAnsi="Verdana"/>
                <w:sz w:val="19"/>
                <w:szCs w:val="19"/>
              </w:rPr>
              <w:t>Ποσοστό &lt;50% των μελών της συνεργασίας έχει συμμετάσχει σε άλλο σχήμα συνεργασίας</w:t>
            </w:r>
          </w:p>
        </w:tc>
        <w:tc>
          <w:tcPr>
            <w:tcW w:w="1701" w:type="dxa"/>
            <w:shd w:val="clear" w:color="auto" w:fill="auto"/>
            <w:vAlign w:val="center"/>
          </w:tcPr>
          <w:p w14:paraId="1F2A08AA" w14:textId="77777777" w:rsidR="00585AB5" w:rsidRPr="006D43AB" w:rsidRDefault="00585AB5" w:rsidP="0023761A">
            <w:pPr>
              <w:spacing w:after="0"/>
              <w:jc w:val="right"/>
              <w:rPr>
                <w:rFonts w:ascii="Verdana" w:hAnsi="Verdana"/>
                <w:sz w:val="19"/>
                <w:szCs w:val="19"/>
              </w:rPr>
            </w:pPr>
            <w:r w:rsidRPr="006D43AB">
              <w:rPr>
                <w:rFonts w:ascii="Verdana" w:hAnsi="Verdana"/>
                <w:sz w:val="19"/>
                <w:szCs w:val="19"/>
              </w:rPr>
              <w:t>0</w:t>
            </w:r>
          </w:p>
        </w:tc>
        <w:tc>
          <w:tcPr>
            <w:tcW w:w="2126" w:type="dxa"/>
            <w:vMerge/>
            <w:vAlign w:val="center"/>
          </w:tcPr>
          <w:p w14:paraId="2A9B280B" w14:textId="77777777" w:rsidR="00585AB5" w:rsidRPr="006D43AB" w:rsidRDefault="00585AB5" w:rsidP="0023761A">
            <w:pPr>
              <w:spacing w:after="0" w:line="240" w:lineRule="auto"/>
              <w:rPr>
                <w:rFonts w:ascii="Verdana" w:eastAsia="Times New Roman" w:hAnsi="Verdana" w:cs="Calibri"/>
                <w:color w:val="000000"/>
                <w:sz w:val="19"/>
                <w:szCs w:val="19"/>
              </w:rPr>
            </w:pPr>
          </w:p>
        </w:tc>
        <w:tc>
          <w:tcPr>
            <w:tcW w:w="2693" w:type="dxa"/>
            <w:vMerge/>
            <w:vAlign w:val="center"/>
          </w:tcPr>
          <w:p w14:paraId="1D5BF003" w14:textId="77777777" w:rsidR="00585AB5" w:rsidRPr="006D43AB" w:rsidRDefault="00585AB5" w:rsidP="0023761A">
            <w:pPr>
              <w:spacing w:after="0" w:line="240" w:lineRule="auto"/>
              <w:rPr>
                <w:rFonts w:ascii="Verdana" w:eastAsia="Times New Roman" w:hAnsi="Verdana" w:cs="Calibri"/>
                <w:color w:val="000000"/>
                <w:sz w:val="19"/>
                <w:szCs w:val="19"/>
              </w:rPr>
            </w:pPr>
          </w:p>
        </w:tc>
      </w:tr>
      <w:bookmarkEnd w:id="27"/>
    </w:tbl>
    <w:p w14:paraId="601228AA" w14:textId="77777777" w:rsidR="0033792E" w:rsidRPr="006D43AB" w:rsidRDefault="0033792E" w:rsidP="00200F9F">
      <w:pPr>
        <w:rPr>
          <w:rFonts w:ascii="Verdana" w:hAnsi="Verdana"/>
          <w:lang w:eastAsia="en-US"/>
        </w:rPr>
        <w:sectPr w:rsidR="0033792E" w:rsidRPr="006D43AB" w:rsidSect="00C961E0">
          <w:pgSz w:w="16838" w:h="11906" w:orient="landscape"/>
          <w:pgMar w:top="851" w:right="1440" w:bottom="1701" w:left="1440" w:header="709" w:footer="340" w:gutter="0"/>
          <w:cols w:space="708"/>
          <w:docGrid w:linePitch="360"/>
        </w:sectPr>
      </w:pPr>
    </w:p>
    <w:p w14:paraId="33AEF260" w14:textId="6204E38F" w:rsidR="00200F9F" w:rsidRDefault="00482A8F" w:rsidP="00D465E2">
      <w:pPr>
        <w:pStyle w:val="2"/>
        <w:rPr>
          <w:rFonts w:ascii="Verdana" w:hAnsi="Verdana"/>
          <w:b/>
          <w:color w:val="auto"/>
          <w:sz w:val="22"/>
          <w:szCs w:val="22"/>
          <w:lang w:eastAsia="en-US"/>
        </w:rPr>
      </w:pPr>
      <w:bookmarkStart w:id="28" w:name="_Toc29561823"/>
      <w:bookmarkEnd w:id="26"/>
      <w:r w:rsidRPr="006D43AB">
        <w:rPr>
          <w:rFonts w:ascii="Verdana" w:hAnsi="Verdana"/>
          <w:b/>
          <w:color w:val="auto"/>
          <w:sz w:val="22"/>
          <w:szCs w:val="22"/>
          <w:lang w:eastAsia="en-US"/>
        </w:rPr>
        <w:lastRenderedPageBreak/>
        <w:t>Κριτήρια επιλογής (βαθμολόγησης) πράξεων ανά υποδράση</w:t>
      </w:r>
      <w:bookmarkEnd w:id="28"/>
      <w:r w:rsidRPr="006D43AB">
        <w:rPr>
          <w:rFonts w:ascii="Verdana" w:hAnsi="Verdana"/>
          <w:b/>
          <w:color w:val="auto"/>
          <w:sz w:val="22"/>
          <w:szCs w:val="22"/>
          <w:lang w:eastAsia="en-US"/>
        </w:rPr>
        <w:t xml:space="preserve"> </w:t>
      </w:r>
    </w:p>
    <w:p w14:paraId="709ACB39" w14:textId="77777777" w:rsidR="002F4922" w:rsidRPr="009E1AD8" w:rsidRDefault="002F4922" w:rsidP="009E1AD8">
      <w:pPr>
        <w:rPr>
          <w:lang w:eastAsia="en-US"/>
        </w:rPr>
      </w:pPr>
    </w:p>
    <w:p w14:paraId="599526F0" w14:textId="77777777" w:rsidR="00AF1C14" w:rsidRPr="006D43AB" w:rsidRDefault="00AF1C14" w:rsidP="008D276F">
      <w:pPr>
        <w:pStyle w:val="3"/>
        <w:spacing w:before="120" w:after="120" w:line="240" w:lineRule="auto"/>
        <w:jc w:val="both"/>
        <w:rPr>
          <w:rFonts w:ascii="Verdana" w:eastAsia="Times New Roman" w:hAnsi="Verdana"/>
          <w:b/>
          <w:color w:val="auto"/>
          <w:sz w:val="20"/>
          <w:szCs w:val="20"/>
        </w:rPr>
      </w:pPr>
      <w:bookmarkStart w:id="29" w:name="_Toc29561824"/>
      <w:r w:rsidRPr="006D43AB">
        <w:rPr>
          <w:rFonts w:ascii="Verdana" w:eastAsia="Times New Roman" w:hAnsi="Verdana"/>
          <w:b/>
          <w:color w:val="auto"/>
          <w:sz w:val="20"/>
          <w:szCs w:val="20"/>
        </w:rPr>
        <w:t>19.2.1</w:t>
      </w:r>
      <w:r w:rsidR="00936D08" w:rsidRPr="006D43AB">
        <w:rPr>
          <w:rFonts w:ascii="Verdana" w:eastAsia="Times New Roman" w:hAnsi="Verdana"/>
          <w:b/>
          <w:color w:val="auto"/>
          <w:sz w:val="20"/>
          <w:szCs w:val="20"/>
        </w:rPr>
        <w:t>:</w:t>
      </w:r>
      <w:r w:rsidR="000360AD" w:rsidRPr="006D43AB">
        <w:rPr>
          <w:rFonts w:ascii="Verdana" w:eastAsia="Times New Roman" w:hAnsi="Verdana"/>
          <w:b/>
          <w:color w:val="auto"/>
          <w:sz w:val="20"/>
          <w:szCs w:val="20"/>
        </w:rPr>
        <w:t xml:space="preserve"> «</w:t>
      </w:r>
      <w:r w:rsidRPr="006D43AB">
        <w:rPr>
          <w:rFonts w:ascii="Verdana" w:eastAsia="Times New Roman" w:hAnsi="Verdana"/>
          <w:b/>
          <w:color w:val="auto"/>
          <w:sz w:val="20"/>
          <w:szCs w:val="20"/>
        </w:rPr>
        <w:t>Μεταφορά γνώσεων &amp; ενημέρωσης</w:t>
      </w:r>
      <w:r w:rsidR="000360AD" w:rsidRPr="006D43AB">
        <w:rPr>
          <w:rFonts w:ascii="Verdana" w:eastAsia="Times New Roman" w:hAnsi="Verdana"/>
          <w:b/>
          <w:color w:val="auto"/>
          <w:sz w:val="20"/>
          <w:szCs w:val="20"/>
        </w:rPr>
        <w:t>»</w:t>
      </w:r>
      <w:bookmarkEnd w:id="29"/>
    </w:p>
    <w:p w14:paraId="4A03ABC4" w14:textId="77777777" w:rsidR="00AF1C14" w:rsidRPr="006D43AB" w:rsidRDefault="00AF1C14" w:rsidP="008D276F">
      <w:pPr>
        <w:spacing w:before="120" w:after="120" w:line="240" w:lineRule="auto"/>
        <w:jc w:val="both"/>
        <w:rPr>
          <w:rFonts w:ascii="Verdana" w:eastAsia="Times New Roman" w:hAnsi="Verdana" w:cs="Times New Roman"/>
          <w:color w:val="000000"/>
          <w:sz w:val="19"/>
          <w:szCs w:val="19"/>
        </w:rPr>
      </w:pPr>
      <w:r w:rsidRPr="006D43AB">
        <w:rPr>
          <w:rFonts w:ascii="Verdana" w:eastAsia="Times New Roman" w:hAnsi="Verdana" w:cs="Times New Roman"/>
          <w:b/>
          <w:color w:val="000000"/>
          <w:sz w:val="19"/>
          <w:szCs w:val="19"/>
        </w:rPr>
        <w:t>19.2.1.1:</w:t>
      </w:r>
      <w:r w:rsidRPr="006D43AB">
        <w:rPr>
          <w:rFonts w:ascii="Verdana" w:eastAsia="Times New Roman" w:hAnsi="Verdana" w:cs="Times New Roman"/>
          <w:color w:val="000000"/>
          <w:sz w:val="19"/>
          <w:szCs w:val="19"/>
        </w:rPr>
        <w:t xml:space="preserve"> «Μεταφορά γνώσεων &amp; ενημέρωσης στο γεωργικό και το δασικό τομέα»</w:t>
      </w:r>
    </w:p>
    <w:tbl>
      <w:tblPr>
        <w:tblW w:w="5380" w:type="pct"/>
        <w:jc w:val="center"/>
        <w:tblLayout w:type="fixed"/>
        <w:tblLook w:val="0000" w:firstRow="0" w:lastRow="0" w:firstColumn="0" w:lastColumn="0" w:noHBand="0" w:noVBand="0"/>
      </w:tblPr>
      <w:tblGrid>
        <w:gridCol w:w="5605"/>
        <w:gridCol w:w="1550"/>
        <w:gridCol w:w="1771"/>
      </w:tblGrid>
      <w:tr w:rsidR="008349DF" w:rsidRPr="006D43AB" w14:paraId="7573F924" w14:textId="77777777" w:rsidTr="00955C31">
        <w:trPr>
          <w:trHeight w:val="269"/>
          <w:tblHeader/>
          <w:jc w:val="center"/>
        </w:trPr>
        <w:tc>
          <w:tcPr>
            <w:tcW w:w="3140"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09E14B3C" w14:textId="77777777" w:rsidR="00A05C2A" w:rsidRPr="006D43AB" w:rsidRDefault="00A05C2A" w:rsidP="00A05C2A">
            <w:pPr>
              <w:spacing w:after="0"/>
              <w:jc w:val="center"/>
              <w:rPr>
                <w:rFonts w:ascii="Verdana" w:hAnsi="Verdana"/>
                <w:b/>
                <w:bCs/>
                <w:color w:val="000000"/>
                <w:sz w:val="19"/>
                <w:szCs w:val="19"/>
              </w:rPr>
            </w:pPr>
            <w:bookmarkStart w:id="30" w:name="_Hlk518295523"/>
            <w:r w:rsidRPr="006D43AB">
              <w:rPr>
                <w:rFonts w:ascii="Verdana" w:hAnsi="Verdana"/>
                <w:b/>
                <w:bCs/>
                <w:color w:val="000000"/>
                <w:sz w:val="19"/>
                <w:szCs w:val="19"/>
              </w:rPr>
              <w:t xml:space="preserve">Κριτήρια Επιλογής 19.2.1.1. </w:t>
            </w:r>
          </w:p>
        </w:tc>
        <w:tc>
          <w:tcPr>
            <w:tcW w:w="868" w:type="pct"/>
            <w:tcBorders>
              <w:top w:val="single" w:sz="4" w:space="0" w:color="auto"/>
              <w:left w:val="nil"/>
              <w:bottom w:val="single" w:sz="4" w:space="0" w:color="auto"/>
              <w:right w:val="single" w:sz="4" w:space="0" w:color="auto"/>
            </w:tcBorders>
            <w:shd w:val="clear" w:color="auto" w:fill="D6E3BC" w:themeFill="accent3" w:themeFillTint="66"/>
            <w:vAlign w:val="center"/>
          </w:tcPr>
          <w:p w14:paraId="230FE5C9" w14:textId="77777777" w:rsidR="00A05C2A" w:rsidRPr="006D43AB" w:rsidRDefault="00A05C2A" w:rsidP="00A05C2A">
            <w:pPr>
              <w:spacing w:after="0"/>
              <w:jc w:val="center"/>
              <w:rPr>
                <w:rFonts w:ascii="Verdana" w:hAnsi="Verdana"/>
                <w:b/>
                <w:bCs/>
                <w:color w:val="000000"/>
                <w:sz w:val="19"/>
                <w:szCs w:val="19"/>
              </w:rPr>
            </w:pPr>
            <w:r w:rsidRPr="006D43AB">
              <w:rPr>
                <w:rFonts w:ascii="Verdana" w:hAnsi="Verdana"/>
                <w:b/>
                <w:bCs/>
                <w:color w:val="000000"/>
                <w:sz w:val="19"/>
                <w:szCs w:val="19"/>
              </w:rPr>
              <w:t>Βαρύτητα %</w:t>
            </w:r>
          </w:p>
        </w:tc>
        <w:tc>
          <w:tcPr>
            <w:tcW w:w="992" w:type="pct"/>
            <w:tcBorders>
              <w:top w:val="single" w:sz="4" w:space="0" w:color="auto"/>
              <w:left w:val="nil"/>
              <w:bottom w:val="single" w:sz="4" w:space="0" w:color="auto"/>
              <w:right w:val="single" w:sz="4" w:space="0" w:color="auto"/>
            </w:tcBorders>
            <w:shd w:val="clear" w:color="auto" w:fill="D6E3BC" w:themeFill="accent3" w:themeFillTint="66"/>
            <w:vAlign w:val="center"/>
          </w:tcPr>
          <w:p w14:paraId="33EF1135" w14:textId="77777777" w:rsidR="00A05C2A" w:rsidRPr="006D43AB" w:rsidRDefault="00A05C2A" w:rsidP="00A05C2A">
            <w:pPr>
              <w:spacing w:after="0"/>
              <w:jc w:val="center"/>
              <w:rPr>
                <w:rFonts w:ascii="Verdana" w:hAnsi="Verdana"/>
                <w:b/>
                <w:bCs/>
                <w:color w:val="000000"/>
                <w:sz w:val="19"/>
                <w:szCs w:val="19"/>
              </w:rPr>
            </w:pPr>
            <w:proofErr w:type="spellStart"/>
            <w:r w:rsidRPr="006D43AB">
              <w:rPr>
                <w:rFonts w:ascii="Verdana" w:hAnsi="Verdana"/>
                <w:b/>
                <w:bCs/>
                <w:color w:val="000000"/>
                <w:sz w:val="19"/>
                <w:szCs w:val="19"/>
              </w:rPr>
              <w:t>Μοριοδότηση</w:t>
            </w:r>
            <w:proofErr w:type="spellEnd"/>
          </w:p>
        </w:tc>
      </w:tr>
      <w:tr w:rsidR="00955C31" w:rsidRPr="006D43AB" w14:paraId="58A22954" w14:textId="77777777" w:rsidTr="00955C31">
        <w:trPr>
          <w:trHeight w:val="53"/>
          <w:jc w:val="center"/>
        </w:trPr>
        <w:tc>
          <w:tcPr>
            <w:tcW w:w="314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D29C094" w14:textId="19659C24" w:rsidR="00955C31" w:rsidRPr="006D43AB" w:rsidRDefault="00955C31" w:rsidP="00955C31">
            <w:pPr>
              <w:spacing w:after="0"/>
              <w:rPr>
                <w:rFonts w:ascii="Verdana" w:hAnsi="Verdana"/>
                <w:b/>
                <w:bCs/>
                <w:color w:val="000000"/>
                <w:sz w:val="19"/>
                <w:szCs w:val="19"/>
              </w:rPr>
            </w:pPr>
            <w:r w:rsidRPr="006D43AB">
              <w:rPr>
                <w:rFonts w:ascii="Verdana" w:hAnsi="Verdana" w:cs="Calibri"/>
                <w:b/>
                <w:bCs/>
                <w:color w:val="000000"/>
                <w:sz w:val="19"/>
                <w:szCs w:val="19"/>
              </w:rPr>
              <w:t>Κριτήριο 1:</w:t>
            </w:r>
            <w:r w:rsidRPr="006D43AB">
              <w:rPr>
                <w:rFonts w:ascii="Verdana" w:hAnsi="Verdana" w:cs="Calibri"/>
                <w:color w:val="000000"/>
                <w:sz w:val="19"/>
                <w:szCs w:val="19"/>
              </w:rPr>
              <w:t xml:space="preserve"> Σκοπιμότητα της πρότασης (Ειδικοί στόχοι του τοπικού προγράμματος που εξυπηρετούνται με την υλοποίηση της πρότασης)</w:t>
            </w:r>
          </w:p>
        </w:tc>
        <w:tc>
          <w:tcPr>
            <w:tcW w:w="868" w:type="pct"/>
            <w:vMerge w:val="restart"/>
            <w:tcBorders>
              <w:top w:val="nil"/>
              <w:left w:val="single" w:sz="4" w:space="0" w:color="auto"/>
              <w:right w:val="single" w:sz="4" w:space="0" w:color="auto"/>
            </w:tcBorders>
            <w:vAlign w:val="center"/>
          </w:tcPr>
          <w:p w14:paraId="45CDDA30" w14:textId="36641533" w:rsidR="00955C31" w:rsidRPr="006D43AB" w:rsidRDefault="00955C31" w:rsidP="00B91442">
            <w:pPr>
              <w:spacing w:after="0"/>
              <w:jc w:val="center"/>
              <w:rPr>
                <w:rFonts w:ascii="Verdana" w:hAnsi="Verdana"/>
                <w:color w:val="000000"/>
                <w:sz w:val="19"/>
                <w:szCs w:val="19"/>
              </w:rPr>
            </w:pPr>
            <w:r w:rsidRPr="006D43AB">
              <w:rPr>
                <w:rFonts w:ascii="Verdana" w:hAnsi="Verdana"/>
                <w:color w:val="000000"/>
                <w:sz w:val="19"/>
                <w:szCs w:val="19"/>
              </w:rPr>
              <w:t>10%</w:t>
            </w:r>
          </w:p>
        </w:tc>
        <w:tc>
          <w:tcPr>
            <w:tcW w:w="9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53836FD" w14:textId="7B70E07E" w:rsidR="00955C31" w:rsidRPr="006D43AB" w:rsidRDefault="00955C31" w:rsidP="00955C31">
            <w:pPr>
              <w:spacing w:after="0"/>
              <w:jc w:val="center"/>
              <w:rPr>
                <w:rFonts w:ascii="Verdana" w:hAnsi="Verdana"/>
                <w:color w:val="000000"/>
                <w:sz w:val="19"/>
                <w:szCs w:val="19"/>
              </w:rPr>
            </w:pPr>
            <w:r w:rsidRPr="006D43AB">
              <w:rPr>
                <w:rFonts w:ascii="Verdana" w:hAnsi="Verdana" w:cs="Calibri"/>
                <w:color w:val="000000"/>
                <w:sz w:val="19"/>
                <w:szCs w:val="19"/>
              </w:rPr>
              <w:t>100</w:t>
            </w:r>
          </w:p>
        </w:tc>
      </w:tr>
      <w:tr w:rsidR="00955C31" w:rsidRPr="006D43AB" w14:paraId="6B20DF97" w14:textId="77777777" w:rsidTr="00955C31">
        <w:trPr>
          <w:trHeight w:val="53"/>
          <w:jc w:val="center"/>
        </w:trPr>
        <w:tc>
          <w:tcPr>
            <w:tcW w:w="3140" w:type="pct"/>
            <w:vMerge/>
            <w:tcBorders>
              <w:left w:val="single" w:sz="4" w:space="0" w:color="auto"/>
              <w:right w:val="single" w:sz="4" w:space="0" w:color="auto"/>
            </w:tcBorders>
            <w:vAlign w:val="center"/>
          </w:tcPr>
          <w:p w14:paraId="601855CD" w14:textId="77777777" w:rsidR="00955C31" w:rsidRPr="006D43AB" w:rsidRDefault="00955C31" w:rsidP="00955C31">
            <w:pPr>
              <w:spacing w:after="0"/>
              <w:rPr>
                <w:rFonts w:ascii="Verdana" w:hAnsi="Verdana"/>
                <w:b/>
                <w:bCs/>
                <w:color w:val="000000"/>
                <w:sz w:val="19"/>
                <w:szCs w:val="19"/>
              </w:rPr>
            </w:pPr>
          </w:p>
        </w:tc>
        <w:tc>
          <w:tcPr>
            <w:tcW w:w="868" w:type="pct"/>
            <w:vMerge/>
            <w:tcBorders>
              <w:left w:val="single" w:sz="4" w:space="0" w:color="auto"/>
              <w:right w:val="single" w:sz="4" w:space="0" w:color="auto"/>
            </w:tcBorders>
            <w:vAlign w:val="center"/>
          </w:tcPr>
          <w:p w14:paraId="20A094F5" w14:textId="77777777" w:rsidR="00955C31" w:rsidRPr="006D43AB" w:rsidRDefault="00955C31" w:rsidP="00B91442">
            <w:pPr>
              <w:spacing w:after="0"/>
              <w:jc w:val="center"/>
              <w:rPr>
                <w:rFonts w:ascii="Verdana" w:hAnsi="Verdana"/>
                <w:color w:val="000000"/>
                <w:sz w:val="19"/>
                <w:szCs w:val="19"/>
              </w:rPr>
            </w:pPr>
          </w:p>
        </w:tc>
        <w:tc>
          <w:tcPr>
            <w:tcW w:w="992" w:type="pct"/>
            <w:tcBorders>
              <w:top w:val="nil"/>
              <w:left w:val="single" w:sz="4" w:space="0" w:color="auto"/>
              <w:bottom w:val="single" w:sz="4" w:space="0" w:color="auto"/>
              <w:right w:val="single" w:sz="4" w:space="0" w:color="auto"/>
            </w:tcBorders>
            <w:shd w:val="clear" w:color="auto" w:fill="auto"/>
            <w:noWrap/>
            <w:vAlign w:val="center"/>
          </w:tcPr>
          <w:p w14:paraId="4B7F3BAB" w14:textId="12ED7CFB" w:rsidR="00955C31" w:rsidRPr="006D43AB" w:rsidRDefault="00955C31" w:rsidP="00955C31">
            <w:pPr>
              <w:spacing w:after="0"/>
              <w:jc w:val="center"/>
              <w:rPr>
                <w:rFonts w:ascii="Verdana" w:hAnsi="Verdana"/>
                <w:color w:val="000000"/>
                <w:sz w:val="19"/>
                <w:szCs w:val="19"/>
              </w:rPr>
            </w:pPr>
            <w:r w:rsidRPr="006D43AB">
              <w:rPr>
                <w:rFonts w:ascii="Verdana" w:hAnsi="Verdana" w:cs="Calibri"/>
                <w:color w:val="000000"/>
                <w:sz w:val="19"/>
                <w:szCs w:val="19"/>
              </w:rPr>
              <w:t>70</w:t>
            </w:r>
          </w:p>
        </w:tc>
      </w:tr>
      <w:tr w:rsidR="00955C31" w:rsidRPr="006D43AB" w14:paraId="2F6ABA4D" w14:textId="77777777" w:rsidTr="00955C31">
        <w:trPr>
          <w:trHeight w:val="53"/>
          <w:jc w:val="center"/>
        </w:trPr>
        <w:tc>
          <w:tcPr>
            <w:tcW w:w="3140" w:type="pct"/>
            <w:vMerge/>
            <w:tcBorders>
              <w:left w:val="single" w:sz="4" w:space="0" w:color="auto"/>
              <w:right w:val="single" w:sz="4" w:space="0" w:color="auto"/>
            </w:tcBorders>
            <w:vAlign w:val="center"/>
          </w:tcPr>
          <w:p w14:paraId="672EA734" w14:textId="77777777" w:rsidR="00955C31" w:rsidRPr="006D43AB" w:rsidRDefault="00955C31" w:rsidP="00955C31">
            <w:pPr>
              <w:spacing w:after="0"/>
              <w:rPr>
                <w:rFonts w:ascii="Verdana" w:hAnsi="Verdana"/>
                <w:b/>
                <w:bCs/>
                <w:color w:val="000000"/>
                <w:sz w:val="19"/>
                <w:szCs w:val="19"/>
              </w:rPr>
            </w:pPr>
          </w:p>
        </w:tc>
        <w:tc>
          <w:tcPr>
            <w:tcW w:w="868" w:type="pct"/>
            <w:vMerge/>
            <w:tcBorders>
              <w:left w:val="single" w:sz="4" w:space="0" w:color="auto"/>
              <w:right w:val="single" w:sz="4" w:space="0" w:color="auto"/>
            </w:tcBorders>
            <w:vAlign w:val="center"/>
          </w:tcPr>
          <w:p w14:paraId="03D15FC5" w14:textId="77777777" w:rsidR="00955C31" w:rsidRPr="006D43AB" w:rsidRDefault="00955C31" w:rsidP="00B91442">
            <w:pPr>
              <w:spacing w:after="0"/>
              <w:jc w:val="center"/>
              <w:rPr>
                <w:rFonts w:ascii="Verdana" w:hAnsi="Verdana"/>
                <w:color w:val="000000"/>
                <w:sz w:val="19"/>
                <w:szCs w:val="19"/>
              </w:rPr>
            </w:pPr>
          </w:p>
        </w:tc>
        <w:tc>
          <w:tcPr>
            <w:tcW w:w="992" w:type="pct"/>
            <w:tcBorders>
              <w:top w:val="nil"/>
              <w:left w:val="single" w:sz="4" w:space="0" w:color="auto"/>
              <w:bottom w:val="single" w:sz="4" w:space="0" w:color="auto"/>
              <w:right w:val="single" w:sz="4" w:space="0" w:color="auto"/>
            </w:tcBorders>
            <w:shd w:val="clear" w:color="auto" w:fill="auto"/>
            <w:noWrap/>
            <w:vAlign w:val="center"/>
          </w:tcPr>
          <w:p w14:paraId="1253AEEF" w14:textId="2A32A6DA" w:rsidR="00955C31" w:rsidRPr="006D43AB" w:rsidRDefault="00955C31" w:rsidP="00955C31">
            <w:pPr>
              <w:spacing w:after="0"/>
              <w:jc w:val="center"/>
              <w:rPr>
                <w:rFonts w:ascii="Verdana" w:hAnsi="Verdana"/>
                <w:color w:val="000000"/>
                <w:sz w:val="19"/>
                <w:szCs w:val="19"/>
              </w:rPr>
            </w:pPr>
            <w:r w:rsidRPr="006D43AB">
              <w:rPr>
                <w:rFonts w:ascii="Verdana" w:hAnsi="Verdana" w:cs="Calibri"/>
                <w:color w:val="000000"/>
                <w:sz w:val="19"/>
                <w:szCs w:val="19"/>
              </w:rPr>
              <w:t>30</w:t>
            </w:r>
          </w:p>
        </w:tc>
      </w:tr>
      <w:tr w:rsidR="00955C31" w:rsidRPr="006D43AB" w14:paraId="519A0E00" w14:textId="77777777" w:rsidTr="00955C31">
        <w:trPr>
          <w:trHeight w:val="53"/>
          <w:jc w:val="center"/>
        </w:trPr>
        <w:tc>
          <w:tcPr>
            <w:tcW w:w="3140" w:type="pct"/>
            <w:vMerge/>
            <w:tcBorders>
              <w:left w:val="single" w:sz="4" w:space="0" w:color="auto"/>
              <w:bottom w:val="single" w:sz="4" w:space="0" w:color="auto"/>
              <w:right w:val="single" w:sz="4" w:space="0" w:color="auto"/>
            </w:tcBorders>
            <w:vAlign w:val="center"/>
          </w:tcPr>
          <w:p w14:paraId="3CDE69A0" w14:textId="77777777" w:rsidR="00955C31" w:rsidRPr="006D43AB" w:rsidRDefault="00955C31" w:rsidP="00955C31">
            <w:pPr>
              <w:spacing w:after="0"/>
              <w:rPr>
                <w:rFonts w:ascii="Verdana" w:hAnsi="Verdana"/>
                <w:b/>
                <w:bCs/>
                <w:color w:val="000000"/>
                <w:sz w:val="19"/>
                <w:szCs w:val="19"/>
              </w:rPr>
            </w:pPr>
          </w:p>
        </w:tc>
        <w:tc>
          <w:tcPr>
            <w:tcW w:w="868" w:type="pct"/>
            <w:vMerge/>
            <w:tcBorders>
              <w:left w:val="single" w:sz="4" w:space="0" w:color="auto"/>
              <w:bottom w:val="single" w:sz="4" w:space="0" w:color="auto"/>
              <w:right w:val="single" w:sz="4" w:space="0" w:color="auto"/>
            </w:tcBorders>
            <w:vAlign w:val="center"/>
          </w:tcPr>
          <w:p w14:paraId="3B87010F" w14:textId="77777777" w:rsidR="00955C31" w:rsidRPr="006D43AB" w:rsidRDefault="00955C31" w:rsidP="00B91442">
            <w:pPr>
              <w:spacing w:after="0"/>
              <w:jc w:val="center"/>
              <w:rPr>
                <w:rFonts w:ascii="Verdana" w:hAnsi="Verdana"/>
                <w:color w:val="000000"/>
                <w:sz w:val="19"/>
                <w:szCs w:val="19"/>
              </w:rPr>
            </w:pPr>
          </w:p>
        </w:tc>
        <w:tc>
          <w:tcPr>
            <w:tcW w:w="992" w:type="pct"/>
            <w:tcBorders>
              <w:top w:val="nil"/>
              <w:left w:val="single" w:sz="4" w:space="0" w:color="auto"/>
              <w:bottom w:val="single" w:sz="4" w:space="0" w:color="auto"/>
              <w:right w:val="single" w:sz="4" w:space="0" w:color="auto"/>
            </w:tcBorders>
            <w:shd w:val="clear" w:color="auto" w:fill="auto"/>
            <w:noWrap/>
            <w:vAlign w:val="center"/>
          </w:tcPr>
          <w:p w14:paraId="45405F6F" w14:textId="318CAA16" w:rsidR="00955C31" w:rsidRPr="006D43AB" w:rsidRDefault="00955C31" w:rsidP="00955C31">
            <w:pPr>
              <w:spacing w:after="0"/>
              <w:jc w:val="center"/>
              <w:rPr>
                <w:rFonts w:ascii="Verdana" w:hAnsi="Verdana" w:cs="Calibri"/>
                <w:color w:val="000000"/>
                <w:sz w:val="19"/>
                <w:szCs w:val="19"/>
              </w:rPr>
            </w:pPr>
            <w:r w:rsidRPr="006D43AB">
              <w:rPr>
                <w:rFonts w:ascii="Verdana" w:hAnsi="Verdana" w:cs="Calibri"/>
                <w:color w:val="000000"/>
                <w:sz w:val="19"/>
                <w:szCs w:val="19"/>
              </w:rPr>
              <w:t>0</w:t>
            </w:r>
          </w:p>
        </w:tc>
      </w:tr>
      <w:tr w:rsidR="00955C31" w:rsidRPr="006D43AB" w14:paraId="116F6B25" w14:textId="77777777" w:rsidTr="00A43906">
        <w:trPr>
          <w:trHeight w:val="53"/>
          <w:jc w:val="center"/>
        </w:trPr>
        <w:tc>
          <w:tcPr>
            <w:tcW w:w="3140" w:type="pct"/>
            <w:vMerge w:val="restart"/>
            <w:tcBorders>
              <w:top w:val="nil"/>
              <w:left w:val="single" w:sz="4" w:space="0" w:color="auto"/>
              <w:bottom w:val="single" w:sz="4" w:space="0" w:color="auto"/>
              <w:right w:val="single" w:sz="4" w:space="0" w:color="auto"/>
            </w:tcBorders>
            <w:vAlign w:val="center"/>
          </w:tcPr>
          <w:p w14:paraId="1A80A4AE" w14:textId="2C02A4E4" w:rsidR="00955C31" w:rsidRPr="006D43AB" w:rsidRDefault="00955C31" w:rsidP="00955C31">
            <w:pPr>
              <w:spacing w:after="0"/>
              <w:rPr>
                <w:rFonts w:ascii="Verdana" w:hAnsi="Verdana"/>
                <w:b/>
                <w:bCs/>
                <w:color w:val="000000"/>
                <w:sz w:val="19"/>
                <w:szCs w:val="19"/>
              </w:rPr>
            </w:pPr>
            <w:r w:rsidRPr="006D43AB">
              <w:rPr>
                <w:rFonts w:ascii="Verdana" w:hAnsi="Verdana"/>
                <w:b/>
                <w:bCs/>
                <w:color w:val="000000"/>
                <w:sz w:val="19"/>
                <w:szCs w:val="19"/>
              </w:rPr>
              <w:t xml:space="preserve">Κριτήριο 2: </w:t>
            </w:r>
            <w:r w:rsidRPr="006D43AB">
              <w:rPr>
                <w:rFonts w:ascii="Verdana" w:hAnsi="Verdana"/>
                <w:bCs/>
                <w:color w:val="000000"/>
                <w:sz w:val="19"/>
                <w:szCs w:val="19"/>
              </w:rPr>
              <w:t>Σαφήνεια και πληρότητα της πρότασης</w:t>
            </w:r>
            <w:r w:rsidRPr="006D43AB">
              <w:rPr>
                <w:rFonts w:ascii="Verdana" w:hAnsi="Verdana"/>
                <w:b/>
                <w:bCs/>
                <w:color w:val="000000"/>
                <w:sz w:val="19"/>
                <w:szCs w:val="19"/>
              </w:rPr>
              <w:t xml:space="preserve">  </w:t>
            </w:r>
          </w:p>
        </w:tc>
        <w:tc>
          <w:tcPr>
            <w:tcW w:w="868" w:type="pct"/>
            <w:vMerge w:val="restart"/>
            <w:tcBorders>
              <w:top w:val="nil"/>
              <w:left w:val="single" w:sz="4" w:space="0" w:color="auto"/>
              <w:bottom w:val="single" w:sz="4" w:space="0" w:color="auto"/>
              <w:right w:val="single" w:sz="4" w:space="0" w:color="auto"/>
            </w:tcBorders>
            <w:vAlign w:val="center"/>
          </w:tcPr>
          <w:p w14:paraId="543A7A28" w14:textId="508B3427" w:rsidR="00955C31" w:rsidRPr="006D43AB" w:rsidRDefault="00B91442" w:rsidP="00B91442">
            <w:pPr>
              <w:spacing w:after="0"/>
              <w:jc w:val="center"/>
              <w:rPr>
                <w:rFonts w:ascii="Verdana" w:hAnsi="Verdana"/>
                <w:color w:val="000000"/>
                <w:sz w:val="19"/>
                <w:szCs w:val="19"/>
              </w:rPr>
            </w:pPr>
            <w:r w:rsidRPr="006D43AB">
              <w:rPr>
                <w:rFonts w:ascii="Verdana" w:hAnsi="Verdana"/>
                <w:color w:val="000000"/>
                <w:sz w:val="19"/>
                <w:szCs w:val="19"/>
              </w:rPr>
              <w:t>20%</w:t>
            </w:r>
          </w:p>
        </w:tc>
        <w:tc>
          <w:tcPr>
            <w:tcW w:w="9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26D2D4A" w14:textId="182D9A75" w:rsidR="00955C31" w:rsidRPr="006D43AB" w:rsidRDefault="00955C31" w:rsidP="00955C31">
            <w:pPr>
              <w:spacing w:after="0"/>
              <w:jc w:val="center"/>
              <w:rPr>
                <w:rFonts w:ascii="Verdana" w:hAnsi="Verdana"/>
                <w:color w:val="000000"/>
                <w:sz w:val="19"/>
                <w:szCs w:val="19"/>
              </w:rPr>
            </w:pPr>
            <w:r w:rsidRPr="006D43AB">
              <w:rPr>
                <w:rFonts w:ascii="Verdana" w:hAnsi="Verdana" w:cs="Calibri"/>
                <w:sz w:val="19"/>
                <w:szCs w:val="19"/>
              </w:rPr>
              <w:t>100</w:t>
            </w:r>
          </w:p>
        </w:tc>
      </w:tr>
      <w:tr w:rsidR="00955C31" w:rsidRPr="006D43AB" w14:paraId="1AB30441" w14:textId="77777777" w:rsidTr="00955C31">
        <w:trPr>
          <w:trHeight w:val="53"/>
          <w:jc w:val="center"/>
        </w:trPr>
        <w:tc>
          <w:tcPr>
            <w:tcW w:w="3140" w:type="pct"/>
            <w:vMerge/>
            <w:tcBorders>
              <w:top w:val="nil"/>
              <w:left w:val="single" w:sz="4" w:space="0" w:color="auto"/>
              <w:bottom w:val="single" w:sz="4" w:space="0" w:color="auto"/>
              <w:right w:val="single" w:sz="4" w:space="0" w:color="auto"/>
            </w:tcBorders>
            <w:vAlign w:val="center"/>
          </w:tcPr>
          <w:p w14:paraId="7A6E1632" w14:textId="77777777" w:rsidR="00955C31" w:rsidRPr="006D43AB" w:rsidRDefault="00955C31" w:rsidP="00955C31">
            <w:pPr>
              <w:spacing w:after="0"/>
              <w:rPr>
                <w:rFonts w:ascii="Verdana" w:hAnsi="Verdana"/>
                <w:b/>
                <w:bCs/>
                <w:color w:val="000000"/>
                <w:sz w:val="19"/>
                <w:szCs w:val="19"/>
              </w:rPr>
            </w:pPr>
          </w:p>
        </w:tc>
        <w:tc>
          <w:tcPr>
            <w:tcW w:w="868" w:type="pct"/>
            <w:vMerge/>
            <w:tcBorders>
              <w:top w:val="nil"/>
              <w:left w:val="single" w:sz="4" w:space="0" w:color="auto"/>
              <w:bottom w:val="single" w:sz="4" w:space="0" w:color="auto"/>
              <w:right w:val="single" w:sz="4" w:space="0" w:color="auto"/>
            </w:tcBorders>
            <w:vAlign w:val="center"/>
          </w:tcPr>
          <w:p w14:paraId="6C567F5C" w14:textId="77777777" w:rsidR="00955C31" w:rsidRPr="006D43AB" w:rsidRDefault="00955C31" w:rsidP="00B91442">
            <w:pPr>
              <w:spacing w:after="0"/>
              <w:jc w:val="center"/>
              <w:rPr>
                <w:rFonts w:ascii="Verdana" w:hAnsi="Verdana"/>
                <w:color w:val="000000"/>
                <w:sz w:val="19"/>
                <w:szCs w:val="19"/>
              </w:rPr>
            </w:pPr>
          </w:p>
        </w:tc>
        <w:tc>
          <w:tcPr>
            <w:tcW w:w="992" w:type="pct"/>
            <w:tcBorders>
              <w:top w:val="nil"/>
              <w:left w:val="single" w:sz="4" w:space="0" w:color="auto"/>
              <w:bottom w:val="single" w:sz="4" w:space="0" w:color="auto"/>
              <w:right w:val="single" w:sz="4" w:space="0" w:color="auto"/>
            </w:tcBorders>
            <w:shd w:val="clear" w:color="auto" w:fill="auto"/>
            <w:noWrap/>
            <w:vAlign w:val="center"/>
          </w:tcPr>
          <w:p w14:paraId="4D60EEB9" w14:textId="288B48CE" w:rsidR="00955C31" w:rsidRPr="006D43AB" w:rsidRDefault="00955C31" w:rsidP="00955C31">
            <w:pPr>
              <w:spacing w:after="0"/>
              <w:jc w:val="center"/>
              <w:rPr>
                <w:rFonts w:ascii="Verdana" w:hAnsi="Verdana"/>
                <w:color w:val="000000"/>
                <w:sz w:val="19"/>
                <w:szCs w:val="19"/>
              </w:rPr>
            </w:pPr>
            <w:r w:rsidRPr="006D43AB">
              <w:rPr>
                <w:rFonts w:ascii="Verdana" w:hAnsi="Verdana" w:cs="Calibri"/>
                <w:sz w:val="19"/>
                <w:szCs w:val="19"/>
              </w:rPr>
              <w:t>50</w:t>
            </w:r>
          </w:p>
        </w:tc>
      </w:tr>
      <w:tr w:rsidR="00955C31" w:rsidRPr="006D43AB" w14:paraId="146CADE2" w14:textId="77777777" w:rsidTr="00955C31">
        <w:trPr>
          <w:trHeight w:val="53"/>
          <w:jc w:val="center"/>
        </w:trPr>
        <w:tc>
          <w:tcPr>
            <w:tcW w:w="3140" w:type="pct"/>
            <w:vMerge/>
            <w:tcBorders>
              <w:top w:val="nil"/>
              <w:left w:val="single" w:sz="4" w:space="0" w:color="auto"/>
              <w:bottom w:val="single" w:sz="4" w:space="0" w:color="auto"/>
              <w:right w:val="single" w:sz="4" w:space="0" w:color="auto"/>
            </w:tcBorders>
            <w:vAlign w:val="center"/>
          </w:tcPr>
          <w:p w14:paraId="60B6EB4E" w14:textId="77777777" w:rsidR="00955C31" w:rsidRPr="006D43AB" w:rsidRDefault="00955C31" w:rsidP="00955C31">
            <w:pPr>
              <w:spacing w:after="0"/>
              <w:rPr>
                <w:rFonts w:ascii="Verdana" w:hAnsi="Verdana"/>
                <w:b/>
                <w:bCs/>
                <w:color w:val="000000"/>
                <w:sz w:val="19"/>
                <w:szCs w:val="19"/>
              </w:rPr>
            </w:pPr>
          </w:p>
        </w:tc>
        <w:tc>
          <w:tcPr>
            <w:tcW w:w="868" w:type="pct"/>
            <w:vMerge/>
            <w:tcBorders>
              <w:top w:val="nil"/>
              <w:left w:val="single" w:sz="4" w:space="0" w:color="auto"/>
              <w:bottom w:val="single" w:sz="4" w:space="0" w:color="auto"/>
              <w:right w:val="single" w:sz="4" w:space="0" w:color="auto"/>
            </w:tcBorders>
            <w:vAlign w:val="center"/>
          </w:tcPr>
          <w:p w14:paraId="646E0A4B" w14:textId="77777777" w:rsidR="00955C31" w:rsidRPr="006D43AB" w:rsidRDefault="00955C31" w:rsidP="00B91442">
            <w:pPr>
              <w:spacing w:after="0"/>
              <w:jc w:val="center"/>
              <w:rPr>
                <w:rFonts w:ascii="Verdana" w:hAnsi="Verdana"/>
                <w:color w:val="000000"/>
                <w:sz w:val="19"/>
                <w:szCs w:val="19"/>
              </w:rPr>
            </w:pPr>
          </w:p>
        </w:tc>
        <w:tc>
          <w:tcPr>
            <w:tcW w:w="992" w:type="pct"/>
            <w:tcBorders>
              <w:top w:val="nil"/>
              <w:left w:val="single" w:sz="4" w:space="0" w:color="auto"/>
              <w:bottom w:val="single" w:sz="4" w:space="0" w:color="auto"/>
              <w:right w:val="single" w:sz="4" w:space="0" w:color="auto"/>
            </w:tcBorders>
            <w:shd w:val="clear" w:color="auto" w:fill="auto"/>
            <w:noWrap/>
            <w:vAlign w:val="center"/>
          </w:tcPr>
          <w:p w14:paraId="6C8DBBDB" w14:textId="0274D990" w:rsidR="00955C31" w:rsidRPr="006D43AB" w:rsidRDefault="00955C31" w:rsidP="00955C31">
            <w:pPr>
              <w:spacing w:after="0"/>
              <w:jc w:val="center"/>
              <w:rPr>
                <w:rFonts w:ascii="Verdana" w:hAnsi="Verdana"/>
                <w:color w:val="000000"/>
                <w:sz w:val="19"/>
                <w:szCs w:val="19"/>
              </w:rPr>
            </w:pPr>
            <w:r w:rsidRPr="006D43AB">
              <w:rPr>
                <w:rFonts w:ascii="Verdana" w:hAnsi="Verdana" w:cs="Calibri"/>
                <w:sz w:val="19"/>
                <w:szCs w:val="19"/>
              </w:rPr>
              <w:t>0</w:t>
            </w:r>
          </w:p>
        </w:tc>
      </w:tr>
      <w:tr w:rsidR="00955C31" w:rsidRPr="006D43AB" w14:paraId="4D84721D" w14:textId="77777777" w:rsidTr="00A43906">
        <w:trPr>
          <w:trHeight w:val="54"/>
          <w:jc w:val="center"/>
        </w:trPr>
        <w:tc>
          <w:tcPr>
            <w:tcW w:w="314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8576B2E" w14:textId="50395103" w:rsidR="00955C31" w:rsidRPr="006D43AB" w:rsidRDefault="00955C31" w:rsidP="00955C31">
            <w:pPr>
              <w:spacing w:after="0"/>
              <w:rPr>
                <w:rFonts w:ascii="Verdana" w:hAnsi="Verdana"/>
                <w:b/>
                <w:bCs/>
                <w:color w:val="000000"/>
                <w:sz w:val="19"/>
                <w:szCs w:val="19"/>
              </w:rPr>
            </w:pPr>
            <w:r w:rsidRPr="006D43AB">
              <w:rPr>
                <w:rFonts w:ascii="Verdana" w:hAnsi="Verdana" w:cs="Calibri"/>
                <w:b/>
                <w:bCs/>
                <w:color w:val="000000"/>
                <w:sz w:val="19"/>
                <w:szCs w:val="19"/>
              </w:rPr>
              <w:t>Κριτήριο 3</w:t>
            </w:r>
            <w:r w:rsidRPr="006D43AB">
              <w:rPr>
                <w:rFonts w:ascii="Verdana" w:hAnsi="Verdana" w:cs="Calibri"/>
                <w:color w:val="000000"/>
                <w:sz w:val="19"/>
                <w:szCs w:val="19"/>
              </w:rPr>
              <w:t xml:space="preserve">: Σχετική εμπειρία </w:t>
            </w:r>
            <w:proofErr w:type="spellStart"/>
            <w:r w:rsidRPr="006D43AB">
              <w:rPr>
                <w:rFonts w:ascii="Verdana" w:hAnsi="Verdana" w:cs="Calibri"/>
                <w:color w:val="000000"/>
                <w:sz w:val="19"/>
                <w:szCs w:val="19"/>
              </w:rPr>
              <w:t>παρόχου</w:t>
            </w:r>
            <w:proofErr w:type="spellEnd"/>
            <w:r w:rsidRPr="006D43AB">
              <w:rPr>
                <w:rFonts w:ascii="Verdana" w:hAnsi="Verdana" w:cs="Calibri"/>
                <w:color w:val="000000"/>
                <w:sz w:val="19"/>
                <w:szCs w:val="19"/>
              </w:rPr>
              <w:t xml:space="preserve"> στην επαγγελματική κατάρτιση</w:t>
            </w:r>
          </w:p>
        </w:tc>
        <w:tc>
          <w:tcPr>
            <w:tcW w:w="86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CB78067" w14:textId="41E5B99F" w:rsidR="00955C31" w:rsidRPr="006D43AB" w:rsidRDefault="00955C31" w:rsidP="00B91442">
            <w:pPr>
              <w:spacing w:after="0"/>
              <w:jc w:val="center"/>
              <w:rPr>
                <w:rFonts w:ascii="Verdana" w:hAnsi="Verdana"/>
                <w:color w:val="000000"/>
                <w:sz w:val="19"/>
                <w:szCs w:val="19"/>
              </w:rPr>
            </w:pPr>
            <w:r w:rsidRPr="006D43AB">
              <w:rPr>
                <w:rFonts w:ascii="Verdana" w:hAnsi="Verdana" w:cs="Calibri"/>
                <w:color w:val="000000"/>
                <w:sz w:val="19"/>
                <w:szCs w:val="19"/>
              </w:rPr>
              <w:t>15%</w:t>
            </w:r>
          </w:p>
        </w:tc>
        <w:tc>
          <w:tcPr>
            <w:tcW w:w="992" w:type="pct"/>
            <w:tcBorders>
              <w:top w:val="single" w:sz="4" w:space="0" w:color="auto"/>
              <w:left w:val="nil"/>
              <w:bottom w:val="single" w:sz="4" w:space="0" w:color="auto"/>
              <w:right w:val="single" w:sz="4" w:space="0" w:color="auto"/>
            </w:tcBorders>
            <w:shd w:val="clear" w:color="auto" w:fill="auto"/>
            <w:noWrap/>
            <w:vAlign w:val="center"/>
          </w:tcPr>
          <w:p w14:paraId="66C5CE33" w14:textId="250ED5A4" w:rsidR="00955C31" w:rsidRPr="006D43AB" w:rsidRDefault="00955C31" w:rsidP="00955C31">
            <w:pPr>
              <w:spacing w:after="0"/>
              <w:jc w:val="center"/>
              <w:rPr>
                <w:rFonts w:ascii="Verdana" w:hAnsi="Verdana"/>
                <w:color w:val="000000"/>
                <w:sz w:val="19"/>
                <w:szCs w:val="19"/>
              </w:rPr>
            </w:pPr>
            <w:r w:rsidRPr="006D43AB">
              <w:rPr>
                <w:rFonts w:ascii="Verdana" w:hAnsi="Verdana" w:cs="Calibri"/>
                <w:sz w:val="19"/>
                <w:szCs w:val="19"/>
              </w:rPr>
              <w:t>100</w:t>
            </w:r>
          </w:p>
        </w:tc>
      </w:tr>
      <w:tr w:rsidR="00955C31" w:rsidRPr="006D43AB" w14:paraId="7982BEAB" w14:textId="77777777" w:rsidTr="00A43906">
        <w:trPr>
          <w:trHeight w:val="71"/>
          <w:jc w:val="center"/>
        </w:trPr>
        <w:tc>
          <w:tcPr>
            <w:tcW w:w="3140" w:type="pct"/>
            <w:vMerge/>
            <w:tcBorders>
              <w:top w:val="single" w:sz="4" w:space="0" w:color="auto"/>
              <w:left w:val="single" w:sz="4" w:space="0" w:color="auto"/>
              <w:bottom w:val="single" w:sz="4" w:space="0" w:color="auto"/>
              <w:right w:val="single" w:sz="4" w:space="0" w:color="auto"/>
            </w:tcBorders>
            <w:vAlign w:val="center"/>
          </w:tcPr>
          <w:p w14:paraId="6D1A987A" w14:textId="77777777" w:rsidR="00955C31" w:rsidRPr="006D43AB" w:rsidRDefault="00955C31" w:rsidP="00955C31">
            <w:pPr>
              <w:spacing w:after="0"/>
              <w:rPr>
                <w:rFonts w:ascii="Verdana" w:hAnsi="Verdana"/>
                <w:b/>
                <w:bCs/>
                <w:color w:val="000000"/>
                <w:sz w:val="19"/>
                <w:szCs w:val="19"/>
              </w:rPr>
            </w:pPr>
          </w:p>
        </w:tc>
        <w:tc>
          <w:tcPr>
            <w:tcW w:w="868" w:type="pct"/>
            <w:vMerge/>
            <w:tcBorders>
              <w:top w:val="single" w:sz="4" w:space="0" w:color="auto"/>
              <w:left w:val="single" w:sz="4" w:space="0" w:color="auto"/>
              <w:bottom w:val="single" w:sz="4" w:space="0" w:color="auto"/>
              <w:right w:val="single" w:sz="4" w:space="0" w:color="auto"/>
            </w:tcBorders>
            <w:vAlign w:val="center"/>
          </w:tcPr>
          <w:p w14:paraId="30586746" w14:textId="77777777" w:rsidR="00955C31" w:rsidRPr="006D43AB" w:rsidRDefault="00955C31" w:rsidP="00B91442">
            <w:pPr>
              <w:spacing w:after="0"/>
              <w:jc w:val="center"/>
              <w:rPr>
                <w:rFonts w:ascii="Verdana" w:hAnsi="Verdana"/>
                <w:color w:val="000000"/>
                <w:sz w:val="19"/>
                <w:szCs w:val="19"/>
              </w:rPr>
            </w:pPr>
          </w:p>
        </w:tc>
        <w:tc>
          <w:tcPr>
            <w:tcW w:w="992" w:type="pct"/>
            <w:tcBorders>
              <w:top w:val="nil"/>
              <w:left w:val="nil"/>
              <w:bottom w:val="single" w:sz="4" w:space="0" w:color="auto"/>
              <w:right w:val="single" w:sz="4" w:space="0" w:color="auto"/>
            </w:tcBorders>
            <w:shd w:val="clear" w:color="auto" w:fill="auto"/>
            <w:noWrap/>
            <w:vAlign w:val="center"/>
          </w:tcPr>
          <w:p w14:paraId="4A7EB215" w14:textId="4526B5FE" w:rsidR="00955C31" w:rsidRPr="006D43AB" w:rsidRDefault="00955C31" w:rsidP="00955C31">
            <w:pPr>
              <w:spacing w:after="0"/>
              <w:jc w:val="center"/>
              <w:rPr>
                <w:rFonts w:ascii="Verdana" w:hAnsi="Verdana"/>
                <w:color w:val="000000"/>
                <w:sz w:val="19"/>
                <w:szCs w:val="19"/>
              </w:rPr>
            </w:pPr>
            <w:r w:rsidRPr="006D43AB">
              <w:rPr>
                <w:rFonts w:ascii="Verdana" w:hAnsi="Verdana" w:cs="Calibri"/>
                <w:sz w:val="19"/>
                <w:szCs w:val="19"/>
              </w:rPr>
              <w:t>0</w:t>
            </w:r>
          </w:p>
        </w:tc>
      </w:tr>
      <w:tr w:rsidR="00955C31" w:rsidRPr="006D43AB" w14:paraId="534470FB" w14:textId="77777777" w:rsidTr="00A43906">
        <w:trPr>
          <w:trHeight w:val="53"/>
          <w:jc w:val="center"/>
        </w:trPr>
        <w:tc>
          <w:tcPr>
            <w:tcW w:w="314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7D9ADAB" w14:textId="0F116297" w:rsidR="00955C31" w:rsidRPr="006D43AB" w:rsidRDefault="00955C31" w:rsidP="00955C31">
            <w:pPr>
              <w:spacing w:after="0"/>
              <w:rPr>
                <w:rFonts w:ascii="Verdana" w:hAnsi="Verdana"/>
                <w:b/>
                <w:bCs/>
                <w:color w:val="000000"/>
                <w:sz w:val="19"/>
                <w:szCs w:val="19"/>
              </w:rPr>
            </w:pPr>
            <w:r w:rsidRPr="006D43AB">
              <w:rPr>
                <w:rFonts w:ascii="Verdana" w:hAnsi="Verdana" w:cs="Calibri"/>
                <w:b/>
                <w:bCs/>
                <w:color w:val="000000"/>
                <w:sz w:val="19"/>
                <w:szCs w:val="19"/>
              </w:rPr>
              <w:t xml:space="preserve">Κριτήριο 4: </w:t>
            </w:r>
            <w:r w:rsidRPr="006D43AB">
              <w:rPr>
                <w:rFonts w:ascii="Verdana" w:hAnsi="Verdana" w:cs="Calibri"/>
                <w:color w:val="000000"/>
                <w:sz w:val="19"/>
                <w:szCs w:val="19"/>
              </w:rPr>
              <w:t>Διαθεσιμότητα υλικοτεχνικής υποδομής</w:t>
            </w:r>
          </w:p>
        </w:tc>
        <w:tc>
          <w:tcPr>
            <w:tcW w:w="868"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64E84339" w14:textId="28FFF441" w:rsidR="00955C31" w:rsidRPr="006D43AB" w:rsidRDefault="00955C31" w:rsidP="00B91442">
            <w:pPr>
              <w:spacing w:after="0"/>
              <w:jc w:val="center"/>
              <w:rPr>
                <w:rFonts w:ascii="Verdana" w:hAnsi="Verdana"/>
                <w:color w:val="000000"/>
                <w:sz w:val="19"/>
                <w:szCs w:val="19"/>
              </w:rPr>
            </w:pPr>
            <w:r w:rsidRPr="006D43AB">
              <w:rPr>
                <w:rFonts w:ascii="Verdana" w:hAnsi="Verdana" w:cs="Calibri"/>
                <w:color w:val="000000"/>
                <w:sz w:val="19"/>
                <w:szCs w:val="19"/>
              </w:rPr>
              <w:t>10%</w:t>
            </w:r>
          </w:p>
        </w:tc>
        <w:tc>
          <w:tcPr>
            <w:tcW w:w="992" w:type="pct"/>
            <w:tcBorders>
              <w:top w:val="single" w:sz="4" w:space="0" w:color="auto"/>
              <w:left w:val="nil"/>
              <w:bottom w:val="single" w:sz="4" w:space="0" w:color="auto"/>
              <w:right w:val="single" w:sz="4" w:space="0" w:color="auto"/>
            </w:tcBorders>
            <w:shd w:val="clear" w:color="auto" w:fill="auto"/>
            <w:noWrap/>
            <w:vAlign w:val="bottom"/>
          </w:tcPr>
          <w:p w14:paraId="3D67D433" w14:textId="7E4A1A55" w:rsidR="00955C31" w:rsidRPr="006D43AB" w:rsidRDefault="00955C31" w:rsidP="00955C31">
            <w:pPr>
              <w:spacing w:after="0"/>
              <w:jc w:val="center"/>
              <w:rPr>
                <w:rFonts w:ascii="Verdana" w:hAnsi="Verdana"/>
                <w:color w:val="000000"/>
                <w:sz w:val="19"/>
                <w:szCs w:val="19"/>
              </w:rPr>
            </w:pPr>
            <w:r w:rsidRPr="006D43AB">
              <w:rPr>
                <w:rFonts w:ascii="Verdana" w:hAnsi="Verdana" w:cs="Calibri"/>
                <w:color w:val="000000"/>
                <w:sz w:val="19"/>
                <w:szCs w:val="19"/>
              </w:rPr>
              <w:t>100</w:t>
            </w:r>
          </w:p>
        </w:tc>
      </w:tr>
      <w:tr w:rsidR="00955C31" w:rsidRPr="006D43AB" w14:paraId="74B361D5" w14:textId="77777777" w:rsidTr="00A43906">
        <w:trPr>
          <w:trHeight w:val="53"/>
          <w:jc w:val="center"/>
        </w:trPr>
        <w:tc>
          <w:tcPr>
            <w:tcW w:w="3140" w:type="pct"/>
            <w:vMerge/>
            <w:tcBorders>
              <w:top w:val="single" w:sz="4" w:space="0" w:color="auto"/>
              <w:left w:val="single" w:sz="4" w:space="0" w:color="auto"/>
              <w:bottom w:val="single" w:sz="4" w:space="0" w:color="auto"/>
              <w:right w:val="single" w:sz="4" w:space="0" w:color="auto"/>
            </w:tcBorders>
            <w:vAlign w:val="center"/>
          </w:tcPr>
          <w:p w14:paraId="03AF3FD4" w14:textId="77777777" w:rsidR="00955C31" w:rsidRPr="006D43AB" w:rsidRDefault="00955C31" w:rsidP="00955C31">
            <w:pPr>
              <w:spacing w:after="0"/>
              <w:rPr>
                <w:rFonts w:ascii="Verdana" w:hAnsi="Verdana"/>
                <w:b/>
                <w:bCs/>
                <w:color w:val="000000"/>
                <w:sz w:val="19"/>
                <w:szCs w:val="19"/>
              </w:rPr>
            </w:pPr>
          </w:p>
        </w:tc>
        <w:tc>
          <w:tcPr>
            <w:tcW w:w="868" w:type="pct"/>
            <w:vMerge/>
            <w:tcBorders>
              <w:top w:val="single" w:sz="4" w:space="0" w:color="auto"/>
              <w:left w:val="single" w:sz="4" w:space="0" w:color="auto"/>
              <w:bottom w:val="single" w:sz="4" w:space="0" w:color="auto"/>
              <w:right w:val="single" w:sz="4" w:space="0" w:color="auto"/>
            </w:tcBorders>
            <w:vAlign w:val="center"/>
          </w:tcPr>
          <w:p w14:paraId="7530580B" w14:textId="77777777" w:rsidR="00955C31" w:rsidRPr="006D43AB" w:rsidRDefault="00955C31" w:rsidP="00B91442">
            <w:pPr>
              <w:spacing w:after="0"/>
              <w:jc w:val="center"/>
              <w:rPr>
                <w:rFonts w:ascii="Verdana" w:hAnsi="Verdana"/>
                <w:color w:val="000000"/>
                <w:sz w:val="19"/>
                <w:szCs w:val="19"/>
              </w:rPr>
            </w:pPr>
          </w:p>
        </w:tc>
        <w:tc>
          <w:tcPr>
            <w:tcW w:w="992" w:type="pct"/>
            <w:tcBorders>
              <w:top w:val="nil"/>
              <w:left w:val="nil"/>
              <w:bottom w:val="single" w:sz="4" w:space="0" w:color="auto"/>
              <w:right w:val="single" w:sz="4" w:space="0" w:color="auto"/>
            </w:tcBorders>
            <w:shd w:val="clear" w:color="auto" w:fill="auto"/>
            <w:noWrap/>
            <w:vAlign w:val="bottom"/>
          </w:tcPr>
          <w:p w14:paraId="5AAE8865" w14:textId="7BE11BF9" w:rsidR="00955C31" w:rsidRPr="006D43AB" w:rsidRDefault="00955C31" w:rsidP="00955C31">
            <w:pPr>
              <w:spacing w:after="0"/>
              <w:jc w:val="center"/>
              <w:rPr>
                <w:rFonts w:ascii="Verdana" w:hAnsi="Verdana"/>
                <w:color w:val="000000"/>
                <w:sz w:val="19"/>
                <w:szCs w:val="19"/>
              </w:rPr>
            </w:pPr>
            <w:r w:rsidRPr="006D43AB">
              <w:rPr>
                <w:rFonts w:ascii="Verdana" w:hAnsi="Verdana" w:cs="Calibri"/>
                <w:color w:val="000000"/>
                <w:sz w:val="19"/>
                <w:szCs w:val="19"/>
              </w:rPr>
              <w:t>50</w:t>
            </w:r>
          </w:p>
        </w:tc>
      </w:tr>
      <w:tr w:rsidR="00955C31" w:rsidRPr="006D43AB" w14:paraId="172AA43B" w14:textId="77777777" w:rsidTr="00A43906">
        <w:trPr>
          <w:trHeight w:val="53"/>
          <w:jc w:val="center"/>
        </w:trPr>
        <w:tc>
          <w:tcPr>
            <w:tcW w:w="3140" w:type="pct"/>
            <w:vMerge/>
            <w:tcBorders>
              <w:top w:val="single" w:sz="4" w:space="0" w:color="auto"/>
              <w:left w:val="single" w:sz="4" w:space="0" w:color="auto"/>
              <w:bottom w:val="single" w:sz="4" w:space="0" w:color="auto"/>
              <w:right w:val="single" w:sz="4" w:space="0" w:color="auto"/>
            </w:tcBorders>
            <w:vAlign w:val="center"/>
          </w:tcPr>
          <w:p w14:paraId="20BD0BBC" w14:textId="77777777" w:rsidR="00955C31" w:rsidRPr="006D43AB" w:rsidRDefault="00955C31" w:rsidP="00955C31">
            <w:pPr>
              <w:spacing w:after="0"/>
              <w:rPr>
                <w:rFonts w:ascii="Verdana" w:hAnsi="Verdana"/>
                <w:b/>
                <w:bCs/>
                <w:color w:val="000000"/>
                <w:sz w:val="19"/>
                <w:szCs w:val="19"/>
              </w:rPr>
            </w:pPr>
          </w:p>
        </w:tc>
        <w:tc>
          <w:tcPr>
            <w:tcW w:w="868" w:type="pct"/>
            <w:vMerge/>
            <w:tcBorders>
              <w:top w:val="single" w:sz="4" w:space="0" w:color="auto"/>
              <w:left w:val="single" w:sz="4" w:space="0" w:color="auto"/>
              <w:bottom w:val="single" w:sz="4" w:space="0" w:color="auto"/>
              <w:right w:val="single" w:sz="4" w:space="0" w:color="auto"/>
            </w:tcBorders>
            <w:vAlign w:val="center"/>
          </w:tcPr>
          <w:p w14:paraId="0F77FFBF" w14:textId="77777777" w:rsidR="00955C31" w:rsidRPr="006D43AB" w:rsidRDefault="00955C31" w:rsidP="00B91442">
            <w:pPr>
              <w:spacing w:after="0"/>
              <w:jc w:val="center"/>
              <w:rPr>
                <w:rFonts w:ascii="Verdana" w:hAnsi="Verdana"/>
                <w:color w:val="000000"/>
                <w:sz w:val="19"/>
                <w:szCs w:val="19"/>
              </w:rPr>
            </w:pPr>
          </w:p>
        </w:tc>
        <w:tc>
          <w:tcPr>
            <w:tcW w:w="992" w:type="pct"/>
            <w:tcBorders>
              <w:top w:val="nil"/>
              <w:left w:val="nil"/>
              <w:bottom w:val="single" w:sz="4" w:space="0" w:color="auto"/>
              <w:right w:val="single" w:sz="4" w:space="0" w:color="auto"/>
            </w:tcBorders>
            <w:shd w:val="clear" w:color="auto" w:fill="auto"/>
            <w:noWrap/>
            <w:vAlign w:val="bottom"/>
          </w:tcPr>
          <w:p w14:paraId="099AEAB4" w14:textId="05FB0B48" w:rsidR="00955C31" w:rsidRPr="006D43AB" w:rsidRDefault="00955C31" w:rsidP="00955C31">
            <w:pPr>
              <w:spacing w:after="0"/>
              <w:jc w:val="center"/>
              <w:rPr>
                <w:rFonts w:ascii="Verdana" w:hAnsi="Verdana"/>
                <w:color w:val="000000"/>
                <w:sz w:val="19"/>
                <w:szCs w:val="19"/>
              </w:rPr>
            </w:pPr>
            <w:r w:rsidRPr="006D43AB">
              <w:rPr>
                <w:rFonts w:ascii="Verdana" w:hAnsi="Verdana" w:cs="Calibri"/>
                <w:color w:val="000000"/>
                <w:sz w:val="19"/>
                <w:szCs w:val="19"/>
              </w:rPr>
              <w:t>0</w:t>
            </w:r>
          </w:p>
        </w:tc>
      </w:tr>
      <w:tr w:rsidR="00955C31" w:rsidRPr="006D43AB" w14:paraId="2D1496C0" w14:textId="77777777" w:rsidTr="00A43906">
        <w:trPr>
          <w:trHeight w:val="496"/>
          <w:jc w:val="center"/>
        </w:trPr>
        <w:tc>
          <w:tcPr>
            <w:tcW w:w="314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875C3D0" w14:textId="4CE68465" w:rsidR="00955C31" w:rsidRPr="006D43AB" w:rsidRDefault="00955C31" w:rsidP="00955C31">
            <w:pPr>
              <w:spacing w:after="0"/>
              <w:rPr>
                <w:rFonts w:ascii="Verdana" w:hAnsi="Verdana"/>
                <w:b/>
                <w:bCs/>
                <w:color w:val="000000"/>
                <w:sz w:val="19"/>
                <w:szCs w:val="19"/>
              </w:rPr>
            </w:pPr>
            <w:r w:rsidRPr="006D43AB">
              <w:rPr>
                <w:rFonts w:ascii="Verdana" w:hAnsi="Verdana" w:cs="Calibri"/>
                <w:b/>
                <w:bCs/>
                <w:color w:val="000000"/>
                <w:sz w:val="19"/>
                <w:szCs w:val="19"/>
              </w:rPr>
              <w:t>Κριτήριο 5</w:t>
            </w:r>
            <w:r w:rsidRPr="006D43AB">
              <w:rPr>
                <w:rFonts w:ascii="Verdana" w:hAnsi="Verdana" w:cs="Calibri"/>
                <w:color w:val="000000"/>
                <w:sz w:val="19"/>
                <w:szCs w:val="19"/>
              </w:rPr>
              <w:t>: Διαθεσιμότητα εκπαιδευτικού προσωπικού</w:t>
            </w:r>
          </w:p>
        </w:tc>
        <w:tc>
          <w:tcPr>
            <w:tcW w:w="86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8E5E5FF" w14:textId="4271E212" w:rsidR="00955C31" w:rsidRPr="006D43AB" w:rsidRDefault="00955C31" w:rsidP="00B91442">
            <w:pPr>
              <w:spacing w:after="0"/>
              <w:jc w:val="center"/>
              <w:rPr>
                <w:rFonts w:ascii="Verdana" w:hAnsi="Verdana"/>
                <w:color w:val="000000"/>
                <w:sz w:val="19"/>
                <w:szCs w:val="19"/>
              </w:rPr>
            </w:pPr>
            <w:r w:rsidRPr="006D43AB">
              <w:rPr>
                <w:rFonts w:ascii="Verdana" w:hAnsi="Verdana" w:cs="Calibri"/>
                <w:color w:val="000000"/>
                <w:sz w:val="19"/>
                <w:szCs w:val="19"/>
              </w:rPr>
              <w:t>15%</w:t>
            </w:r>
          </w:p>
        </w:tc>
        <w:tc>
          <w:tcPr>
            <w:tcW w:w="992" w:type="pct"/>
            <w:tcBorders>
              <w:top w:val="single" w:sz="4" w:space="0" w:color="auto"/>
              <w:left w:val="nil"/>
              <w:bottom w:val="single" w:sz="4" w:space="0" w:color="auto"/>
              <w:right w:val="single" w:sz="4" w:space="0" w:color="auto"/>
            </w:tcBorders>
            <w:shd w:val="clear" w:color="auto" w:fill="auto"/>
            <w:noWrap/>
            <w:vAlign w:val="center"/>
          </w:tcPr>
          <w:p w14:paraId="46B51C89" w14:textId="25FA9C0A" w:rsidR="00955C31" w:rsidRPr="006D43AB" w:rsidRDefault="00955C31" w:rsidP="00955C31">
            <w:pPr>
              <w:spacing w:after="0"/>
              <w:jc w:val="center"/>
              <w:rPr>
                <w:rFonts w:ascii="Verdana" w:hAnsi="Verdana"/>
                <w:color w:val="000000"/>
                <w:sz w:val="19"/>
                <w:szCs w:val="19"/>
              </w:rPr>
            </w:pPr>
            <w:r w:rsidRPr="006D43AB">
              <w:rPr>
                <w:rFonts w:ascii="Verdana" w:hAnsi="Verdana" w:cs="Calibri"/>
                <w:sz w:val="19"/>
                <w:szCs w:val="19"/>
              </w:rPr>
              <w:t>100</w:t>
            </w:r>
          </w:p>
        </w:tc>
      </w:tr>
      <w:tr w:rsidR="00955C31" w:rsidRPr="006D43AB" w14:paraId="7D3C5212" w14:textId="77777777" w:rsidTr="00A43906">
        <w:trPr>
          <w:trHeight w:val="418"/>
          <w:jc w:val="center"/>
        </w:trPr>
        <w:tc>
          <w:tcPr>
            <w:tcW w:w="3140" w:type="pct"/>
            <w:vMerge/>
            <w:tcBorders>
              <w:top w:val="single" w:sz="4" w:space="0" w:color="auto"/>
              <w:left w:val="single" w:sz="4" w:space="0" w:color="auto"/>
              <w:bottom w:val="single" w:sz="4" w:space="0" w:color="auto"/>
              <w:right w:val="single" w:sz="4" w:space="0" w:color="auto"/>
            </w:tcBorders>
            <w:vAlign w:val="center"/>
          </w:tcPr>
          <w:p w14:paraId="09E81B92" w14:textId="77777777" w:rsidR="00955C31" w:rsidRPr="006D43AB" w:rsidRDefault="00955C31" w:rsidP="00955C31">
            <w:pPr>
              <w:spacing w:after="0"/>
              <w:rPr>
                <w:rFonts w:ascii="Verdana" w:hAnsi="Verdana"/>
                <w:b/>
                <w:bCs/>
                <w:color w:val="000000"/>
                <w:sz w:val="19"/>
                <w:szCs w:val="19"/>
              </w:rPr>
            </w:pPr>
          </w:p>
        </w:tc>
        <w:tc>
          <w:tcPr>
            <w:tcW w:w="868" w:type="pct"/>
            <w:vMerge/>
            <w:tcBorders>
              <w:top w:val="single" w:sz="4" w:space="0" w:color="auto"/>
              <w:left w:val="single" w:sz="4" w:space="0" w:color="auto"/>
              <w:bottom w:val="single" w:sz="4" w:space="0" w:color="auto"/>
              <w:right w:val="single" w:sz="4" w:space="0" w:color="auto"/>
            </w:tcBorders>
            <w:vAlign w:val="center"/>
          </w:tcPr>
          <w:p w14:paraId="28765F05" w14:textId="77777777" w:rsidR="00955C31" w:rsidRPr="006D43AB" w:rsidRDefault="00955C31" w:rsidP="00B91442">
            <w:pPr>
              <w:spacing w:after="0"/>
              <w:jc w:val="center"/>
              <w:rPr>
                <w:rFonts w:ascii="Verdana" w:hAnsi="Verdana"/>
                <w:color w:val="000000"/>
                <w:sz w:val="19"/>
                <w:szCs w:val="19"/>
              </w:rPr>
            </w:pPr>
          </w:p>
        </w:tc>
        <w:tc>
          <w:tcPr>
            <w:tcW w:w="992" w:type="pct"/>
            <w:tcBorders>
              <w:top w:val="nil"/>
              <w:left w:val="nil"/>
              <w:bottom w:val="single" w:sz="4" w:space="0" w:color="auto"/>
              <w:right w:val="single" w:sz="4" w:space="0" w:color="auto"/>
            </w:tcBorders>
            <w:shd w:val="clear" w:color="auto" w:fill="auto"/>
            <w:noWrap/>
            <w:vAlign w:val="center"/>
          </w:tcPr>
          <w:p w14:paraId="60281862" w14:textId="1A40FAC2" w:rsidR="00955C31" w:rsidRPr="006D43AB" w:rsidRDefault="00955C31" w:rsidP="00955C31">
            <w:pPr>
              <w:spacing w:after="0"/>
              <w:jc w:val="center"/>
              <w:rPr>
                <w:rFonts w:ascii="Verdana" w:hAnsi="Verdana"/>
                <w:color w:val="000000"/>
                <w:sz w:val="19"/>
                <w:szCs w:val="19"/>
              </w:rPr>
            </w:pPr>
            <w:r w:rsidRPr="006D43AB">
              <w:rPr>
                <w:rFonts w:ascii="Verdana" w:hAnsi="Verdana" w:cs="Calibri"/>
                <w:sz w:val="19"/>
                <w:szCs w:val="19"/>
              </w:rPr>
              <w:t>0</w:t>
            </w:r>
          </w:p>
        </w:tc>
      </w:tr>
      <w:tr w:rsidR="00955C31" w:rsidRPr="006D43AB" w14:paraId="5AF4F6DE" w14:textId="77777777" w:rsidTr="00A43906">
        <w:trPr>
          <w:trHeight w:val="64"/>
          <w:jc w:val="center"/>
        </w:trPr>
        <w:tc>
          <w:tcPr>
            <w:tcW w:w="314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E258104" w14:textId="2428D9CC" w:rsidR="00955C31" w:rsidRPr="006D43AB" w:rsidRDefault="00955C31" w:rsidP="00955C31">
            <w:pPr>
              <w:spacing w:after="0"/>
              <w:rPr>
                <w:rFonts w:ascii="Verdana" w:hAnsi="Verdana"/>
                <w:b/>
                <w:bCs/>
                <w:color w:val="000000"/>
                <w:sz w:val="19"/>
                <w:szCs w:val="19"/>
              </w:rPr>
            </w:pPr>
            <w:r w:rsidRPr="006D43AB">
              <w:rPr>
                <w:rFonts w:ascii="Verdana" w:hAnsi="Verdana" w:cs="Calibri"/>
                <w:b/>
                <w:bCs/>
                <w:color w:val="000000"/>
                <w:sz w:val="19"/>
                <w:szCs w:val="19"/>
              </w:rPr>
              <w:t>Κριτήριο  6:</w:t>
            </w:r>
            <w:r w:rsidRPr="006D43AB">
              <w:rPr>
                <w:rFonts w:ascii="Verdana" w:hAnsi="Verdana" w:cs="Calibri"/>
                <w:color w:val="000000"/>
                <w:sz w:val="19"/>
                <w:szCs w:val="19"/>
              </w:rPr>
              <w:t xml:space="preserve"> Ωφελούμενοι προγράμματος κατάρτισης (απαιτείται ο καθορισμός της ομάδας στόχου /προτερ</w:t>
            </w:r>
            <w:r w:rsidR="00E44046" w:rsidRPr="006D43AB">
              <w:rPr>
                <w:rFonts w:ascii="Verdana" w:hAnsi="Verdana" w:cs="Calibri"/>
                <w:color w:val="000000"/>
                <w:sz w:val="19"/>
                <w:szCs w:val="19"/>
              </w:rPr>
              <w:t>αιότητας στην περιγραφή της υπο</w:t>
            </w:r>
            <w:r w:rsidRPr="006D43AB">
              <w:rPr>
                <w:rFonts w:ascii="Verdana" w:hAnsi="Verdana" w:cs="Calibri"/>
                <w:color w:val="000000"/>
                <w:sz w:val="19"/>
                <w:szCs w:val="19"/>
              </w:rPr>
              <w:t>δράσης)</w:t>
            </w:r>
          </w:p>
        </w:tc>
        <w:tc>
          <w:tcPr>
            <w:tcW w:w="86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FD32F53" w14:textId="496C3526" w:rsidR="00955C31" w:rsidRPr="006D43AB" w:rsidRDefault="00955C31" w:rsidP="00B91442">
            <w:pPr>
              <w:spacing w:after="0"/>
              <w:jc w:val="center"/>
              <w:rPr>
                <w:rFonts w:ascii="Verdana" w:hAnsi="Verdana"/>
                <w:color w:val="000000"/>
                <w:sz w:val="19"/>
                <w:szCs w:val="19"/>
              </w:rPr>
            </w:pPr>
            <w:r w:rsidRPr="006D43AB">
              <w:rPr>
                <w:rFonts w:ascii="Verdana" w:hAnsi="Verdana" w:cs="Calibri"/>
                <w:color w:val="000000"/>
                <w:sz w:val="19"/>
                <w:szCs w:val="19"/>
              </w:rPr>
              <w:t>15%</w:t>
            </w:r>
          </w:p>
        </w:tc>
        <w:tc>
          <w:tcPr>
            <w:tcW w:w="992" w:type="pct"/>
            <w:tcBorders>
              <w:top w:val="single" w:sz="4" w:space="0" w:color="auto"/>
              <w:left w:val="nil"/>
              <w:bottom w:val="single" w:sz="4" w:space="0" w:color="auto"/>
              <w:right w:val="single" w:sz="4" w:space="0" w:color="auto"/>
            </w:tcBorders>
            <w:shd w:val="clear" w:color="auto" w:fill="auto"/>
            <w:noWrap/>
            <w:vAlign w:val="center"/>
          </w:tcPr>
          <w:p w14:paraId="73CB57D2" w14:textId="573FBEC8" w:rsidR="00955C31" w:rsidRPr="006D43AB" w:rsidRDefault="00955C31" w:rsidP="00955C31">
            <w:pPr>
              <w:spacing w:after="0"/>
              <w:jc w:val="center"/>
              <w:rPr>
                <w:rFonts w:ascii="Verdana" w:hAnsi="Verdana"/>
                <w:color w:val="000000"/>
                <w:sz w:val="19"/>
                <w:szCs w:val="19"/>
              </w:rPr>
            </w:pPr>
            <w:r w:rsidRPr="006D43AB">
              <w:rPr>
                <w:rFonts w:ascii="Verdana" w:hAnsi="Verdana" w:cs="Calibri"/>
                <w:sz w:val="19"/>
                <w:szCs w:val="19"/>
              </w:rPr>
              <w:t>100</w:t>
            </w:r>
          </w:p>
        </w:tc>
      </w:tr>
      <w:tr w:rsidR="00955C31" w:rsidRPr="006D43AB" w14:paraId="1B4BF2D1" w14:textId="77777777" w:rsidTr="00A43906">
        <w:trPr>
          <w:trHeight w:val="53"/>
          <w:jc w:val="center"/>
        </w:trPr>
        <w:tc>
          <w:tcPr>
            <w:tcW w:w="3140" w:type="pct"/>
            <w:vMerge/>
            <w:tcBorders>
              <w:top w:val="single" w:sz="4" w:space="0" w:color="auto"/>
              <w:left w:val="single" w:sz="4" w:space="0" w:color="auto"/>
              <w:bottom w:val="single" w:sz="4" w:space="0" w:color="auto"/>
              <w:right w:val="single" w:sz="4" w:space="0" w:color="auto"/>
            </w:tcBorders>
            <w:vAlign w:val="center"/>
          </w:tcPr>
          <w:p w14:paraId="02AF8BED" w14:textId="77777777" w:rsidR="00955C31" w:rsidRPr="006D43AB" w:rsidRDefault="00955C31" w:rsidP="00955C31">
            <w:pPr>
              <w:spacing w:after="0"/>
              <w:rPr>
                <w:rFonts w:ascii="Verdana" w:hAnsi="Verdana"/>
                <w:b/>
                <w:bCs/>
                <w:color w:val="000000"/>
                <w:sz w:val="19"/>
                <w:szCs w:val="19"/>
              </w:rPr>
            </w:pPr>
          </w:p>
        </w:tc>
        <w:tc>
          <w:tcPr>
            <w:tcW w:w="868" w:type="pct"/>
            <w:vMerge/>
            <w:tcBorders>
              <w:top w:val="single" w:sz="4" w:space="0" w:color="auto"/>
              <w:left w:val="single" w:sz="4" w:space="0" w:color="auto"/>
              <w:bottom w:val="single" w:sz="4" w:space="0" w:color="auto"/>
              <w:right w:val="single" w:sz="4" w:space="0" w:color="auto"/>
            </w:tcBorders>
            <w:vAlign w:val="center"/>
          </w:tcPr>
          <w:p w14:paraId="2397BE71" w14:textId="77777777" w:rsidR="00955C31" w:rsidRPr="006D43AB" w:rsidRDefault="00955C31" w:rsidP="00B91442">
            <w:pPr>
              <w:spacing w:after="0"/>
              <w:jc w:val="center"/>
              <w:rPr>
                <w:rFonts w:ascii="Verdana" w:hAnsi="Verdana"/>
                <w:color w:val="000000"/>
                <w:sz w:val="19"/>
                <w:szCs w:val="19"/>
              </w:rPr>
            </w:pPr>
          </w:p>
        </w:tc>
        <w:tc>
          <w:tcPr>
            <w:tcW w:w="992" w:type="pct"/>
            <w:tcBorders>
              <w:top w:val="nil"/>
              <w:left w:val="nil"/>
              <w:bottom w:val="single" w:sz="4" w:space="0" w:color="auto"/>
              <w:right w:val="single" w:sz="4" w:space="0" w:color="auto"/>
            </w:tcBorders>
            <w:shd w:val="clear" w:color="auto" w:fill="auto"/>
            <w:noWrap/>
            <w:vAlign w:val="center"/>
          </w:tcPr>
          <w:p w14:paraId="0F71C980" w14:textId="4386DF8A" w:rsidR="00955C31" w:rsidRPr="006D43AB" w:rsidRDefault="00955C31" w:rsidP="00955C31">
            <w:pPr>
              <w:spacing w:after="0"/>
              <w:jc w:val="center"/>
              <w:rPr>
                <w:rFonts w:ascii="Verdana" w:hAnsi="Verdana"/>
                <w:color w:val="000000"/>
                <w:sz w:val="19"/>
                <w:szCs w:val="19"/>
              </w:rPr>
            </w:pPr>
            <w:r w:rsidRPr="006D43AB">
              <w:rPr>
                <w:rFonts w:ascii="Verdana" w:hAnsi="Verdana" w:cs="Calibri"/>
                <w:sz w:val="19"/>
                <w:szCs w:val="19"/>
              </w:rPr>
              <w:t>0</w:t>
            </w:r>
          </w:p>
        </w:tc>
      </w:tr>
      <w:tr w:rsidR="00955C31" w:rsidRPr="006D43AB" w14:paraId="42F2CFF4" w14:textId="77777777" w:rsidTr="00A43906">
        <w:trPr>
          <w:trHeight w:val="53"/>
          <w:jc w:val="center"/>
        </w:trPr>
        <w:tc>
          <w:tcPr>
            <w:tcW w:w="3140" w:type="pct"/>
            <w:vMerge w:val="restart"/>
            <w:tcBorders>
              <w:top w:val="single" w:sz="4" w:space="0" w:color="auto"/>
              <w:left w:val="single" w:sz="4" w:space="0" w:color="auto"/>
              <w:right w:val="single" w:sz="4" w:space="0" w:color="auto"/>
            </w:tcBorders>
            <w:shd w:val="clear" w:color="auto" w:fill="auto"/>
            <w:vAlign w:val="center"/>
          </w:tcPr>
          <w:p w14:paraId="3F908B35" w14:textId="4B2B70CE" w:rsidR="00955C31" w:rsidRPr="006D43AB" w:rsidRDefault="00955C31" w:rsidP="00955C31">
            <w:pPr>
              <w:spacing w:after="0"/>
              <w:rPr>
                <w:rFonts w:ascii="Verdana" w:hAnsi="Verdana"/>
                <w:b/>
                <w:bCs/>
                <w:color w:val="000000"/>
                <w:sz w:val="19"/>
                <w:szCs w:val="19"/>
              </w:rPr>
            </w:pPr>
            <w:r w:rsidRPr="006D43AB">
              <w:rPr>
                <w:rFonts w:ascii="Verdana" w:hAnsi="Verdana" w:cs="Calibri"/>
                <w:b/>
                <w:bCs/>
                <w:color w:val="000000"/>
                <w:sz w:val="19"/>
                <w:szCs w:val="19"/>
              </w:rPr>
              <w:t>Κριτήριο 7</w:t>
            </w:r>
            <w:r w:rsidRPr="006D43AB">
              <w:rPr>
                <w:rFonts w:ascii="Verdana" w:hAnsi="Verdana" w:cs="Calibri"/>
                <w:color w:val="000000"/>
                <w:sz w:val="19"/>
                <w:szCs w:val="19"/>
              </w:rPr>
              <w:t xml:space="preserve">: </w:t>
            </w:r>
            <w:proofErr w:type="spellStart"/>
            <w:r w:rsidRPr="006D43AB">
              <w:rPr>
                <w:rFonts w:ascii="Verdana" w:hAnsi="Verdana" w:cs="Calibri"/>
                <w:color w:val="000000"/>
                <w:sz w:val="19"/>
                <w:szCs w:val="19"/>
              </w:rPr>
              <w:t>Ρεαλιστικότητα</w:t>
            </w:r>
            <w:proofErr w:type="spellEnd"/>
            <w:r w:rsidRPr="006D43AB">
              <w:rPr>
                <w:rFonts w:ascii="Verdana" w:hAnsi="Verdana" w:cs="Calibri"/>
                <w:color w:val="000000"/>
                <w:sz w:val="19"/>
                <w:szCs w:val="19"/>
              </w:rPr>
              <w:t xml:space="preserve"> και αξιοπιστία του κόστους</w:t>
            </w:r>
          </w:p>
        </w:tc>
        <w:tc>
          <w:tcPr>
            <w:tcW w:w="868" w:type="pct"/>
            <w:vMerge w:val="restart"/>
            <w:tcBorders>
              <w:top w:val="single" w:sz="4" w:space="0" w:color="auto"/>
              <w:left w:val="single" w:sz="4" w:space="0" w:color="auto"/>
              <w:right w:val="single" w:sz="4" w:space="0" w:color="auto"/>
            </w:tcBorders>
            <w:shd w:val="clear" w:color="auto" w:fill="auto"/>
            <w:vAlign w:val="center"/>
          </w:tcPr>
          <w:p w14:paraId="27394F6A" w14:textId="5C936B39" w:rsidR="00955C31" w:rsidRPr="006D43AB" w:rsidRDefault="00955C31" w:rsidP="00B91442">
            <w:pPr>
              <w:spacing w:after="0"/>
              <w:jc w:val="center"/>
              <w:rPr>
                <w:rFonts w:ascii="Verdana" w:hAnsi="Verdana"/>
                <w:color w:val="000000"/>
                <w:sz w:val="19"/>
                <w:szCs w:val="19"/>
              </w:rPr>
            </w:pPr>
            <w:r w:rsidRPr="006D43AB">
              <w:rPr>
                <w:rFonts w:ascii="Verdana" w:hAnsi="Verdana" w:cs="Calibri"/>
                <w:color w:val="000000"/>
                <w:sz w:val="19"/>
                <w:szCs w:val="19"/>
              </w:rPr>
              <w:t>15%</w:t>
            </w:r>
          </w:p>
        </w:tc>
        <w:tc>
          <w:tcPr>
            <w:tcW w:w="992" w:type="pct"/>
            <w:tcBorders>
              <w:top w:val="single" w:sz="4" w:space="0" w:color="auto"/>
              <w:left w:val="nil"/>
              <w:bottom w:val="single" w:sz="4" w:space="0" w:color="auto"/>
              <w:right w:val="single" w:sz="4" w:space="0" w:color="auto"/>
            </w:tcBorders>
            <w:shd w:val="clear" w:color="auto" w:fill="auto"/>
            <w:noWrap/>
            <w:vAlign w:val="center"/>
          </w:tcPr>
          <w:p w14:paraId="5CA86335" w14:textId="1E854220" w:rsidR="00955C31" w:rsidRPr="006D43AB" w:rsidRDefault="00955C31" w:rsidP="00955C31">
            <w:pPr>
              <w:spacing w:after="0"/>
              <w:jc w:val="center"/>
              <w:rPr>
                <w:rFonts w:ascii="Verdana" w:hAnsi="Verdana"/>
                <w:color w:val="000000"/>
                <w:sz w:val="19"/>
                <w:szCs w:val="19"/>
              </w:rPr>
            </w:pPr>
            <w:r w:rsidRPr="006D43AB">
              <w:rPr>
                <w:rFonts w:ascii="Verdana" w:hAnsi="Verdana" w:cs="Calibri"/>
                <w:color w:val="000000"/>
                <w:sz w:val="19"/>
                <w:szCs w:val="19"/>
              </w:rPr>
              <w:t>100</w:t>
            </w:r>
          </w:p>
        </w:tc>
      </w:tr>
      <w:tr w:rsidR="00955C31" w:rsidRPr="006D43AB" w14:paraId="5007A13C" w14:textId="77777777" w:rsidTr="00A43906">
        <w:trPr>
          <w:trHeight w:val="53"/>
          <w:jc w:val="center"/>
        </w:trPr>
        <w:tc>
          <w:tcPr>
            <w:tcW w:w="3140" w:type="pct"/>
            <w:vMerge/>
            <w:tcBorders>
              <w:left w:val="single" w:sz="4" w:space="0" w:color="auto"/>
              <w:right w:val="single" w:sz="4" w:space="0" w:color="auto"/>
            </w:tcBorders>
            <w:vAlign w:val="center"/>
          </w:tcPr>
          <w:p w14:paraId="122AF688" w14:textId="77777777" w:rsidR="00955C31" w:rsidRPr="006D43AB" w:rsidRDefault="00955C31" w:rsidP="00955C31">
            <w:pPr>
              <w:spacing w:after="0"/>
              <w:rPr>
                <w:rFonts w:ascii="Verdana" w:hAnsi="Verdana"/>
                <w:b/>
                <w:bCs/>
                <w:color w:val="000000"/>
                <w:sz w:val="19"/>
                <w:szCs w:val="19"/>
              </w:rPr>
            </w:pPr>
          </w:p>
        </w:tc>
        <w:tc>
          <w:tcPr>
            <w:tcW w:w="868" w:type="pct"/>
            <w:vMerge/>
            <w:tcBorders>
              <w:left w:val="single" w:sz="4" w:space="0" w:color="auto"/>
              <w:right w:val="single" w:sz="4" w:space="0" w:color="auto"/>
            </w:tcBorders>
            <w:vAlign w:val="center"/>
          </w:tcPr>
          <w:p w14:paraId="154086D1" w14:textId="77777777" w:rsidR="00955C31" w:rsidRPr="006D43AB" w:rsidRDefault="00955C31" w:rsidP="00955C31">
            <w:pPr>
              <w:spacing w:after="0"/>
              <w:rPr>
                <w:rFonts w:ascii="Verdana" w:hAnsi="Verdana"/>
                <w:color w:val="000000"/>
                <w:sz w:val="19"/>
                <w:szCs w:val="19"/>
              </w:rPr>
            </w:pPr>
          </w:p>
        </w:tc>
        <w:tc>
          <w:tcPr>
            <w:tcW w:w="992" w:type="pct"/>
            <w:tcBorders>
              <w:top w:val="nil"/>
              <w:left w:val="nil"/>
              <w:bottom w:val="single" w:sz="4" w:space="0" w:color="auto"/>
              <w:right w:val="single" w:sz="4" w:space="0" w:color="auto"/>
            </w:tcBorders>
            <w:shd w:val="clear" w:color="auto" w:fill="auto"/>
            <w:noWrap/>
            <w:vAlign w:val="center"/>
          </w:tcPr>
          <w:p w14:paraId="6780B75F" w14:textId="794685FC" w:rsidR="00955C31" w:rsidRPr="006D43AB" w:rsidRDefault="00955C31" w:rsidP="00955C31">
            <w:pPr>
              <w:spacing w:after="0"/>
              <w:jc w:val="center"/>
              <w:rPr>
                <w:rFonts w:ascii="Verdana" w:hAnsi="Verdana"/>
                <w:color w:val="000000"/>
                <w:sz w:val="19"/>
                <w:szCs w:val="19"/>
              </w:rPr>
            </w:pPr>
            <w:r w:rsidRPr="006D43AB">
              <w:rPr>
                <w:rFonts w:ascii="Verdana" w:hAnsi="Verdana" w:cs="Calibri"/>
                <w:color w:val="000000"/>
                <w:sz w:val="19"/>
                <w:szCs w:val="19"/>
              </w:rPr>
              <w:t>60</w:t>
            </w:r>
          </w:p>
        </w:tc>
      </w:tr>
      <w:tr w:rsidR="00955C31" w:rsidRPr="006D43AB" w14:paraId="27109F99" w14:textId="77777777" w:rsidTr="00A43906">
        <w:trPr>
          <w:trHeight w:val="53"/>
          <w:jc w:val="center"/>
        </w:trPr>
        <w:tc>
          <w:tcPr>
            <w:tcW w:w="3140" w:type="pct"/>
            <w:vMerge/>
            <w:tcBorders>
              <w:left w:val="single" w:sz="4" w:space="0" w:color="auto"/>
              <w:right w:val="single" w:sz="4" w:space="0" w:color="auto"/>
            </w:tcBorders>
            <w:vAlign w:val="center"/>
          </w:tcPr>
          <w:p w14:paraId="28F53C12" w14:textId="77777777" w:rsidR="00955C31" w:rsidRPr="006D43AB" w:rsidRDefault="00955C31" w:rsidP="00955C31">
            <w:pPr>
              <w:spacing w:after="0"/>
              <w:rPr>
                <w:rFonts w:ascii="Verdana" w:hAnsi="Verdana"/>
                <w:b/>
                <w:bCs/>
                <w:color w:val="000000"/>
                <w:sz w:val="19"/>
                <w:szCs w:val="19"/>
              </w:rPr>
            </w:pPr>
          </w:p>
        </w:tc>
        <w:tc>
          <w:tcPr>
            <w:tcW w:w="868" w:type="pct"/>
            <w:vMerge/>
            <w:tcBorders>
              <w:left w:val="single" w:sz="4" w:space="0" w:color="auto"/>
              <w:right w:val="single" w:sz="4" w:space="0" w:color="auto"/>
            </w:tcBorders>
            <w:vAlign w:val="center"/>
          </w:tcPr>
          <w:p w14:paraId="630E37C8" w14:textId="77777777" w:rsidR="00955C31" w:rsidRPr="006D43AB" w:rsidRDefault="00955C31" w:rsidP="00955C31">
            <w:pPr>
              <w:spacing w:after="0"/>
              <w:rPr>
                <w:rFonts w:ascii="Verdana" w:hAnsi="Verdana"/>
                <w:color w:val="000000"/>
                <w:sz w:val="19"/>
                <w:szCs w:val="19"/>
              </w:rPr>
            </w:pPr>
          </w:p>
        </w:tc>
        <w:tc>
          <w:tcPr>
            <w:tcW w:w="992" w:type="pct"/>
            <w:tcBorders>
              <w:top w:val="nil"/>
              <w:left w:val="nil"/>
              <w:bottom w:val="single" w:sz="4" w:space="0" w:color="auto"/>
              <w:right w:val="single" w:sz="4" w:space="0" w:color="auto"/>
            </w:tcBorders>
            <w:shd w:val="clear" w:color="auto" w:fill="auto"/>
            <w:noWrap/>
            <w:vAlign w:val="center"/>
          </w:tcPr>
          <w:p w14:paraId="337EEB2B" w14:textId="218F15E0" w:rsidR="00955C31" w:rsidRPr="006D43AB" w:rsidRDefault="00955C31" w:rsidP="00955C31">
            <w:pPr>
              <w:spacing w:after="0"/>
              <w:jc w:val="center"/>
              <w:rPr>
                <w:rFonts w:ascii="Verdana" w:hAnsi="Verdana"/>
                <w:color w:val="000000"/>
                <w:sz w:val="19"/>
                <w:szCs w:val="19"/>
              </w:rPr>
            </w:pPr>
            <w:r w:rsidRPr="006D43AB">
              <w:rPr>
                <w:rFonts w:ascii="Verdana" w:hAnsi="Verdana" w:cs="Calibri"/>
                <w:color w:val="000000"/>
                <w:sz w:val="19"/>
                <w:szCs w:val="19"/>
              </w:rPr>
              <w:t>30</w:t>
            </w:r>
          </w:p>
        </w:tc>
      </w:tr>
      <w:tr w:rsidR="00955C31" w:rsidRPr="006D43AB" w14:paraId="41B45F7A" w14:textId="77777777" w:rsidTr="00A43906">
        <w:trPr>
          <w:trHeight w:val="53"/>
          <w:jc w:val="center"/>
        </w:trPr>
        <w:tc>
          <w:tcPr>
            <w:tcW w:w="3140" w:type="pct"/>
            <w:vMerge/>
            <w:tcBorders>
              <w:left w:val="single" w:sz="4" w:space="0" w:color="auto"/>
              <w:bottom w:val="single" w:sz="4" w:space="0" w:color="auto"/>
              <w:right w:val="single" w:sz="4" w:space="0" w:color="auto"/>
            </w:tcBorders>
            <w:vAlign w:val="center"/>
          </w:tcPr>
          <w:p w14:paraId="486527B7" w14:textId="77777777" w:rsidR="00955C31" w:rsidRPr="006D43AB" w:rsidRDefault="00955C31" w:rsidP="00955C31">
            <w:pPr>
              <w:spacing w:after="0"/>
              <w:rPr>
                <w:rFonts w:ascii="Verdana" w:hAnsi="Verdana"/>
                <w:b/>
                <w:bCs/>
                <w:color w:val="000000"/>
                <w:sz w:val="19"/>
                <w:szCs w:val="19"/>
              </w:rPr>
            </w:pPr>
          </w:p>
        </w:tc>
        <w:tc>
          <w:tcPr>
            <w:tcW w:w="868" w:type="pct"/>
            <w:vMerge/>
            <w:tcBorders>
              <w:left w:val="single" w:sz="4" w:space="0" w:color="auto"/>
              <w:bottom w:val="single" w:sz="4" w:space="0" w:color="auto"/>
              <w:right w:val="single" w:sz="4" w:space="0" w:color="auto"/>
            </w:tcBorders>
            <w:vAlign w:val="center"/>
          </w:tcPr>
          <w:p w14:paraId="6BB18267" w14:textId="77777777" w:rsidR="00955C31" w:rsidRPr="006D43AB" w:rsidRDefault="00955C31" w:rsidP="00955C31">
            <w:pPr>
              <w:spacing w:after="0"/>
              <w:rPr>
                <w:rFonts w:ascii="Verdana" w:hAnsi="Verdana"/>
                <w:color w:val="000000"/>
                <w:sz w:val="19"/>
                <w:szCs w:val="19"/>
              </w:rPr>
            </w:pPr>
          </w:p>
        </w:tc>
        <w:tc>
          <w:tcPr>
            <w:tcW w:w="992" w:type="pct"/>
            <w:tcBorders>
              <w:top w:val="nil"/>
              <w:left w:val="nil"/>
              <w:bottom w:val="single" w:sz="4" w:space="0" w:color="auto"/>
              <w:right w:val="single" w:sz="4" w:space="0" w:color="auto"/>
            </w:tcBorders>
            <w:shd w:val="clear" w:color="auto" w:fill="auto"/>
            <w:noWrap/>
            <w:vAlign w:val="center"/>
          </w:tcPr>
          <w:p w14:paraId="13E48AFA" w14:textId="0946F9A3" w:rsidR="00955C31" w:rsidRPr="006D43AB" w:rsidRDefault="00955C31" w:rsidP="00955C31">
            <w:pPr>
              <w:spacing w:after="0"/>
              <w:jc w:val="center"/>
              <w:rPr>
                <w:rFonts w:ascii="Verdana" w:hAnsi="Verdana"/>
                <w:color w:val="000000"/>
                <w:sz w:val="19"/>
                <w:szCs w:val="19"/>
              </w:rPr>
            </w:pPr>
            <w:r w:rsidRPr="006D43AB">
              <w:rPr>
                <w:rFonts w:ascii="Verdana" w:hAnsi="Verdana" w:cs="Calibri"/>
                <w:color w:val="000000"/>
                <w:sz w:val="19"/>
                <w:szCs w:val="19"/>
              </w:rPr>
              <w:t>0</w:t>
            </w:r>
          </w:p>
        </w:tc>
      </w:tr>
      <w:tr w:rsidR="00A05C2A" w:rsidRPr="006D43AB" w14:paraId="4FB1FA3D" w14:textId="77777777" w:rsidTr="00955C31">
        <w:trPr>
          <w:trHeight w:val="123"/>
          <w:jc w:val="center"/>
        </w:trPr>
        <w:tc>
          <w:tcPr>
            <w:tcW w:w="3140" w:type="pct"/>
            <w:tcBorders>
              <w:top w:val="nil"/>
              <w:left w:val="single" w:sz="4" w:space="0" w:color="auto"/>
              <w:bottom w:val="single" w:sz="4" w:space="0" w:color="auto"/>
              <w:right w:val="single" w:sz="4" w:space="0" w:color="auto"/>
            </w:tcBorders>
            <w:vAlign w:val="center"/>
          </w:tcPr>
          <w:p w14:paraId="0738BFDD" w14:textId="77777777" w:rsidR="00A05C2A" w:rsidRPr="006D43AB" w:rsidRDefault="00A05C2A" w:rsidP="00A05C2A">
            <w:pPr>
              <w:spacing w:after="0"/>
              <w:rPr>
                <w:rFonts w:ascii="Verdana" w:hAnsi="Verdana"/>
                <w:b/>
                <w:bCs/>
                <w:color w:val="000000"/>
                <w:sz w:val="19"/>
                <w:szCs w:val="19"/>
              </w:rPr>
            </w:pPr>
            <w:bookmarkStart w:id="31" w:name="_Hlk518299766"/>
            <w:r w:rsidRPr="006D43AB">
              <w:rPr>
                <w:rFonts w:ascii="Verdana" w:hAnsi="Verdana"/>
                <w:b/>
                <w:bCs/>
                <w:sz w:val="19"/>
                <w:szCs w:val="19"/>
              </w:rPr>
              <w:t>ΒΑΘΜΟΛΟΓΙΑ = ΒΑΡΥΤΗΤΑ Χ ΜΟΡΙΟΔΟΤΗΣΗ</w:t>
            </w:r>
          </w:p>
        </w:tc>
        <w:tc>
          <w:tcPr>
            <w:tcW w:w="868" w:type="pct"/>
            <w:tcBorders>
              <w:top w:val="nil"/>
              <w:left w:val="single" w:sz="4" w:space="0" w:color="auto"/>
              <w:bottom w:val="single" w:sz="4" w:space="0" w:color="auto"/>
              <w:right w:val="single" w:sz="4" w:space="0" w:color="auto"/>
            </w:tcBorders>
            <w:vAlign w:val="center"/>
          </w:tcPr>
          <w:p w14:paraId="27254459" w14:textId="77777777" w:rsidR="00A05C2A" w:rsidRPr="006D43AB" w:rsidRDefault="00A05C2A" w:rsidP="00D901EC">
            <w:pPr>
              <w:spacing w:after="0"/>
              <w:jc w:val="center"/>
              <w:rPr>
                <w:rFonts w:ascii="Verdana" w:hAnsi="Verdana"/>
                <w:color w:val="000000"/>
                <w:sz w:val="19"/>
                <w:szCs w:val="19"/>
              </w:rPr>
            </w:pPr>
            <w:r w:rsidRPr="006D43AB">
              <w:rPr>
                <w:rFonts w:ascii="Verdana" w:hAnsi="Verdana"/>
                <w:b/>
                <w:bCs/>
                <w:sz w:val="19"/>
                <w:szCs w:val="19"/>
              </w:rPr>
              <w:t>100%</w:t>
            </w:r>
          </w:p>
        </w:tc>
        <w:tc>
          <w:tcPr>
            <w:tcW w:w="992" w:type="pct"/>
            <w:tcBorders>
              <w:top w:val="nil"/>
              <w:left w:val="nil"/>
              <w:bottom w:val="single" w:sz="4" w:space="0" w:color="auto"/>
              <w:right w:val="single" w:sz="4" w:space="0" w:color="auto"/>
            </w:tcBorders>
            <w:noWrap/>
            <w:vAlign w:val="center"/>
          </w:tcPr>
          <w:p w14:paraId="5BBBD39C" w14:textId="77777777" w:rsidR="00A05C2A" w:rsidRPr="006D43AB" w:rsidRDefault="00A05C2A" w:rsidP="00A05C2A">
            <w:pPr>
              <w:spacing w:after="0"/>
              <w:jc w:val="center"/>
              <w:rPr>
                <w:rFonts w:ascii="Verdana" w:hAnsi="Verdana"/>
                <w:color w:val="000000"/>
                <w:sz w:val="19"/>
                <w:szCs w:val="19"/>
              </w:rPr>
            </w:pPr>
          </w:p>
        </w:tc>
      </w:tr>
      <w:tr w:rsidR="00480EE9" w:rsidRPr="006D43AB" w14:paraId="202D5E26" w14:textId="77777777" w:rsidTr="00955C31">
        <w:trPr>
          <w:trHeight w:val="60"/>
          <w:jc w:val="center"/>
        </w:trPr>
        <w:tc>
          <w:tcPr>
            <w:tcW w:w="4008" w:type="pct"/>
            <w:gridSpan w:val="2"/>
            <w:tcBorders>
              <w:top w:val="nil"/>
              <w:left w:val="single" w:sz="4" w:space="0" w:color="auto"/>
              <w:bottom w:val="single" w:sz="4" w:space="0" w:color="auto"/>
              <w:right w:val="single" w:sz="4" w:space="0" w:color="auto"/>
            </w:tcBorders>
            <w:vAlign w:val="center"/>
          </w:tcPr>
          <w:p w14:paraId="79D9C595" w14:textId="77777777" w:rsidR="00480EE9" w:rsidRPr="006D43AB" w:rsidRDefault="00480EE9" w:rsidP="00A05C2A">
            <w:pPr>
              <w:spacing w:after="0"/>
              <w:rPr>
                <w:rFonts w:ascii="Verdana" w:hAnsi="Verdana"/>
                <w:b/>
                <w:bCs/>
                <w:sz w:val="19"/>
                <w:szCs w:val="19"/>
              </w:rPr>
            </w:pPr>
            <w:r w:rsidRPr="006D43AB">
              <w:rPr>
                <w:rFonts w:ascii="Verdana" w:hAnsi="Verdana"/>
                <w:b/>
                <w:bCs/>
                <w:sz w:val="19"/>
                <w:szCs w:val="19"/>
              </w:rPr>
              <w:t>ΜΕΓΙΣΤΗ ΔΥΝΑΤΗ ΒΑΘΜΟΛΟΓΙΑ</w:t>
            </w:r>
          </w:p>
        </w:tc>
        <w:tc>
          <w:tcPr>
            <w:tcW w:w="992" w:type="pct"/>
            <w:tcBorders>
              <w:top w:val="nil"/>
              <w:left w:val="nil"/>
              <w:bottom w:val="single" w:sz="4" w:space="0" w:color="auto"/>
              <w:right w:val="single" w:sz="4" w:space="0" w:color="auto"/>
            </w:tcBorders>
            <w:noWrap/>
            <w:vAlign w:val="center"/>
          </w:tcPr>
          <w:p w14:paraId="327DD3A6" w14:textId="77777777" w:rsidR="00480EE9" w:rsidRPr="006D43AB" w:rsidRDefault="00480EE9" w:rsidP="004D5B7C">
            <w:pPr>
              <w:spacing w:after="0"/>
              <w:jc w:val="right"/>
              <w:rPr>
                <w:rFonts w:ascii="Verdana" w:hAnsi="Verdana"/>
                <w:b/>
                <w:bCs/>
                <w:color w:val="000000"/>
                <w:sz w:val="19"/>
                <w:szCs w:val="19"/>
              </w:rPr>
            </w:pPr>
            <w:r w:rsidRPr="006D43AB">
              <w:rPr>
                <w:rFonts w:ascii="Verdana" w:hAnsi="Verdana"/>
                <w:b/>
                <w:bCs/>
                <w:color w:val="000000"/>
                <w:sz w:val="19"/>
                <w:szCs w:val="19"/>
              </w:rPr>
              <w:t>100</w:t>
            </w:r>
          </w:p>
        </w:tc>
      </w:tr>
      <w:tr w:rsidR="00A05C2A" w:rsidRPr="006D43AB" w14:paraId="34878137" w14:textId="77777777" w:rsidTr="00955C31">
        <w:trPr>
          <w:trHeight w:val="53"/>
          <w:jc w:val="center"/>
        </w:trPr>
        <w:tc>
          <w:tcPr>
            <w:tcW w:w="4008" w:type="pct"/>
            <w:gridSpan w:val="2"/>
            <w:tcBorders>
              <w:top w:val="nil"/>
              <w:left w:val="single" w:sz="4" w:space="0" w:color="auto"/>
              <w:bottom w:val="single" w:sz="4" w:space="0" w:color="auto"/>
              <w:right w:val="single" w:sz="4" w:space="0" w:color="auto"/>
            </w:tcBorders>
            <w:vAlign w:val="center"/>
          </w:tcPr>
          <w:p w14:paraId="07819F4A" w14:textId="77777777" w:rsidR="00A05C2A" w:rsidRPr="006D43AB" w:rsidRDefault="00A05C2A" w:rsidP="00A05C2A">
            <w:pPr>
              <w:spacing w:after="0"/>
              <w:rPr>
                <w:rFonts w:ascii="Verdana" w:hAnsi="Verdana"/>
                <w:b/>
                <w:bCs/>
                <w:sz w:val="19"/>
                <w:szCs w:val="19"/>
              </w:rPr>
            </w:pPr>
            <w:r w:rsidRPr="006D43AB">
              <w:rPr>
                <w:rFonts w:ascii="Verdana" w:hAnsi="Verdana"/>
                <w:b/>
                <w:bCs/>
                <w:sz w:val="19"/>
                <w:szCs w:val="19"/>
              </w:rPr>
              <w:t>ΕΛΑΧΙΣΤΗ ΒΑΘΜΟΛΟΓΙΑ</w:t>
            </w:r>
          </w:p>
        </w:tc>
        <w:tc>
          <w:tcPr>
            <w:tcW w:w="992" w:type="pct"/>
            <w:tcBorders>
              <w:top w:val="nil"/>
              <w:left w:val="nil"/>
              <w:bottom w:val="single" w:sz="4" w:space="0" w:color="auto"/>
              <w:right w:val="single" w:sz="4" w:space="0" w:color="auto"/>
            </w:tcBorders>
            <w:noWrap/>
            <w:vAlign w:val="center"/>
          </w:tcPr>
          <w:p w14:paraId="12C8984D" w14:textId="77777777" w:rsidR="00A05C2A" w:rsidRPr="006D43AB" w:rsidRDefault="00A05C2A" w:rsidP="004D5B7C">
            <w:pPr>
              <w:spacing w:after="0"/>
              <w:jc w:val="right"/>
              <w:rPr>
                <w:rFonts w:ascii="Verdana" w:hAnsi="Verdana"/>
                <w:b/>
                <w:bCs/>
                <w:color w:val="000000"/>
                <w:sz w:val="19"/>
                <w:szCs w:val="19"/>
              </w:rPr>
            </w:pPr>
            <w:r w:rsidRPr="006D43AB">
              <w:rPr>
                <w:rFonts w:ascii="Verdana" w:hAnsi="Verdana"/>
                <w:b/>
                <w:bCs/>
                <w:color w:val="000000"/>
                <w:sz w:val="19"/>
                <w:szCs w:val="19"/>
              </w:rPr>
              <w:t>40</w:t>
            </w:r>
          </w:p>
        </w:tc>
      </w:tr>
      <w:tr w:rsidR="00480EE9" w:rsidRPr="006D43AB" w14:paraId="682A8EAE" w14:textId="77777777" w:rsidTr="00955C31">
        <w:trPr>
          <w:trHeight w:val="53"/>
          <w:jc w:val="center"/>
        </w:trPr>
        <w:tc>
          <w:tcPr>
            <w:tcW w:w="4008" w:type="pct"/>
            <w:gridSpan w:val="2"/>
            <w:tcBorders>
              <w:top w:val="nil"/>
              <w:left w:val="single" w:sz="4" w:space="0" w:color="auto"/>
              <w:bottom w:val="single" w:sz="4" w:space="0" w:color="auto"/>
              <w:right w:val="single" w:sz="4" w:space="0" w:color="auto"/>
            </w:tcBorders>
            <w:vAlign w:val="center"/>
          </w:tcPr>
          <w:p w14:paraId="4D74DA25" w14:textId="77777777" w:rsidR="00480EE9" w:rsidRPr="006D43AB" w:rsidRDefault="00480EE9" w:rsidP="00A05C2A">
            <w:pPr>
              <w:spacing w:after="0"/>
              <w:rPr>
                <w:rFonts w:ascii="Verdana" w:hAnsi="Verdana"/>
                <w:b/>
                <w:bCs/>
                <w:sz w:val="19"/>
                <w:szCs w:val="19"/>
              </w:rPr>
            </w:pPr>
            <w:r w:rsidRPr="006D43AB">
              <w:rPr>
                <w:rFonts w:ascii="Verdana" w:hAnsi="Verdana"/>
                <w:b/>
                <w:bCs/>
                <w:sz w:val="19"/>
                <w:szCs w:val="19"/>
              </w:rPr>
              <w:t>ΕΛΑΧΙΣΤΟ ΠΟΣΟΣΤΟ ΒΑΘΜΟΛΟΓΙΑΣ ΠΟΥ ΟΦΕΙΛΕΙ ΝΑ ΣΥΓΚΕΝΤΡΩΣΕΙ H ΠΡΟΤΑΣΗ</w:t>
            </w:r>
          </w:p>
        </w:tc>
        <w:tc>
          <w:tcPr>
            <w:tcW w:w="992" w:type="pct"/>
            <w:tcBorders>
              <w:top w:val="nil"/>
              <w:left w:val="nil"/>
              <w:bottom w:val="single" w:sz="4" w:space="0" w:color="auto"/>
              <w:right w:val="single" w:sz="4" w:space="0" w:color="auto"/>
            </w:tcBorders>
            <w:noWrap/>
            <w:vAlign w:val="center"/>
          </w:tcPr>
          <w:p w14:paraId="16E19C01" w14:textId="77777777" w:rsidR="00480EE9" w:rsidRPr="006D43AB" w:rsidRDefault="00480EE9" w:rsidP="00480EE9">
            <w:pPr>
              <w:spacing w:after="0"/>
              <w:jc w:val="center"/>
              <w:rPr>
                <w:rFonts w:ascii="Verdana" w:hAnsi="Verdana"/>
                <w:b/>
                <w:bCs/>
                <w:color w:val="000000"/>
                <w:sz w:val="19"/>
                <w:szCs w:val="19"/>
              </w:rPr>
            </w:pPr>
            <w:r w:rsidRPr="006D43AB">
              <w:rPr>
                <w:rFonts w:ascii="Verdana" w:hAnsi="Verdana"/>
                <w:b/>
                <w:bCs/>
                <w:color w:val="000000"/>
                <w:sz w:val="19"/>
                <w:szCs w:val="19"/>
              </w:rPr>
              <w:t>40% (της μέγιστης βαθμολογίας)</w:t>
            </w:r>
          </w:p>
        </w:tc>
      </w:tr>
      <w:bookmarkEnd w:id="30"/>
      <w:bookmarkEnd w:id="31"/>
    </w:tbl>
    <w:p w14:paraId="424205F2" w14:textId="099CE543" w:rsidR="002F4922" w:rsidRDefault="002F4922" w:rsidP="008D276F">
      <w:pPr>
        <w:spacing w:before="120" w:after="120" w:line="240" w:lineRule="auto"/>
        <w:jc w:val="both"/>
        <w:rPr>
          <w:rFonts w:ascii="Verdana" w:eastAsia="Times New Roman" w:hAnsi="Verdana" w:cs="Times New Roman"/>
          <w:b/>
          <w:color w:val="000000"/>
          <w:sz w:val="19"/>
          <w:szCs w:val="19"/>
        </w:rPr>
      </w:pPr>
    </w:p>
    <w:p w14:paraId="631403A5" w14:textId="77777777" w:rsidR="002F4922" w:rsidRDefault="002F4922" w:rsidP="008D276F">
      <w:pPr>
        <w:spacing w:before="120" w:after="120" w:line="240" w:lineRule="auto"/>
        <w:jc w:val="both"/>
        <w:rPr>
          <w:rFonts w:ascii="Verdana" w:eastAsia="Times New Roman" w:hAnsi="Verdana" w:cs="Times New Roman"/>
          <w:b/>
          <w:color w:val="000000"/>
          <w:sz w:val="19"/>
          <w:szCs w:val="19"/>
        </w:rPr>
      </w:pPr>
    </w:p>
    <w:p w14:paraId="53FEB684" w14:textId="77777777" w:rsidR="007A2193" w:rsidRDefault="007A2193">
      <w:pPr>
        <w:rPr>
          <w:rFonts w:ascii="Verdana" w:eastAsia="Times New Roman" w:hAnsi="Verdana" w:cstheme="majorBidi"/>
          <w:b/>
          <w:sz w:val="20"/>
          <w:szCs w:val="20"/>
        </w:rPr>
      </w:pPr>
      <w:r>
        <w:rPr>
          <w:rFonts w:ascii="Verdana" w:eastAsia="Times New Roman" w:hAnsi="Verdana"/>
          <w:b/>
          <w:sz w:val="20"/>
          <w:szCs w:val="20"/>
        </w:rPr>
        <w:br w:type="page"/>
      </w:r>
    </w:p>
    <w:p w14:paraId="3F2CC83B" w14:textId="4D410F8F" w:rsidR="0017685E" w:rsidRPr="006D43AB" w:rsidRDefault="00C541EC" w:rsidP="008D276F">
      <w:pPr>
        <w:pStyle w:val="3"/>
        <w:spacing w:before="120" w:after="120" w:line="240" w:lineRule="auto"/>
        <w:jc w:val="both"/>
        <w:rPr>
          <w:rFonts w:ascii="Verdana" w:eastAsia="Times New Roman" w:hAnsi="Verdana" w:cs="Times New Roman"/>
          <w:color w:val="000000"/>
          <w:sz w:val="19"/>
          <w:szCs w:val="19"/>
        </w:rPr>
      </w:pPr>
      <w:bookmarkStart w:id="32" w:name="_Toc29561825"/>
      <w:r w:rsidRPr="006D43AB">
        <w:rPr>
          <w:rFonts w:ascii="Verdana" w:eastAsia="Times New Roman" w:hAnsi="Verdana"/>
          <w:b/>
          <w:color w:val="auto"/>
          <w:sz w:val="20"/>
          <w:szCs w:val="20"/>
        </w:rPr>
        <w:lastRenderedPageBreak/>
        <w:t>19.2.</w:t>
      </w:r>
      <w:r w:rsidR="00936D08" w:rsidRPr="006D43AB">
        <w:rPr>
          <w:rFonts w:ascii="Verdana" w:eastAsia="Times New Roman" w:hAnsi="Verdana"/>
          <w:b/>
          <w:color w:val="auto"/>
          <w:sz w:val="20"/>
          <w:szCs w:val="20"/>
        </w:rPr>
        <w:t>7:</w:t>
      </w:r>
      <w:r w:rsidR="0017685E" w:rsidRPr="006D43AB">
        <w:rPr>
          <w:rFonts w:ascii="Verdana" w:eastAsia="Times New Roman" w:hAnsi="Verdana"/>
          <w:b/>
          <w:color w:val="auto"/>
          <w:sz w:val="20"/>
          <w:szCs w:val="20"/>
        </w:rPr>
        <w:t xml:space="preserve"> «</w:t>
      </w:r>
      <w:r w:rsidRPr="006D43AB">
        <w:rPr>
          <w:rFonts w:ascii="Verdana" w:eastAsia="Times New Roman" w:hAnsi="Verdana"/>
          <w:b/>
          <w:color w:val="auto"/>
          <w:sz w:val="20"/>
          <w:szCs w:val="20"/>
        </w:rPr>
        <w:t>Συνεργασία μεταξύ μικρών επιχειρήσεων για διοργάνωση κοινών μεθόδων εργασίας και τη κοινή χρήση εγκαταστάσεων και πόρων καθώς και για την ανάπτυξη και/ή την εμπορία τουριστικών υπηρεσιών, που συνδέονται με τον αγροτουρισμό</w:t>
      </w:r>
      <w:r w:rsidR="0017685E" w:rsidRPr="006D43AB">
        <w:rPr>
          <w:rFonts w:ascii="Verdana" w:eastAsia="Times New Roman" w:hAnsi="Verdana"/>
          <w:b/>
          <w:color w:val="auto"/>
          <w:sz w:val="20"/>
          <w:szCs w:val="20"/>
        </w:rPr>
        <w:t>»</w:t>
      </w:r>
      <w:bookmarkEnd w:id="32"/>
      <w:r w:rsidRPr="006D43AB">
        <w:rPr>
          <w:rFonts w:ascii="Verdana" w:eastAsia="Times New Roman" w:hAnsi="Verdana" w:cs="Times New Roman"/>
          <w:color w:val="000000"/>
          <w:sz w:val="19"/>
          <w:szCs w:val="19"/>
        </w:rPr>
        <w:tab/>
      </w:r>
    </w:p>
    <w:p w14:paraId="340A5D65" w14:textId="77777777" w:rsidR="00FD00F1" w:rsidRPr="006D43AB" w:rsidRDefault="00C541EC" w:rsidP="008D276F">
      <w:pPr>
        <w:spacing w:before="120" w:after="120" w:line="240" w:lineRule="auto"/>
        <w:jc w:val="both"/>
        <w:rPr>
          <w:rFonts w:ascii="Verdana" w:eastAsia="Times New Roman" w:hAnsi="Verdana" w:cs="Times New Roman"/>
          <w:color w:val="000000"/>
          <w:sz w:val="19"/>
          <w:szCs w:val="19"/>
        </w:rPr>
      </w:pPr>
      <w:r w:rsidRPr="006D43AB">
        <w:rPr>
          <w:rFonts w:ascii="Verdana" w:eastAsia="Times New Roman" w:hAnsi="Verdana" w:cs="Times New Roman"/>
          <w:color w:val="000000"/>
          <w:sz w:val="19"/>
          <w:szCs w:val="19"/>
        </w:rPr>
        <w:t>19.2.7.3</w:t>
      </w:r>
      <w:r w:rsidR="005C271E" w:rsidRPr="006D43AB">
        <w:rPr>
          <w:rFonts w:ascii="Verdana" w:eastAsia="Times New Roman" w:hAnsi="Verdana" w:cs="Times New Roman"/>
          <w:color w:val="000000"/>
          <w:sz w:val="19"/>
          <w:szCs w:val="19"/>
        </w:rPr>
        <w:t>: «</w:t>
      </w:r>
      <w:r w:rsidRPr="006D43AB">
        <w:rPr>
          <w:rFonts w:ascii="Verdana" w:eastAsia="Times New Roman" w:hAnsi="Verdana" w:cs="Times New Roman"/>
          <w:color w:val="000000"/>
          <w:sz w:val="19"/>
          <w:szCs w:val="19"/>
        </w:rPr>
        <w:t>Συνεργασία μεταξύ μικρών επιχειρήσεων για διοργάνωση κοινών μεθόδων εργασίας και τη κοινή χρήση εγκαταστάσεων και πόρων καθώς και για την ανάπτυξη και/ή την εμπορία τουριστικών υπηρεσιών, που συνδέονται με τον αγροτουρισμό</w:t>
      </w:r>
      <w:r w:rsidR="005C271E" w:rsidRPr="006D43AB">
        <w:rPr>
          <w:rFonts w:ascii="Verdana" w:eastAsia="Times New Roman" w:hAnsi="Verdana" w:cs="Times New Roman"/>
          <w:color w:val="000000"/>
          <w:sz w:val="19"/>
          <w:szCs w:val="19"/>
        </w:rPr>
        <w:t>»</w:t>
      </w:r>
    </w:p>
    <w:tbl>
      <w:tblPr>
        <w:tblW w:w="5317" w:type="pct"/>
        <w:jc w:val="center"/>
        <w:tblLook w:val="0000" w:firstRow="0" w:lastRow="0" w:firstColumn="0" w:lastColumn="0" w:noHBand="0" w:noVBand="0"/>
      </w:tblPr>
      <w:tblGrid>
        <w:gridCol w:w="5309"/>
        <w:gridCol w:w="1840"/>
        <w:gridCol w:w="1673"/>
      </w:tblGrid>
      <w:tr w:rsidR="00DD5053" w:rsidRPr="006D43AB" w14:paraId="0F00A025" w14:textId="77777777" w:rsidTr="00C54744">
        <w:trPr>
          <w:trHeight w:val="302"/>
          <w:tblHeader/>
          <w:jc w:val="center"/>
        </w:trPr>
        <w:tc>
          <w:tcPr>
            <w:tcW w:w="3009" w:type="pct"/>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0CADBCFE" w14:textId="77777777" w:rsidR="00DD5053" w:rsidRPr="006D43AB" w:rsidRDefault="00DD5053" w:rsidP="00DD5053">
            <w:pPr>
              <w:spacing w:after="0"/>
              <w:jc w:val="center"/>
              <w:rPr>
                <w:rFonts w:ascii="Verdana" w:hAnsi="Verdana"/>
                <w:b/>
                <w:bCs/>
                <w:color w:val="000000"/>
                <w:sz w:val="19"/>
                <w:szCs w:val="19"/>
              </w:rPr>
            </w:pPr>
            <w:r w:rsidRPr="006D43AB">
              <w:rPr>
                <w:rFonts w:ascii="Verdana" w:hAnsi="Verdana"/>
                <w:b/>
                <w:bCs/>
                <w:color w:val="000000"/>
                <w:sz w:val="19"/>
                <w:szCs w:val="19"/>
              </w:rPr>
              <w:t>Κριτήρια Επιλογής 19.2.7.3.</w:t>
            </w:r>
          </w:p>
        </w:tc>
        <w:tc>
          <w:tcPr>
            <w:tcW w:w="1043" w:type="pct"/>
            <w:tcBorders>
              <w:top w:val="single" w:sz="4" w:space="0" w:color="auto"/>
              <w:left w:val="nil"/>
              <w:bottom w:val="single" w:sz="4" w:space="0" w:color="auto"/>
              <w:right w:val="single" w:sz="4" w:space="0" w:color="auto"/>
            </w:tcBorders>
            <w:shd w:val="clear" w:color="auto" w:fill="C2D69B" w:themeFill="accent3" w:themeFillTint="99"/>
            <w:vAlign w:val="center"/>
          </w:tcPr>
          <w:p w14:paraId="003812D3" w14:textId="77777777" w:rsidR="00DD5053" w:rsidRPr="006D43AB" w:rsidRDefault="00DD5053" w:rsidP="00DD5053">
            <w:pPr>
              <w:spacing w:after="0"/>
              <w:jc w:val="center"/>
              <w:rPr>
                <w:rFonts w:ascii="Verdana" w:hAnsi="Verdana"/>
                <w:b/>
                <w:bCs/>
                <w:color w:val="000000"/>
                <w:sz w:val="19"/>
                <w:szCs w:val="19"/>
              </w:rPr>
            </w:pPr>
            <w:r w:rsidRPr="006D43AB">
              <w:rPr>
                <w:rFonts w:ascii="Verdana" w:hAnsi="Verdana"/>
                <w:b/>
                <w:bCs/>
                <w:color w:val="000000"/>
                <w:sz w:val="19"/>
                <w:szCs w:val="19"/>
              </w:rPr>
              <w:t>Βαρύτητα %</w:t>
            </w:r>
          </w:p>
        </w:tc>
        <w:tc>
          <w:tcPr>
            <w:tcW w:w="948" w:type="pct"/>
            <w:tcBorders>
              <w:top w:val="single" w:sz="4" w:space="0" w:color="auto"/>
              <w:left w:val="nil"/>
              <w:bottom w:val="single" w:sz="4" w:space="0" w:color="auto"/>
              <w:right w:val="single" w:sz="4" w:space="0" w:color="auto"/>
            </w:tcBorders>
            <w:shd w:val="clear" w:color="auto" w:fill="C2D69B" w:themeFill="accent3" w:themeFillTint="99"/>
            <w:vAlign w:val="center"/>
          </w:tcPr>
          <w:p w14:paraId="0236E520" w14:textId="77777777" w:rsidR="00DD5053" w:rsidRPr="006D43AB" w:rsidRDefault="00DD5053" w:rsidP="00DD5053">
            <w:pPr>
              <w:spacing w:after="0"/>
              <w:jc w:val="center"/>
              <w:rPr>
                <w:rFonts w:ascii="Verdana" w:hAnsi="Verdana"/>
                <w:b/>
                <w:bCs/>
                <w:color w:val="000000"/>
                <w:sz w:val="19"/>
                <w:szCs w:val="19"/>
              </w:rPr>
            </w:pPr>
            <w:proofErr w:type="spellStart"/>
            <w:r w:rsidRPr="006D43AB">
              <w:rPr>
                <w:rFonts w:ascii="Verdana" w:hAnsi="Verdana"/>
                <w:b/>
                <w:bCs/>
                <w:color w:val="000000"/>
                <w:sz w:val="19"/>
                <w:szCs w:val="19"/>
              </w:rPr>
              <w:t>Μοριοδότηση</w:t>
            </w:r>
            <w:proofErr w:type="spellEnd"/>
          </w:p>
        </w:tc>
      </w:tr>
      <w:tr w:rsidR="00782B2E" w:rsidRPr="006D43AB" w14:paraId="1B55C614" w14:textId="77777777" w:rsidTr="003125A2">
        <w:trPr>
          <w:trHeight w:val="70"/>
          <w:jc w:val="center"/>
        </w:trPr>
        <w:tc>
          <w:tcPr>
            <w:tcW w:w="300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60C710A" w14:textId="7DCE92C1" w:rsidR="00782B2E" w:rsidRPr="006D43AB" w:rsidRDefault="00782B2E" w:rsidP="00782B2E">
            <w:pPr>
              <w:spacing w:after="0"/>
              <w:rPr>
                <w:rFonts w:ascii="Verdana" w:hAnsi="Verdana"/>
                <w:b/>
                <w:bCs/>
                <w:color w:val="000000"/>
                <w:sz w:val="19"/>
                <w:szCs w:val="19"/>
              </w:rPr>
            </w:pPr>
            <w:r w:rsidRPr="006D43AB">
              <w:rPr>
                <w:rFonts w:ascii="Verdana" w:hAnsi="Verdana" w:cs="Calibri"/>
                <w:b/>
                <w:bCs/>
                <w:sz w:val="19"/>
                <w:szCs w:val="19"/>
              </w:rPr>
              <w:t>Κριτήριο 1:</w:t>
            </w:r>
            <w:r w:rsidRPr="006D43AB">
              <w:rPr>
                <w:rFonts w:ascii="Verdana" w:hAnsi="Verdana" w:cs="Calibri"/>
                <w:sz w:val="19"/>
                <w:szCs w:val="19"/>
              </w:rPr>
              <w:t xml:space="preserve"> Σκοπιμότητα της πρότασης (Ειδικοί στόχοι του τοπικού προγράμματος που εξυπηρετούνται με την υλοποίηση της πρότασης)</w:t>
            </w:r>
          </w:p>
        </w:tc>
        <w:tc>
          <w:tcPr>
            <w:tcW w:w="104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6595CC5" w14:textId="48012327" w:rsidR="00782B2E" w:rsidRPr="006D43AB" w:rsidRDefault="00D435A8" w:rsidP="00782B2E">
            <w:pPr>
              <w:spacing w:after="0"/>
              <w:jc w:val="center"/>
              <w:rPr>
                <w:rFonts w:ascii="Verdana" w:hAnsi="Verdana"/>
                <w:color w:val="000000"/>
                <w:sz w:val="19"/>
                <w:szCs w:val="19"/>
              </w:rPr>
            </w:pPr>
            <w:r w:rsidRPr="006D43AB">
              <w:rPr>
                <w:rFonts w:ascii="Verdana" w:hAnsi="Verdana" w:cs="Calibri"/>
                <w:sz w:val="19"/>
                <w:szCs w:val="19"/>
                <w:lang w:val="en-US"/>
              </w:rPr>
              <w:t>20</w:t>
            </w:r>
            <w:r w:rsidR="00782B2E" w:rsidRPr="006D43AB">
              <w:rPr>
                <w:rFonts w:ascii="Verdana" w:hAnsi="Verdana" w:cs="Calibri"/>
                <w:sz w:val="19"/>
                <w:szCs w:val="19"/>
              </w:rPr>
              <w:t>%</w:t>
            </w:r>
          </w:p>
        </w:tc>
        <w:tc>
          <w:tcPr>
            <w:tcW w:w="948" w:type="pct"/>
            <w:tcBorders>
              <w:top w:val="single" w:sz="4" w:space="0" w:color="auto"/>
              <w:left w:val="nil"/>
              <w:bottom w:val="single" w:sz="4" w:space="0" w:color="auto"/>
              <w:right w:val="single" w:sz="4" w:space="0" w:color="auto"/>
            </w:tcBorders>
            <w:shd w:val="clear" w:color="auto" w:fill="auto"/>
            <w:vAlign w:val="center"/>
          </w:tcPr>
          <w:p w14:paraId="6D48C260" w14:textId="68C699A3" w:rsidR="00782B2E" w:rsidRPr="006D43AB" w:rsidRDefault="00782B2E" w:rsidP="00782B2E">
            <w:pPr>
              <w:spacing w:after="0"/>
              <w:jc w:val="center"/>
              <w:rPr>
                <w:rFonts w:ascii="Verdana" w:hAnsi="Verdana"/>
                <w:color w:val="000000"/>
                <w:sz w:val="19"/>
                <w:szCs w:val="19"/>
              </w:rPr>
            </w:pPr>
            <w:r w:rsidRPr="006D43AB">
              <w:rPr>
                <w:rFonts w:ascii="Verdana" w:hAnsi="Verdana" w:cs="Calibri"/>
                <w:sz w:val="19"/>
                <w:szCs w:val="19"/>
              </w:rPr>
              <w:t>100</w:t>
            </w:r>
          </w:p>
        </w:tc>
      </w:tr>
      <w:tr w:rsidR="00782B2E" w:rsidRPr="006D43AB" w14:paraId="16FE91BF" w14:textId="77777777" w:rsidTr="003125A2">
        <w:trPr>
          <w:trHeight w:val="70"/>
          <w:jc w:val="center"/>
        </w:trPr>
        <w:tc>
          <w:tcPr>
            <w:tcW w:w="3009" w:type="pct"/>
            <w:vMerge/>
            <w:tcBorders>
              <w:top w:val="single" w:sz="4" w:space="0" w:color="auto"/>
              <w:left w:val="single" w:sz="4" w:space="0" w:color="auto"/>
              <w:bottom w:val="single" w:sz="4" w:space="0" w:color="auto"/>
              <w:right w:val="single" w:sz="4" w:space="0" w:color="auto"/>
            </w:tcBorders>
            <w:vAlign w:val="center"/>
          </w:tcPr>
          <w:p w14:paraId="449CA1A4" w14:textId="77777777" w:rsidR="00782B2E" w:rsidRPr="006D43AB" w:rsidRDefault="00782B2E" w:rsidP="00782B2E">
            <w:pPr>
              <w:spacing w:after="0"/>
              <w:rPr>
                <w:rFonts w:ascii="Verdana" w:hAnsi="Verdana"/>
                <w:b/>
                <w:bCs/>
                <w:color w:val="000000"/>
                <w:sz w:val="19"/>
                <w:szCs w:val="19"/>
              </w:rPr>
            </w:pPr>
          </w:p>
        </w:tc>
        <w:tc>
          <w:tcPr>
            <w:tcW w:w="1043" w:type="pct"/>
            <w:vMerge/>
            <w:tcBorders>
              <w:top w:val="single" w:sz="4" w:space="0" w:color="auto"/>
              <w:left w:val="single" w:sz="4" w:space="0" w:color="auto"/>
              <w:bottom w:val="single" w:sz="4" w:space="0" w:color="auto"/>
              <w:right w:val="single" w:sz="4" w:space="0" w:color="auto"/>
            </w:tcBorders>
            <w:vAlign w:val="center"/>
          </w:tcPr>
          <w:p w14:paraId="47F1E925" w14:textId="77777777" w:rsidR="00782B2E" w:rsidRPr="006D43AB" w:rsidRDefault="00782B2E" w:rsidP="00782B2E">
            <w:pPr>
              <w:spacing w:after="0"/>
              <w:rPr>
                <w:rFonts w:ascii="Verdana" w:hAnsi="Verdana"/>
                <w:color w:val="000000"/>
                <w:sz w:val="19"/>
                <w:szCs w:val="19"/>
              </w:rPr>
            </w:pPr>
          </w:p>
        </w:tc>
        <w:tc>
          <w:tcPr>
            <w:tcW w:w="948" w:type="pct"/>
            <w:tcBorders>
              <w:top w:val="nil"/>
              <w:left w:val="nil"/>
              <w:bottom w:val="single" w:sz="4" w:space="0" w:color="auto"/>
              <w:right w:val="single" w:sz="4" w:space="0" w:color="auto"/>
            </w:tcBorders>
            <w:shd w:val="clear" w:color="auto" w:fill="auto"/>
            <w:vAlign w:val="center"/>
          </w:tcPr>
          <w:p w14:paraId="2689FEBE" w14:textId="2600F0E3" w:rsidR="00782B2E" w:rsidRPr="006D43AB" w:rsidRDefault="00782B2E" w:rsidP="00782B2E">
            <w:pPr>
              <w:spacing w:after="0"/>
              <w:jc w:val="center"/>
              <w:rPr>
                <w:rFonts w:ascii="Verdana" w:hAnsi="Verdana"/>
                <w:color w:val="000000"/>
                <w:sz w:val="19"/>
                <w:szCs w:val="19"/>
              </w:rPr>
            </w:pPr>
            <w:r w:rsidRPr="006D43AB">
              <w:rPr>
                <w:rFonts w:ascii="Verdana" w:hAnsi="Verdana" w:cs="Calibri"/>
                <w:sz w:val="19"/>
                <w:szCs w:val="19"/>
              </w:rPr>
              <w:t>70</w:t>
            </w:r>
          </w:p>
        </w:tc>
      </w:tr>
      <w:tr w:rsidR="00782B2E" w:rsidRPr="006D43AB" w14:paraId="3E365A20" w14:textId="77777777" w:rsidTr="003125A2">
        <w:trPr>
          <w:trHeight w:val="70"/>
          <w:jc w:val="center"/>
        </w:trPr>
        <w:tc>
          <w:tcPr>
            <w:tcW w:w="3009" w:type="pct"/>
            <w:vMerge/>
            <w:tcBorders>
              <w:top w:val="single" w:sz="4" w:space="0" w:color="auto"/>
              <w:left w:val="single" w:sz="4" w:space="0" w:color="auto"/>
              <w:bottom w:val="single" w:sz="4" w:space="0" w:color="auto"/>
              <w:right w:val="single" w:sz="4" w:space="0" w:color="auto"/>
            </w:tcBorders>
            <w:vAlign w:val="center"/>
          </w:tcPr>
          <w:p w14:paraId="47B8C9A1" w14:textId="77777777" w:rsidR="00782B2E" w:rsidRPr="006D43AB" w:rsidRDefault="00782B2E" w:rsidP="00782B2E">
            <w:pPr>
              <w:spacing w:after="0"/>
              <w:rPr>
                <w:rFonts w:ascii="Verdana" w:hAnsi="Verdana"/>
                <w:b/>
                <w:bCs/>
                <w:color w:val="000000"/>
                <w:sz w:val="19"/>
                <w:szCs w:val="19"/>
              </w:rPr>
            </w:pPr>
          </w:p>
        </w:tc>
        <w:tc>
          <w:tcPr>
            <w:tcW w:w="1043" w:type="pct"/>
            <w:vMerge/>
            <w:tcBorders>
              <w:top w:val="single" w:sz="4" w:space="0" w:color="auto"/>
              <w:left w:val="single" w:sz="4" w:space="0" w:color="auto"/>
              <w:bottom w:val="single" w:sz="4" w:space="0" w:color="auto"/>
              <w:right w:val="single" w:sz="4" w:space="0" w:color="auto"/>
            </w:tcBorders>
            <w:vAlign w:val="center"/>
          </w:tcPr>
          <w:p w14:paraId="171BFDC2" w14:textId="77777777" w:rsidR="00782B2E" w:rsidRPr="006D43AB" w:rsidRDefault="00782B2E" w:rsidP="00782B2E">
            <w:pPr>
              <w:spacing w:after="0"/>
              <w:rPr>
                <w:rFonts w:ascii="Verdana" w:hAnsi="Verdana"/>
                <w:color w:val="000000"/>
                <w:sz w:val="19"/>
                <w:szCs w:val="19"/>
              </w:rPr>
            </w:pPr>
          </w:p>
        </w:tc>
        <w:tc>
          <w:tcPr>
            <w:tcW w:w="948" w:type="pct"/>
            <w:tcBorders>
              <w:top w:val="nil"/>
              <w:left w:val="nil"/>
              <w:bottom w:val="single" w:sz="4" w:space="0" w:color="auto"/>
              <w:right w:val="single" w:sz="4" w:space="0" w:color="auto"/>
            </w:tcBorders>
            <w:shd w:val="clear" w:color="auto" w:fill="auto"/>
            <w:vAlign w:val="center"/>
          </w:tcPr>
          <w:p w14:paraId="27E2ADE8" w14:textId="0D25F2CF" w:rsidR="00782B2E" w:rsidRPr="006D43AB" w:rsidRDefault="00782B2E" w:rsidP="00782B2E">
            <w:pPr>
              <w:spacing w:after="0"/>
              <w:jc w:val="center"/>
              <w:rPr>
                <w:rFonts w:ascii="Verdana" w:hAnsi="Verdana"/>
                <w:color w:val="000000"/>
                <w:sz w:val="19"/>
                <w:szCs w:val="19"/>
              </w:rPr>
            </w:pPr>
            <w:r w:rsidRPr="006D43AB">
              <w:rPr>
                <w:rFonts w:ascii="Verdana" w:hAnsi="Verdana" w:cs="Calibri"/>
                <w:sz w:val="19"/>
                <w:szCs w:val="19"/>
              </w:rPr>
              <w:t>30</w:t>
            </w:r>
          </w:p>
        </w:tc>
      </w:tr>
      <w:tr w:rsidR="00782B2E" w:rsidRPr="006D43AB" w14:paraId="22201A12" w14:textId="77777777" w:rsidTr="003125A2">
        <w:trPr>
          <w:trHeight w:val="70"/>
          <w:jc w:val="center"/>
        </w:trPr>
        <w:tc>
          <w:tcPr>
            <w:tcW w:w="3009" w:type="pct"/>
            <w:vMerge/>
            <w:tcBorders>
              <w:top w:val="single" w:sz="4" w:space="0" w:color="auto"/>
              <w:left w:val="single" w:sz="4" w:space="0" w:color="auto"/>
              <w:bottom w:val="single" w:sz="4" w:space="0" w:color="auto"/>
              <w:right w:val="single" w:sz="4" w:space="0" w:color="auto"/>
            </w:tcBorders>
            <w:vAlign w:val="center"/>
          </w:tcPr>
          <w:p w14:paraId="3F2A143E" w14:textId="77777777" w:rsidR="00782B2E" w:rsidRPr="006D43AB" w:rsidRDefault="00782B2E" w:rsidP="00782B2E">
            <w:pPr>
              <w:spacing w:after="0"/>
              <w:rPr>
                <w:rFonts w:ascii="Verdana" w:hAnsi="Verdana"/>
                <w:b/>
                <w:bCs/>
                <w:color w:val="000000"/>
                <w:sz w:val="19"/>
                <w:szCs w:val="19"/>
              </w:rPr>
            </w:pPr>
          </w:p>
        </w:tc>
        <w:tc>
          <w:tcPr>
            <w:tcW w:w="1043" w:type="pct"/>
            <w:vMerge/>
            <w:tcBorders>
              <w:top w:val="single" w:sz="4" w:space="0" w:color="auto"/>
              <w:left w:val="single" w:sz="4" w:space="0" w:color="auto"/>
              <w:bottom w:val="single" w:sz="4" w:space="0" w:color="auto"/>
              <w:right w:val="single" w:sz="4" w:space="0" w:color="auto"/>
            </w:tcBorders>
            <w:vAlign w:val="center"/>
          </w:tcPr>
          <w:p w14:paraId="4C576FC8" w14:textId="77777777" w:rsidR="00782B2E" w:rsidRPr="006D43AB" w:rsidRDefault="00782B2E" w:rsidP="00782B2E">
            <w:pPr>
              <w:spacing w:after="0"/>
              <w:rPr>
                <w:rFonts w:ascii="Verdana" w:hAnsi="Verdana"/>
                <w:color w:val="000000"/>
                <w:sz w:val="19"/>
                <w:szCs w:val="19"/>
              </w:rPr>
            </w:pPr>
          </w:p>
        </w:tc>
        <w:tc>
          <w:tcPr>
            <w:tcW w:w="948" w:type="pct"/>
            <w:tcBorders>
              <w:top w:val="nil"/>
              <w:left w:val="nil"/>
              <w:bottom w:val="single" w:sz="4" w:space="0" w:color="auto"/>
              <w:right w:val="single" w:sz="4" w:space="0" w:color="auto"/>
            </w:tcBorders>
            <w:shd w:val="clear" w:color="auto" w:fill="auto"/>
            <w:vAlign w:val="center"/>
          </w:tcPr>
          <w:p w14:paraId="51681CA7" w14:textId="03E0A779" w:rsidR="00782B2E" w:rsidRPr="006D43AB" w:rsidRDefault="00782B2E" w:rsidP="00782B2E">
            <w:pPr>
              <w:spacing w:after="0"/>
              <w:jc w:val="center"/>
              <w:rPr>
                <w:rFonts w:ascii="Verdana" w:hAnsi="Verdana"/>
                <w:color w:val="000000"/>
                <w:sz w:val="19"/>
                <w:szCs w:val="19"/>
              </w:rPr>
            </w:pPr>
            <w:r w:rsidRPr="006D43AB">
              <w:rPr>
                <w:rFonts w:ascii="Verdana" w:hAnsi="Verdana" w:cs="Calibri"/>
                <w:sz w:val="19"/>
                <w:szCs w:val="19"/>
              </w:rPr>
              <w:t>0</w:t>
            </w:r>
          </w:p>
        </w:tc>
      </w:tr>
      <w:tr w:rsidR="00513882" w:rsidRPr="006D43AB" w14:paraId="127F189F" w14:textId="77777777" w:rsidTr="00513882">
        <w:trPr>
          <w:trHeight w:val="361"/>
          <w:jc w:val="center"/>
        </w:trPr>
        <w:tc>
          <w:tcPr>
            <w:tcW w:w="3009" w:type="pct"/>
            <w:tcBorders>
              <w:top w:val="single" w:sz="4" w:space="0" w:color="auto"/>
              <w:left w:val="single" w:sz="4" w:space="0" w:color="auto"/>
              <w:bottom w:val="single" w:sz="4" w:space="0" w:color="auto"/>
              <w:right w:val="single" w:sz="4" w:space="0" w:color="auto"/>
            </w:tcBorders>
            <w:shd w:val="clear" w:color="auto" w:fill="auto"/>
            <w:vAlign w:val="center"/>
          </w:tcPr>
          <w:p w14:paraId="4494F17E" w14:textId="1F9F38B9" w:rsidR="00513882" w:rsidRPr="006D43AB" w:rsidRDefault="00513882" w:rsidP="00513882">
            <w:pPr>
              <w:spacing w:after="0"/>
              <w:rPr>
                <w:rFonts w:ascii="Verdana" w:hAnsi="Verdana"/>
                <w:b/>
                <w:bCs/>
                <w:color w:val="000000"/>
                <w:sz w:val="19"/>
                <w:szCs w:val="19"/>
              </w:rPr>
            </w:pPr>
            <w:r w:rsidRPr="006D43AB">
              <w:rPr>
                <w:rFonts w:ascii="Verdana" w:hAnsi="Verdana" w:cs="Calibri"/>
                <w:b/>
                <w:bCs/>
                <w:color w:val="000000"/>
                <w:sz w:val="19"/>
                <w:szCs w:val="19"/>
              </w:rPr>
              <w:t xml:space="preserve">Κριτήριο 2: </w:t>
            </w:r>
            <w:r w:rsidRPr="006D43AB">
              <w:rPr>
                <w:rFonts w:ascii="Verdana" w:hAnsi="Verdana" w:cs="Calibri"/>
                <w:color w:val="000000"/>
                <w:sz w:val="19"/>
                <w:szCs w:val="19"/>
              </w:rPr>
              <w:t xml:space="preserve">Αξιολόγηση συνεργατικού σχηματισμού </w:t>
            </w:r>
          </w:p>
        </w:tc>
        <w:tc>
          <w:tcPr>
            <w:tcW w:w="1043" w:type="pct"/>
            <w:tcBorders>
              <w:top w:val="nil"/>
              <w:left w:val="nil"/>
              <w:bottom w:val="single" w:sz="4" w:space="0" w:color="auto"/>
              <w:right w:val="single" w:sz="4" w:space="0" w:color="auto"/>
            </w:tcBorders>
            <w:shd w:val="clear" w:color="auto" w:fill="auto"/>
            <w:vAlign w:val="center"/>
          </w:tcPr>
          <w:p w14:paraId="21013728" w14:textId="3A4FC702" w:rsidR="00513882" w:rsidRPr="006D43AB" w:rsidRDefault="00513882" w:rsidP="00513882">
            <w:pPr>
              <w:spacing w:after="0"/>
              <w:jc w:val="center"/>
              <w:rPr>
                <w:rFonts w:ascii="Verdana" w:hAnsi="Verdana"/>
                <w:color w:val="000000"/>
                <w:sz w:val="19"/>
                <w:szCs w:val="19"/>
              </w:rPr>
            </w:pPr>
            <w:r w:rsidRPr="006D43AB">
              <w:rPr>
                <w:rFonts w:ascii="Verdana" w:hAnsi="Verdana" w:cs="Calibri"/>
                <w:sz w:val="19"/>
                <w:szCs w:val="19"/>
              </w:rPr>
              <w:t>10%</w:t>
            </w:r>
          </w:p>
        </w:tc>
        <w:tc>
          <w:tcPr>
            <w:tcW w:w="948" w:type="pct"/>
            <w:tcBorders>
              <w:top w:val="nil"/>
              <w:left w:val="nil"/>
              <w:bottom w:val="single" w:sz="4" w:space="0" w:color="auto"/>
              <w:right w:val="single" w:sz="4" w:space="0" w:color="auto"/>
            </w:tcBorders>
            <w:vAlign w:val="center"/>
          </w:tcPr>
          <w:p w14:paraId="46ADBED7" w14:textId="79DABF43" w:rsidR="00513882" w:rsidRPr="006D43AB" w:rsidRDefault="00513882" w:rsidP="00513882">
            <w:pPr>
              <w:spacing w:after="0"/>
              <w:jc w:val="center"/>
              <w:rPr>
                <w:rFonts w:ascii="Verdana" w:hAnsi="Verdana"/>
                <w:color w:val="000000"/>
                <w:sz w:val="19"/>
                <w:szCs w:val="19"/>
                <w:lang w:val="en-US"/>
              </w:rPr>
            </w:pPr>
          </w:p>
        </w:tc>
      </w:tr>
      <w:tr w:rsidR="00513882" w:rsidRPr="006D43AB" w14:paraId="51FE4AB2" w14:textId="77777777" w:rsidTr="003125A2">
        <w:trPr>
          <w:trHeight w:val="70"/>
          <w:jc w:val="center"/>
        </w:trPr>
        <w:tc>
          <w:tcPr>
            <w:tcW w:w="300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E04E61E" w14:textId="64C97EA8" w:rsidR="00513882" w:rsidRPr="006D43AB" w:rsidRDefault="00513882" w:rsidP="00513882">
            <w:pPr>
              <w:spacing w:after="0"/>
              <w:rPr>
                <w:rFonts w:ascii="Verdana" w:hAnsi="Verdana"/>
                <w:b/>
                <w:bCs/>
                <w:color w:val="000000"/>
                <w:sz w:val="19"/>
                <w:szCs w:val="19"/>
              </w:rPr>
            </w:pPr>
            <w:r w:rsidRPr="006D43AB">
              <w:rPr>
                <w:rFonts w:ascii="Verdana" w:hAnsi="Verdana" w:cs="Calibri"/>
                <w:b/>
                <w:bCs/>
                <w:sz w:val="19"/>
                <w:szCs w:val="19"/>
              </w:rPr>
              <w:t>Κριτήριο 3:</w:t>
            </w:r>
            <w:r w:rsidRPr="006D43AB">
              <w:rPr>
                <w:rFonts w:ascii="Verdana" w:hAnsi="Verdana" w:cs="Calibri"/>
                <w:sz w:val="19"/>
                <w:szCs w:val="19"/>
              </w:rPr>
              <w:t xml:space="preserve"> Εμπειρία του υπευθύνου στην εκτέλεση και συντονισμό έργου συνεργασίας (ο υπεύθυνος έχει συμμετάσχει τουλάχιστον σε ένα έργο συνεργασίας)</w:t>
            </w:r>
          </w:p>
        </w:tc>
        <w:tc>
          <w:tcPr>
            <w:tcW w:w="1043"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2CFCF427" w14:textId="61DD69DA" w:rsidR="00513882" w:rsidRPr="006D43AB" w:rsidRDefault="00D435A8" w:rsidP="00513882">
            <w:pPr>
              <w:spacing w:after="0"/>
              <w:jc w:val="center"/>
              <w:rPr>
                <w:rFonts w:ascii="Verdana" w:hAnsi="Verdana"/>
                <w:color w:val="000000"/>
                <w:sz w:val="19"/>
                <w:szCs w:val="19"/>
              </w:rPr>
            </w:pPr>
            <w:r w:rsidRPr="006D43AB">
              <w:rPr>
                <w:rFonts w:ascii="Verdana" w:hAnsi="Verdana" w:cs="Calibri"/>
                <w:sz w:val="19"/>
                <w:szCs w:val="19"/>
                <w:lang w:val="en-US"/>
              </w:rPr>
              <w:t>10</w:t>
            </w:r>
            <w:r w:rsidR="00513882" w:rsidRPr="006D43AB">
              <w:rPr>
                <w:rFonts w:ascii="Verdana" w:hAnsi="Verdana" w:cs="Calibri"/>
                <w:sz w:val="19"/>
                <w:szCs w:val="19"/>
              </w:rPr>
              <w:t>%</w:t>
            </w:r>
          </w:p>
        </w:tc>
        <w:tc>
          <w:tcPr>
            <w:tcW w:w="948" w:type="pct"/>
            <w:tcBorders>
              <w:top w:val="single" w:sz="4" w:space="0" w:color="auto"/>
              <w:left w:val="nil"/>
              <w:bottom w:val="single" w:sz="4" w:space="0" w:color="auto"/>
              <w:right w:val="single" w:sz="4" w:space="0" w:color="auto"/>
            </w:tcBorders>
            <w:shd w:val="clear" w:color="auto" w:fill="auto"/>
            <w:vAlign w:val="center"/>
          </w:tcPr>
          <w:p w14:paraId="7F2F3B2E" w14:textId="0649D417" w:rsidR="00513882" w:rsidRPr="006D43AB" w:rsidRDefault="00513882" w:rsidP="00513882">
            <w:pPr>
              <w:spacing w:after="0"/>
              <w:jc w:val="center"/>
              <w:rPr>
                <w:rFonts w:ascii="Verdana" w:hAnsi="Verdana"/>
                <w:color w:val="000000"/>
                <w:sz w:val="19"/>
                <w:szCs w:val="19"/>
              </w:rPr>
            </w:pPr>
            <w:r w:rsidRPr="006D43AB">
              <w:rPr>
                <w:rFonts w:ascii="Verdana" w:hAnsi="Verdana" w:cs="Calibri"/>
                <w:sz w:val="19"/>
                <w:szCs w:val="19"/>
              </w:rPr>
              <w:t>100</w:t>
            </w:r>
          </w:p>
        </w:tc>
      </w:tr>
      <w:tr w:rsidR="00513882" w:rsidRPr="006D43AB" w14:paraId="17B27C5A" w14:textId="77777777" w:rsidTr="003125A2">
        <w:trPr>
          <w:trHeight w:val="70"/>
          <w:jc w:val="center"/>
        </w:trPr>
        <w:tc>
          <w:tcPr>
            <w:tcW w:w="3009" w:type="pct"/>
            <w:vMerge/>
            <w:tcBorders>
              <w:top w:val="single" w:sz="4" w:space="0" w:color="auto"/>
              <w:left w:val="single" w:sz="4" w:space="0" w:color="auto"/>
              <w:bottom w:val="single" w:sz="4" w:space="0" w:color="auto"/>
              <w:right w:val="single" w:sz="4" w:space="0" w:color="auto"/>
            </w:tcBorders>
            <w:vAlign w:val="center"/>
          </w:tcPr>
          <w:p w14:paraId="23847997" w14:textId="77777777" w:rsidR="00513882" w:rsidRPr="006D43AB" w:rsidRDefault="00513882" w:rsidP="00513882">
            <w:pPr>
              <w:spacing w:after="0"/>
              <w:rPr>
                <w:rFonts w:ascii="Verdana" w:hAnsi="Verdana"/>
                <w:b/>
                <w:bCs/>
                <w:color w:val="000000"/>
                <w:sz w:val="19"/>
                <w:szCs w:val="19"/>
              </w:rPr>
            </w:pPr>
          </w:p>
        </w:tc>
        <w:tc>
          <w:tcPr>
            <w:tcW w:w="1043" w:type="pct"/>
            <w:vMerge/>
            <w:tcBorders>
              <w:top w:val="single" w:sz="4" w:space="0" w:color="auto"/>
              <w:left w:val="single" w:sz="4" w:space="0" w:color="auto"/>
              <w:bottom w:val="single" w:sz="4" w:space="0" w:color="000000"/>
              <w:right w:val="single" w:sz="4" w:space="0" w:color="auto"/>
            </w:tcBorders>
            <w:vAlign w:val="center"/>
          </w:tcPr>
          <w:p w14:paraId="2C39510D" w14:textId="77777777" w:rsidR="00513882" w:rsidRPr="006D43AB" w:rsidRDefault="00513882" w:rsidP="00513882">
            <w:pPr>
              <w:spacing w:after="0"/>
              <w:rPr>
                <w:rFonts w:ascii="Verdana" w:hAnsi="Verdana"/>
                <w:color w:val="000000"/>
                <w:sz w:val="19"/>
                <w:szCs w:val="19"/>
              </w:rPr>
            </w:pPr>
          </w:p>
        </w:tc>
        <w:tc>
          <w:tcPr>
            <w:tcW w:w="948" w:type="pct"/>
            <w:tcBorders>
              <w:top w:val="nil"/>
              <w:left w:val="nil"/>
              <w:bottom w:val="single" w:sz="4" w:space="0" w:color="auto"/>
              <w:right w:val="single" w:sz="4" w:space="0" w:color="auto"/>
            </w:tcBorders>
            <w:shd w:val="clear" w:color="auto" w:fill="auto"/>
            <w:vAlign w:val="center"/>
          </w:tcPr>
          <w:p w14:paraId="2DE7263B" w14:textId="595A1A05" w:rsidR="00513882" w:rsidRPr="006D43AB" w:rsidRDefault="00513882" w:rsidP="00513882">
            <w:pPr>
              <w:spacing w:after="0"/>
              <w:jc w:val="center"/>
              <w:rPr>
                <w:rFonts w:ascii="Verdana" w:hAnsi="Verdana"/>
                <w:color w:val="000000"/>
                <w:sz w:val="19"/>
                <w:szCs w:val="19"/>
              </w:rPr>
            </w:pPr>
            <w:r w:rsidRPr="006D43AB">
              <w:rPr>
                <w:rFonts w:ascii="Verdana" w:hAnsi="Verdana" w:cs="Calibri"/>
                <w:sz w:val="19"/>
                <w:szCs w:val="19"/>
              </w:rPr>
              <w:t>0</w:t>
            </w:r>
          </w:p>
        </w:tc>
      </w:tr>
      <w:tr w:rsidR="00513882" w:rsidRPr="006D43AB" w14:paraId="63829174" w14:textId="77777777" w:rsidTr="003125A2">
        <w:trPr>
          <w:trHeight w:val="70"/>
          <w:jc w:val="center"/>
        </w:trPr>
        <w:tc>
          <w:tcPr>
            <w:tcW w:w="3009" w:type="pct"/>
            <w:vMerge w:val="restart"/>
            <w:tcBorders>
              <w:top w:val="single" w:sz="4" w:space="0" w:color="auto"/>
              <w:left w:val="single" w:sz="4" w:space="0" w:color="auto"/>
              <w:right w:val="single" w:sz="4" w:space="0" w:color="auto"/>
            </w:tcBorders>
            <w:shd w:val="clear" w:color="auto" w:fill="auto"/>
            <w:vAlign w:val="center"/>
          </w:tcPr>
          <w:p w14:paraId="35595725" w14:textId="5CAD494C" w:rsidR="00513882" w:rsidRPr="006D43AB" w:rsidRDefault="00513882" w:rsidP="00513882">
            <w:pPr>
              <w:spacing w:after="0"/>
              <w:rPr>
                <w:rFonts w:ascii="Verdana" w:hAnsi="Verdana"/>
                <w:b/>
                <w:bCs/>
                <w:color w:val="000000"/>
                <w:sz w:val="19"/>
                <w:szCs w:val="19"/>
              </w:rPr>
            </w:pPr>
            <w:r w:rsidRPr="006D43AB">
              <w:rPr>
                <w:rFonts w:ascii="Verdana" w:hAnsi="Verdana" w:cs="Calibri"/>
                <w:b/>
                <w:bCs/>
                <w:sz w:val="19"/>
                <w:szCs w:val="19"/>
              </w:rPr>
              <w:t>Κριτήριο 4:</w:t>
            </w:r>
            <w:r w:rsidRPr="006D43AB">
              <w:rPr>
                <w:rFonts w:ascii="Verdana" w:hAnsi="Verdana" w:cs="Calibri"/>
                <w:sz w:val="19"/>
                <w:szCs w:val="19"/>
              </w:rPr>
              <w:t xml:space="preserve"> Ικανότητα, εμπειρία και αξιοπιστία των μελών  του δικτύου  </w:t>
            </w:r>
          </w:p>
        </w:tc>
        <w:tc>
          <w:tcPr>
            <w:tcW w:w="1043" w:type="pct"/>
            <w:vMerge w:val="restart"/>
            <w:tcBorders>
              <w:top w:val="single" w:sz="4" w:space="0" w:color="auto"/>
              <w:left w:val="single" w:sz="4" w:space="0" w:color="auto"/>
              <w:right w:val="single" w:sz="4" w:space="0" w:color="auto"/>
            </w:tcBorders>
            <w:shd w:val="clear" w:color="auto" w:fill="auto"/>
            <w:vAlign w:val="center"/>
          </w:tcPr>
          <w:p w14:paraId="3F710719" w14:textId="61C300A7" w:rsidR="00513882" w:rsidRPr="006D43AB" w:rsidRDefault="00513882" w:rsidP="00513882">
            <w:pPr>
              <w:spacing w:after="0"/>
              <w:jc w:val="center"/>
              <w:rPr>
                <w:rFonts w:ascii="Verdana" w:hAnsi="Verdana"/>
                <w:color w:val="000000"/>
                <w:sz w:val="19"/>
                <w:szCs w:val="19"/>
              </w:rPr>
            </w:pPr>
            <w:r w:rsidRPr="006D43AB">
              <w:rPr>
                <w:rFonts w:ascii="Verdana" w:hAnsi="Verdana" w:cs="Calibri"/>
                <w:sz w:val="19"/>
                <w:szCs w:val="19"/>
              </w:rPr>
              <w:t>1</w:t>
            </w:r>
            <w:r w:rsidR="00D435A8" w:rsidRPr="006D43AB">
              <w:rPr>
                <w:rFonts w:ascii="Verdana" w:hAnsi="Verdana" w:cs="Calibri"/>
                <w:sz w:val="19"/>
                <w:szCs w:val="19"/>
                <w:lang w:val="en-US"/>
              </w:rPr>
              <w:t>5</w:t>
            </w:r>
            <w:r w:rsidRPr="006D43AB">
              <w:rPr>
                <w:rFonts w:ascii="Verdana" w:hAnsi="Verdana" w:cs="Calibri"/>
                <w:sz w:val="19"/>
                <w:szCs w:val="19"/>
              </w:rPr>
              <w:t>%</w:t>
            </w:r>
          </w:p>
        </w:tc>
        <w:tc>
          <w:tcPr>
            <w:tcW w:w="948" w:type="pct"/>
            <w:tcBorders>
              <w:top w:val="single" w:sz="4" w:space="0" w:color="auto"/>
              <w:left w:val="nil"/>
              <w:bottom w:val="single" w:sz="4" w:space="0" w:color="auto"/>
              <w:right w:val="single" w:sz="4" w:space="0" w:color="auto"/>
            </w:tcBorders>
            <w:shd w:val="clear" w:color="auto" w:fill="auto"/>
            <w:noWrap/>
            <w:vAlign w:val="center"/>
          </w:tcPr>
          <w:p w14:paraId="6E2A300F" w14:textId="39741ED7" w:rsidR="00513882" w:rsidRPr="006D43AB" w:rsidRDefault="00513882" w:rsidP="00513882">
            <w:pPr>
              <w:spacing w:after="0"/>
              <w:jc w:val="center"/>
              <w:rPr>
                <w:rFonts w:ascii="Verdana" w:hAnsi="Verdana"/>
                <w:color w:val="000000"/>
                <w:sz w:val="19"/>
                <w:szCs w:val="19"/>
              </w:rPr>
            </w:pPr>
            <w:r w:rsidRPr="006D43AB">
              <w:rPr>
                <w:rFonts w:ascii="Verdana" w:hAnsi="Verdana" w:cs="Calibri"/>
                <w:sz w:val="19"/>
                <w:szCs w:val="19"/>
              </w:rPr>
              <w:t>100</w:t>
            </w:r>
          </w:p>
        </w:tc>
      </w:tr>
      <w:tr w:rsidR="00513882" w:rsidRPr="006D43AB" w14:paraId="38148D37" w14:textId="77777777" w:rsidTr="00513882">
        <w:trPr>
          <w:trHeight w:val="70"/>
          <w:jc w:val="center"/>
        </w:trPr>
        <w:tc>
          <w:tcPr>
            <w:tcW w:w="3009" w:type="pct"/>
            <w:vMerge/>
            <w:tcBorders>
              <w:left w:val="single" w:sz="4" w:space="0" w:color="auto"/>
              <w:bottom w:val="single" w:sz="4" w:space="0" w:color="auto"/>
              <w:right w:val="single" w:sz="4" w:space="0" w:color="auto"/>
            </w:tcBorders>
            <w:vAlign w:val="center"/>
          </w:tcPr>
          <w:p w14:paraId="0059657B" w14:textId="77777777" w:rsidR="00513882" w:rsidRPr="006D43AB" w:rsidRDefault="00513882" w:rsidP="00513882">
            <w:pPr>
              <w:spacing w:after="0"/>
              <w:rPr>
                <w:rFonts w:ascii="Verdana" w:hAnsi="Verdana"/>
                <w:b/>
                <w:bCs/>
                <w:color w:val="000000"/>
                <w:sz w:val="19"/>
                <w:szCs w:val="19"/>
              </w:rPr>
            </w:pPr>
          </w:p>
        </w:tc>
        <w:tc>
          <w:tcPr>
            <w:tcW w:w="1043" w:type="pct"/>
            <w:vMerge/>
            <w:tcBorders>
              <w:left w:val="single" w:sz="4" w:space="0" w:color="auto"/>
              <w:bottom w:val="single" w:sz="4" w:space="0" w:color="auto"/>
              <w:right w:val="single" w:sz="4" w:space="0" w:color="auto"/>
            </w:tcBorders>
            <w:vAlign w:val="center"/>
          </w:tcPr>
          <w:p w14:paraId="0096C9B9" w14:textId="77777777" w:rsidR="00513882" w:rsidRPr="006D43AB" w:rsidRDefault="00513882" w:rsidP="00513882">
            <w:pPr>
              <w:spacing w:after="0"/>
              <w:jc w:val="center"/>
              <w:rPr>
                <w:rFonts w:ascii="Verdana" w:hAnsi="Verdana"/>
                <w:color w:val="000000"/>
                <w:sz w:val="19"/>
                <w:szCs w:val="19"/>
              </w:rPr>
            </w:pPr>
          </w:p>
        </w:tc>
        <w:tc>
          <w:tcPr>
            <w:tcW w:w="948" w:type="pct"/>
            <w:tcBorders>
              <w:top w:val="nil"/>
              <w:left w:val="nil"/>
              <w:bottom w:val="single" w:sz="4" w:space="0" w:color="auto"/>
              <w:right w:val="single" w:sz="4" w:space="0" w:color="auto"/>
            </w:tcBorders>
            <w:shd w:val="clear" w:color="auto" w:fill="auto"/>
            <w:noWrap/>
            <w:vAlign w:val="center"/>
          </w:tcPr>
          <w:p w14:paraId="33C56DDD" w14:textId="36D001D6" w:rsidR="00513882" w:rsidRPr="006D43AB" w:rsidRDefault="00513882" w:rsidP="00513882">
            <w:pPr>
              <w:spacing w:after="0"/>
              <w:jc w:val="center"/>
              <w:rPr>
                <w:rFonts w:ascii="Verdana" w:hAnsi="Verdana"/>
                <w:color w:val="000000"/>
                <w:sz w:val="19"/>
                <w:szCs w:val="19"/>
              </w:rPr>
            </w:pPr>
            <w:r w:rsidRPr="006D43AB">
              <w:rPr>
                <w:rFonts w:ascii="Verdana" w:hAnsi="Verdana" w:cs="Calibri"/>
                <w:sz w:val="19"/>
                <w:szCs w:val="19"/>
              </w:rPr>
              <w:t>0</w:t>
            </w:r>
          </w:p>
        </w:tc>
      </w:tr>
      <w:tr w:rsidR="003C20A0" w:rsidRPr="006D43AB" w14:paraId="4C46B9D6" w14:textId="77777777" w:rsidTr="003125A2">
        <w:trPr>
          <w:trHeight w:val="70"/>
          <w:jc w:val="center"/>
        </w:trPr>
        <w:tc>
          <w:tcPr>
            <w:tcW w:w="3009" w:type="pct"/>
            <w:tcBorders>
              <w:top w:val="single" w:sz="4" w:space="0" w:color="auto"/>
              <w:left w:val="single" w:sz="4" w:space="0" w:color="auto"/>
              <w:bottom w:val="single" w:sz="4" w:space="0" w:color="auto"/>
              <w:right w:val="single" w:sz="4" w:space="0" w:color="auto"/>
            </w:tcBorders>
            <w:shd w:val="clear" w:color="auto" w:fill="auto"/>
            <w:vAlign w:val="center"/>
          </w:tcPr>
          <w:p w14:paraId="094269E5" w14:textId="4B5FEF5F" w:rsidR="003C20A0" w:rsidRPr="006D43AB" w:rsidRDefault="003C20A0" w:rsidP="003C20A0">
            <w:pPr>
              <w:spacing w:after="0"/>
              <w:rPr>
                <w:rFonts w:ascii="Verdana" w:hAnsi="Verdana"/>
                <w:b/>
                <w:bCs/>
                <w:color w:val="000000"/>
                <w:sz w:val="19"/>
                <w:szCs w:val="19"/>
              </w:rPr>
            </w:pPr>
            <w:r w:rsidRPr="006D43AB">
              <w:rPr>
                <w:rFonts w:ascii="Verdana" w:hAnsi="Verdana" w:cs="Calibri"/>
                <w:b/>
                <w:bCs/>
                <w:color w:val="000000"/>
                <w:sz w:val="19"/>
                <w:szCs w:val="19"/>
              </w:rPr>
              <w:t xml:space="preserve">Κριτήριο 5: </w:t>
            </w:r>
            <w:r w:rsidRPr="006D43AB">
              <w:rPr>
                <w:rFonts w:ascii="Verdana" w:hAnsi="Verdana" w:cs="Calibri"/>
                <w:color w:val="000000"/>
                <w:sz w:val="19"/>
                <w:szCs w:val="19"/>
              </w:rPr>
              <w:t>Δυνατότητα διάθεσης ιδίων κεφαλαίων για την έναρξη υλοποίησης του επενδυτικού σχεδίου</w:t>
            </w:r>
          </w:p>
        </w:tc>
        <w:tc>
          <w:tcPr>
            <w:tcW w:w="1043" w:type="pct"/>
            <w:tcBorders>
              <w:top w:val="single" w:sz="4" w:space="0" w:color="auto"/>
              <w:left w:val="nil"/>
              <w:bottom w:val="nil"/>
              <w:right w:val="single" w:sz="4" w:space="0" w:color="auto"/>
            </w:tcBorders>
            <w:shd w:val="clear" w:color="auto" w:fill="auto"/>
            <w:vAlign w:val="center"/>
          </w:tcPr>
          <w:p w14:paraId="53E52672" w14:textId="3A6EF5B7" w:rsidR="003C20A0" w:rsidRPr="006D43AB" w:rsidRDefault="003C20A0" w:rsidP="003C20A0">
            <w:pPr>
              <w:spacing w:after="0"/>
              <w:jc w:val="center"/>
              <w:rPr>
                <w:rFonts w:ascii="Verdana" w:hAnsi="Verdana"/>
                <w:color w:val="000000"/>
                <w:sz w:val="19"/>
                <w:szCs w:val="19"/>
              </w:rPr>
            </w:pPr>
            <w:r w:rsidRPr="006D43AB">
              <w:rPr>
                <w:rFonts w:ascii="Verdana" w:hAnsi="Verdana" w:cs="Calibri"/>
                <w:sz w:val="19"/>
                <w:szCs w:val="19"/>
              </w:rPr>
              <w:t>5%</w:t>
            </w:r>
          </w:p>
        </w:tc>
        <w:tc>
          <w:tcPr>
            <w:tcW w:w="948" w:type="pct"/>
            <w:tcBorders>
              <w:top w:val="nil"/>
              <w:left w:val="nil"/>
              <w:bottom w:val="single" w:sz="4" w:space="0" w:color="auto"/>
              <w:right w:val="single" w:sz="4" w:space="0" w:color="auto"/>
            </w:tcBorders>
            <w:shd w:val="clear" w:color="auto" w:fill="auto"/>
            <w:noWrap/>
            <w:vAlign w:val="center"/>
          </w:tcPr>
          <w:p w14:paraId="1900BC5B" w14:textId="77777777" w:rsidR="003C20A0" w:rsidRPr="006D43AB" w:rsidRDefault="003C20A0" w:rsidP="003C20A0">
            <w:pPr>
              <w:spacing w:after="0"/>
              <w:jc w:val="center"/>
              <w:rPr>
                <w:rFonts w:ascii="Verdana" w:hAnsi="Verdana" w:cs="Calibri"/>
                <w:sz w:val="19"/>
                <w:szCs w:val="19"/>
              </w:rPr>
            </w:pPr>
          </w:p>
        </w:tc>
      </w:tr>
      <w:tr w:rsidR="003C20A0" w:rsidRPr="006D43AB" w14:paraId="73DEDD54" w14:textId="77777777" w:rsidTr="003125A2">
        <w:trPr>
          <w:trHeight w:val="70"/>
          <w:jc w:val="center"/>
        </w:trPr>
        <w:tc>
          <w:tcPr>
            <w:tcW w:w="300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312FF76" w14:textId="5B9DBCE7" w:rsidR="003C20A0" w:rsidRPr="006D43AB" w:rsidRDefault="003C20A0" w:rsidP="003C20A0">
            <w:pPr>
              <w:spacing w:after="0"/>
              <w:rPr>
                <w:rFonts w:ascii="Verdana" w:hAnsi="Verdana"/>
                <w:b/>
                <w:bCs/>
                <w:color w:val="000000"/>
                <w:sz w:val="19"/>
                <w:szCs w:val="19"/>
              </w:rPr>
            </w:pPr>
            <w:r w:rsidRPr="006D43AB">
              <w:rPr>
                <w:rFonts w:ascii="Verdana" w:hAnsi="Verdana" w:cs="Calibri"/>
                <w:b/>
                <w:bCs/>
                <w:sz w:val="19"/>
                <w:szCs w:val="19"/>
              </w:rPr>
              <w:t xml:space="preserve">Κριτήριο 6: </w:t>
            </w:r>
            <w:r w:rsidRPr="006D43AB">
              <w:rPr>
                <w:rFonts w:ascii="Verdana" w:hAnsi="Verdana" w:cs="Calibri"/>
                <w:sz w:val="19"/>
                <w:szCs w:val="19"/>
              </w:rPr>
              <w:t xml:space="preserve">Σαφήνεια και πληρότητα της πρότασης  </w:t>
            </w:r>
          </w:p>
        </w:tc>
        <w:tc>
          <w:tcPr>
            <w:tcW w:w="104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2ADF100F" w14:textId="4D64DE95" w:rsidR="003C20A0" w:rsidRPr="006D43AB" w:rsidRDefault="003C20A0" w:rsidP="003C20A0">
            <w:pPr>
              <w:spacing w:after="0"/>
              <w:jc w:val="center"/>
              <w:rPr>
                <w:rFonts w:ascii="Verdana" w:hAnsi="Verdana"/>
                <w:color w:val="000000"/>
                <w:sz w:val="19"/>
                <w:szCs w:val="19"/>
              </w:rPr>
            </w:pPr>
            <w:r w:rsidRPr="006D43AB">
              <w:rPr>
                <w:rFonts w:ascii="Verdana" w:hAnsi="Verdana" w:cs="Calibri"/>
                <w:sz w:val="19"/>
                <w:szCs w:val="19"/>
              </w:rPr>
              <w:t>15%</w:t>
            </w:r>
          </w:p>
        </w:tc>
        <w:tc>
          <w:tcPr>
            <w:tcW w:w="948" w:type="pct"/>
            <w:tcBorders>
              <w:top w:val="single" w:sz="4" w:space="0" w:color="auto"/>
              <w:left w:val="nil"/>
              <w:bottom w:val="single" w:sz="4" w:space="0" w:color="auto"/>
              <w:right w:val="single" w:sz="4" w:space="0" w:color="auto"/>
            </w:tcBorders>
            <w:shd w:val="clear" w:color="auto" w:fill="auto"/>
            <w:noWrap/>
            <w:vAlign w:val="center"/>
          </w:tcPr>
          <w:p w14:paraId="4A77E026" w14:textId="31BBCCDA" w:rsidR="003C20A0" w:rsidRPr="006D43AB" w:rsidRDefault="003C20A0" w:rsidP="003C20A0">
            <w:pPr>
              <w:spacing w:after="0"/>
              <w:jc w:val="center"/>
              <w:rPr>
                <w:rFonts w:ascii="Verdana" w:hAnsi="Verdana"/>
                <w:color w:val="000000"/>
                <w:sz w:val="19"/>
                <w:szCs w:val="19"/>
              </w:rPr>
            </w:pPr>
            <w:r w:rsidRPr="006D43AB">
              <w:rPr>
                <w:rFonts w:ascii="Verdana" w:hAnsi="Verdana" w:cs="Calibri"/>
                <w:sz w:val="19"/>
                <w:szCs w:val="19"/>
              </w:rPr>
              <w:t>100</w:t>
            </w:r>
          </w:p>
        </w:tc>
      </w:tr>
      <w:tr w:rsidR="003C20A0" w:rsidRPr="006D43AB" w14:paraId="2587CDD2" w14:textId="77777777" w:rsidTr="003125A2">
        <w:trPr>
          <w:trHeight w:val="70"/>
          <w:jc w:val="center"/>
        </w:trPr>
        <w:tc>
          <w:tcPr>
            <w:tcW w:w="3009" w:type="pct"/>
            <w:vMerge/>
            <w:tcBorders>
              <w:top w:val="single" w:sz="4" w:space="0" w:color="auto"/>
              <w:left w:val="single" w:sz="4" w:space="0" w:color="auto"/>
              <w:bottom w:val="single" w:sz="4" w:space="0" w:color="auto"/>
              <w:right w:val="single" w:sz="4" w:space="0" w:color="auto"/>
            </w:tcBorders>
            <w:vAlign w:val="center"/>
          </w:tcPr>
          <w:p w14:paraId="47DDE350" w14:textId="77777777" w:rsidR="003C20A0" w:rsidRPr="006D43AB" w:rsidRDefault="003C20A0" w:rsidP="003C20A0">
            <w:pPr>
              <w:spacing w:after="0"/>
              <w:rPr>
                <w:rFonts w:ascii="Verdana" w:hAnsi="Verdana"/>
                <w:b/>
                <w:bCs/>
                <w:color w:val="000000"/>
                <w:sz w:val="19"/>
                <w:szCs w:val="19"/>
                <w:u w:val="single"/>
              </w:rPr>
            </w:pPr>
          </w:p>
        </w:tc>
        <w:tc>
          <w:tcPr>
            <w:tcW w:w="1043" w:type="pct"/>
            <w:vMerge/>
            <w:tcBorders>
              <w:top w:val="single" w:sz="4" w:space="0" w:color="auto"/>
              <w:left w:val="single" w:sz="4" w:space="0" w:color="auto"/>
              <w:bottom w:val="single" w:sz="4" w:space="0" w:color="auto"/>
              <w:right w:val="single" w:sz="4" w:space="0" w:color="auto"/>
            </w:tcBorders>
            <w:vAlign w:val="center"/>
          </w:tcPr>
          <w:p w14:paraId="26666162" w14:textId="77777777" w:rsidR="003C20A0" w:rsidRPr="006D43AB" w:rsidRDefault="003C20A0" w:rsidP="003C20A0">
            <w:pPr>
              <w:spacing w:after="0"/>
              <w:rPr>
                <w:rFonts w:ascii="Verdana" w:hAnsi="Verdana"/>
                <w:color w:val="000000"/>
                <w:sz w:val="19"/>
                <w:szCs w:val="19"/>
              </w:rPr>
            </w:pPr>
          </w:p>
        </w:tc>
        <w:tc>
          <w:tcPr>
            <w:tcW w:w="948" w:type="pct"/>
            <w:tcBorders>
              <w:top w:val="nil"/>
              <w:left w:val="nil"/>
              <w:bottom w:val="single" w:sz="4" w:space="0" w:color="auto"/>
              <w:right w:val="single" w:sz="4" w:space="0" w:color="auto"/>
            </w:tcBorders>
            <w:shd w:val="clear" w:color="auto" w:fill="auto"/>
            <w:noWrap/>
            <w:vAlign w:val="center"/>
          </w:tcPr>
          <w:p w14:paraId="40B2C6F7" w14:textId="0CAE8F0E" w:rsidR="003C20A0" w:rsidRPr="006D43AB" w:rsidRDefault="003C20A0" w:rsidP="003C20A0">
            <w:pPr>
              <w:spacing w:after="0"/>
              <w:jc w:val="center"/>
              <w:rPr>
                <w:rFonts w:ascii="Verdana" w:hAnsi="Verdana"/>
                <w:color w:val="000000"/>
                <w:sz w:val="19"/>
                <w:szCs w:val="19"/>
              </w:rPr>
            </w:pPr>
            <w:r w:rsidRPr="006D43AB">
              <w:rPr>
                <w:rFonts w:ascii="Verdana" w:hAnsi="Verdana" w:cs="Calibri"/>
                <w:sz w:val="19"/>
                <w:szCs w:val="19"/>
              </w:rPr>
              <w:t>50</w:t>
            </w:r>
          </w:p>
        </w:tc>
      </w:tr>
      <w:tr w:rsidR="003C20A0" w:rsidRPr="006D43AB" w14:paraId="19327BF7" w14:textId="77777777" w:rsidTr="003125A2">
        <w:trPr>
          <w:trHeight w:val="70"/>
          <w:jc w:val="center"/>
        </w:trPr>
        <w:tc>
          <w:tcPr>
            <w:tcW w:w="3009" w:type="pct"/>
            <w:vMerge/>
            <w:tcBorders>
              <w:top w:val="single" w:sz="4" w:space="0" w:color="auto"/>
              <w:left w:val="single" w:sz="4" w:space="0" w:color="auto"/>
              <w:bottom w:val="single" w:sz="4" w:space="0" w:color="auto"/>
              <w:right w:val="single" w:sz="4" w:space="0" w:color="auto"/>
            </w:tcBorders>
            <w:vAlign w:val="center"/>
          </w:tcPr>
          <w:p w14:paraId="65EFADD4" w14:textId="77777777" w:rsidR="003C20A0" w:rsidRPr="006D43AB" w:rsidRDefault="003C20A0" w:rsidP="003C20A0">
            <w:pPr>
              <w:spacing w:after="0"/>
              <w:rPr>
                <w:rFonts w:ascii="Verdana" w:hAnsi="Verdana"/>
                <w:b/>
                <w:bCs/>
                <w:color w:val="000000"/>
                <w:sz w:val="19"/>
                <w:szCs w:val="19"/>
                <w:u w:val="single"/>
              </w:rPr>
            </w:pPr>
          </w:p>
        </w:tc>
        <w:tc>
          <w:tcPr>
            <w:tcW w:w="1043" w:type="pct"/>
            <w:vMerge/>
            <w:tcBorders>
              <w:top w:val="single" w:sz="4" w:space="0" w:color="auto"/>
              <w:left w:val="single" w:sz="4" w:space="0" w:color="auto"/>
              <w:bottom w:val="single" w:sz="4" w:space="0" w:color="auto"/>
              <w:right w:val="single" w:sz="4" w:space="0" w:color="auto"/>
            </w:tcBorders>
            <w:vAlign w:val="center"/>
          </w:tcPr>
          <w:p w14:paraId="36EC953A" w14:textId="77777777" w:rsidR="003C20A0" w:rsidRPr="006D43AB" w:rsidRDefault="003C20A0" w:rsidP="003C20A0">
            <w:pPr>
              <w:spacing w:after="0"/>
              <w:rPr>
                <w:rFonts w:ascii="Verdana" w:hAnsi="Verdana"/>
                <w:color w:val="000000"/>
                <w:sz w:val="19"/>
                <w:szCs w:val="19"/>
              </w:rPr>
            </w:pPr>
          </w:p>
        </w:tc>
        <w:tc>
          <w:tcPr>
            <w:tcW w:w="948" w:type="pct"/>
            <w:tcBorders>
              <w:top w:val="nil"/>
              <w:left w:val="nil"/>
              <w:bottom w:val="single" w:sz="4" w:space="0" w:color="auto"/>
              <w:right w:val="single" w:sz="4" w:space="0" w:color="auto"/>
            </w:tcBorders>
            <w:shd w:val="clear" w:color="auto" w:fill="auto"/>
            <w:noWrap/>
            <w:vAlign w:val="center"/>
          </w:tcPr>
          <w:p w14:paraId="2D25AB89" w14:textId="1FB2C6FB" w:rsidR="003C20A0" w:rsidRPr="006D43AB" w:rsidRDefault="003C20A0" w:rsidP="003C20A0">
            <w:pPr>
              <w:spacing w:after="0"/>
              <w:jc w:val="center"/>
              <w:rPr>
                <w:rFonts w:ascii="Verdana" w:hAnsi="Verdana"/>
                <w:color w:val="000000"/>
                <w:sz w:val="19"/>
                <w:szCs w:val="19"/>
              </w:rPr>
            </w:pPr>
            <w:r w:rsidRPr="006D43AB">
              <w:rPr>
                <w:rFonts w:ascii="Verdana" w:hAnsi="Verdana" w:cs="Calibri"/>
                <w:sz w:val="19"/>
                <w:szCs w:val="19"/>
              </w:rPr>
              <w:t>0</w:t>
            </w:r>
          </w:p>
        </w:tc>
      </w:tr>
      <w:tr w:rsidR="003C20A0" w:rsidRPr="006D43AB" w14:paraId="170D9F39" w14:textId="77777777" w:rsidTr="003125A2">
        <w:trPr>
          <w:trHeight w:val="70"/>
          <w:jc w:val="center"/>
        </w:trPr>
        <w:tc>
          <w:tcPr>
            <w:tcW w:w="3009"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44D3613A" w14:textId="4EBB5115" w:rsidR="003C20A0" w:rsidRPr="006D43AB" w:rsidRDefault="003C20A0" w:rsidP="003C20A0">
            <w:pPr>
              <w:spacing w:after="0"/>
              <w:rPr>
                <w:rFonts w:ascii="Verdana" w:hAnsi="Verdana"/>
                <w:b/>
                <w:bCs/>
                <w:color w:val="000000"/>
                <w:sz w:val="19"/>
                <w:szCs w:val="19"/>
              </w:rPr>
            </w:pPr>
            <w:r w:rsidRPr="006D43AB">
              <w:rPr>
                <w:rFonts w:ascii="Verdana" w:hAnsi="Verdana" w:cs="Calibri"/>
                <w:b/>
                <w:bCs/>
                <w:sz w:val="19"/>
                <w:szCs w:val="19"/>
              </w:rPr>
              <w:t xml:space="preserve">Κριτήριο 7: </w:t>
            </w:r>
            <w:proofErr w:type="spellStart"/>
            <w:r w:rsidRPr="006D43AB">
              <w:rPr>
                <w:rFonts w:ascii="Verdana" w:hAnsi="Verdana" w:cs="Calibri"/>
                <w:sz w:val="19"/>
                <w:szCs w:val="19"/>
              </w:rPr>
              <w:t>Ρεαλιστικότητα</w:t>
            </w:r>
            <w:proofErr w:type="spellEnd"/>
            <w:r w:rsidRPr="006D43AB">
              <w:rPr>
                <w:rFonts w:ascii="Verdana" w:hAnsi="Verdana" w:cs="Calibri"/>
                <w:sz w:val="19"/>
                <w:szCs w:val="19"/>
              </w:rPr>
              <w:t xml:space="preserve"> του χρονοδιαγράμματος υλοποίησης επένδυσης</w:t>
            </w:r>
          </w:p>
        </w:tc>
        <w:tc>
          <w:tcPr>
            <w:tcW w:w="1043" w:type="pct"/>
            <w:vMerge w:val="restart"/>
            <w:tcBorders>
              <w:top w:val="single" w:sz="4" w:space="0" w:color="auto"/>
              <w:left w:val="single" w:sz="4" w:space="0" w:color="auto"/>
              <w:right w:val="single" w:sz="4" w:space="0" w:color="auto"/>
            </w:tcBorders>
            <w:shd w:val="clear" w:color="auto" w:fill="auto"/>
            <w:vAlign w:val="center"/>
          </w:tcPr>
          <w:p w14:paraId="7C45CDE6" w14:textId="0832CF74" w:rsidR="003C20A0" w:rsidRPr="006D43AB" w:rsidRDefault="00D435A8" w:rsidP="003C20A0">
            <w:pPr>
              <w:spacing w:after="0"/>
              <w:jc w:val="center"/>
              <w:rPr>
                <w:rFonts w:ascii="Verdana" w:hAnsi="Verdana"/>
                <w:color w:val="000000"/>
                <w:sz w:val="19"/>
                <w:szCs w:val="19"/>
              </w:rPr>
            </w:pPr>
            <w:r w:rsidRPr="006D43AB">
              <w:rPr>
                <w:rFonts w:ascii="Verdana" w:hAnsi="Verdana" w:cs="Calibri"/>
                <w:sz w:val="19"/>
                <w:szCs w:val="19"/>
                <w:lang w:val="en-US"/>
              </w:rPr>
              <w:t>15</w:t>
            </w:r>
            <w:r w:rsidR="003C20A0" w:rsidRPr="006D43AB">
              <w:rPr>
                <w:rFonts w:ascii="Verdana" w:hAnsi="Verdana" w:cs="Calibri"/>
                <w:sz w:val="19"/>
                <w:szCs w:val="19"/>
              </w:rPr>
              <w:t>%</w:t>
            </w:r>
          </w:p>
        </w:tc>
        <w:tc>
          <w:tcPr>
            <w:tcW w:w="948" w:type="pct"/>
            <w:tcBorders>
              <w:top w:val="single" w:sz="4" w:space="0" w:color="auto"/>
              <w:left w:val="nil"/>
              <w:bottom w:val="single" w:sz="4" w:space="0" w:color="auto"/>
              <w:right w:val="single" w:sz="4" w:space="0" w:color="auto"/>
            </w:tcBorders>
            <w:shd w:val="clear" w:color="auto" w:fill="auto"/>
            <w:vAlign w:val="center"/>
          </w:tcPr>
          <w:p w14:paraId="1CF8FCF9" w14:textId="5C37974A" w:rsidR="003C20A0" w:rsidRPr="006D43AB" w:rsidRDefault="003C20A0" w:rsidP="003C20A0">
            <w:pPr>
              <w:spacing w:after="0"/>
              <w:jc w:val="center"/>
              <w:rPr>
                <w:rFonts w:ascii="Verdana" w:hAnsi="Verdana"/>
                <w:color w:val="000000"/>
                <w:sz w:val="19"/>
                <w:szCs w:val="19"/>
              </w:rPr>
            </w:pPr>
            <w:r w:rsidRPr="006D43AB">
              <w:rPr>
                <w:rFonts w:ascii="Verdana" w:hAnsi="Verdana" w:cs="Calibri"/>
                <w:sz w:val="19"/>
                <w:szCs w:val="19"/>
              </w:rPr>
              <w:t>50</w:t>
            </w:r>
          </w:p>
        </w:tc>
      </w:tr>
      <w:tr w:rsidR="003C20A0" w:rsidRPr="006D43AB" w14:paraId="0CDBA490" w14:textId="77777777" w:rsidTr="003125A2">
        <w:trPr>
          <w:trHeight w:val="265"/>
          <w:jc w:val="center"/>
        </w:trPr>
        <w:tc>
          <w:tcPr>
            <w:tcW w:w="3009" w:type="pct"/>
            <w:vMerge/>
            <w:tcBorders>
              <w:top w:val="single" w:sz="4" w:space="0" w:color="auto"/>
              <w:left w:val="single" w:sz="4" w:space="0" w:color="auto"/>
              <w:bottom w:val="single" w:sz="4" w:space="0" w:color="000000"/>
              <w:right w:val="single" w:sz="4" w:space="0" w:color="auto"/>
            </w:tcBorders>
            <w:vAlign w:val="center"/>
          </w:tcPr>
          <w:p w14:paraId="00A1FB1E" w14:textId="77777777" w:rsidR="003C20A0" w:rsidRPr="006D43AB" w:rsidRDefault="003C20A0" w:rsidP="003C20A0">
            <w:pPr>
              <w:spacing w:after="0"/>
              <w:rPr>
                <w:rFonts w:ascii="Verdana" w:hAnsi="Verdana"/>
                <w:b/>
                <w:bCs/>
                <w:color w:val="000000"/>
                <w:sz w:val="19"/>
                <w:szCs w:val="19"/>
              </w:rPr>
            </w:pPr>
          </w:p>
        </w:tc>
        <w:tc>
          <w:tcPr>
            <w:tcW w:w="1043" w:type="pct"/>
            <w:vMerge/>
            <w:tcBorders>
              <w:left w:val="single" w:sz="4" w:space="0" w:color="auto"/>
              <w:bottom w:val="single" w:sz="4" w:space="0" w:color="000000"/>
              <w:right w:val="single" w:sz="4" w:space="0" w:color="auto"/>
            </w:tcBorders>
            <w:vAlign w:val="center"/>
          </w:tcPr>
          <w:p w14:paraId="612B6438" w14:textId="337F82D3" w:rsidR="003C20A0" w:rsidRPr="006D43AB" w:rsidRDefault="003C20A0" w:rsidP="003C20A0">
            <w:pPr>
              <w:spacing w:after="0"/>
              <w:jc w:val="center"/>
              <w:rPr>
                <w:rFonts w:ascii="Verdana" w:hAnsi="Verdana"/>
                <w:color w:val="000000"/>
                <w:sz w:val="19"/>
                <w:szCs w:val="19"/>
              </w:rPr>
            </w:pPr>
          </w:p>
        </w:tc>
        <w:tc>
          <w:tcPr>
            <w:tcW w:w="948" w:type="pct"/>
            <w:tcBorders>
              <w:top w:val="nil"/>
              <w:left w:val="nil"/>
              <w:bottom w:val="single" w:sz="4" w:space="0" w:color="auto"/>
              <w:right w:val="single" w:sz="4" w:space="0" w:color="auto"/>
            </w:tcBorders>
            <w:shd w:val="clear" w:color="auto" w:fill="auto"/>
            <w:vAlign w:val="center"/>
          </w:tcPr>
          <w:p w14:paraId="58B0ACA2" w14:textId="5BB3CDE5" w:rsidR="003C20A0" w:rsidRPr="006D43AB" w:rsidRDefault="003C20A0" w:rsidP="003C20A0">
            <w:pPr>
              <w:spacing w:after="0"/>
              <w:jc w:val="center"/>
              <w:rPr>
                <w:rFonts w:ascii="Verdana" w:hAnsi="Verdana"/>
                <w:color w:val="000000"/>
                <w:sz w:val="19"/>
                <w:szCs w:val="19"/>
              </w:rPr>
            </w:pPr>
            <w:r w:rsidRPr="006D43AB">
              <w:rPr>
                <w:rFonts w:ascii="Verdana" w:hAnsi="Verdana" w:cs="Calibri"/>
                <w:sz w:val="19"/>
                <w:szCs w:val="19"/>
              </w:rPr>
              <w:t>50</w:t>
            </w:r>
          </w:p>
        </w:tc>
      </w:tr>
      <w:tr w:rsidR="003C20A0" w:rsidRPr="006D43AB" w14:paraId="3A42C7F2" w14:textId="77777777" w:rsidTr="003125A2">
        <w:trPr>
          <w:trHeight w:val="70"/>
          <w:jc w:val="center"/>
        </w:trPr>
        <w:tc>
          <w:tcPr>
            <w:tcW w:w="300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144D664" w14:textId="1034F9AB" w:rsidR="003C20A0" w:rsidRPr="006D43AB" w:rsidRDefault="003C20A0" w:rsidP="003C20A0">
            <w:pPr>
              <w:spacing w:after="0"/>
              <w:rPr>
                <w:rFonts w:ascii="Verdana" w:hAnsi="Verdana"/>
                <w:b/>
                <w:bCs/>
                <w:color w:val="000000"/>
                <w:sz w:val="19"/>
                <w:szCs w:val="19"/>
              </w:rPr>
            </w:pPr>
            <w:r w:rsidRPr="006D43AB">
              <w:rPr>
                <w:rFonts w:ascii="Verdana" w:hAnsi="Verdana" w:cs="Calibri"/>
                <w:b/>
                <w:bCs/>
                <w:sz w:val="19"/>
                <w:szCs w:val="19"/>
              </w:rPr>
              <w:t xml:space="preserve">Κριτήριο 8: </w:t>
            </w:r>
            <w:proofErr w:type="spellStart"/>
            <w:r w:rsidRPr="006D43AB">
              <w:rPr>
                <w:rFonts w:ascii="Verdana" w:hAnsi="Verdana" w:cs="Calibri"/>
                <w:sz w:val="19"/>
                <w:szCs w:val="19"/>
              </w:rPr>
              <w:t>Ρεαλιστικότητα</w:t>
            </w:r>
            <w:proofErr w:type="spellEnd"/>
            <w:r w:rsidRPr="006D43AB">
              <w:rPr>
                <w:rFonts w:ascii="Verdana" w:hAnsi="Verdana" w:cs="Calibri"/>
                <w:sz w:val="19"/>
                <w:szCs w:val="19"/>
              </w:rPr>
              <w:t xml:space="preserve"> και αξιοπιστία του κόστους</w:t>
            </w:r>
          </w:p>
        </w:tc>
        <w:tc>
          <w:tcPr>
            <w:tcW w:w="104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8E1AF5E" w14:textId="5B5AD81B" w:rsidR="003C20A0" w:rsidRPr="006D43AB" w:rsidRDefault="003C20A0" w:rsidP="003C20A0">
            <w:pPr>
              <w:spacing w:after="0"/>
              <w:jc w:val="center"/>
              <w:rPr>
                <w:rFonts w:ascii="Verdana" w:hAnsi="Verdana"/>
                <w:color w:val="000000"/>
                <w:sz w:val="19"/>
                <w:szCs w:val="19"/>
              </w:rPr>
            </w:pPr>
            <w:r w:rsidRPr="006D43AB">
              <w:rPr>
                <w:rFonts w:ascii="Verdana" w:hAnsi="Verdana" w:cs="Calibri"/>
                <w:sz w:val="19"/>
                <w:szCs w:val="19"/>
              </w:rPr>
              <w:t>10%</w:t>
            </w:r>
          </w:p>
        </w:tc>
        <w:tc>
          <w:tcPr>
            <w:tcW w:w="948" w:type="pct"/>
            <w:tcBorders>
              <w:top w:val="single" w:sz="4" w:space="0" w:color="auto"/>
              <w:left w:val="nil"/>
              <w:bottom w:val="single" w:sz="4" w:space="0" w:color="auto"/>
              <w:right w:val="single" w:sz="4" w:space="0" w:color="auto"/>
            </w:tcBorders>
            <w:shd w:val="clear" w:color="auto" w:fill="auto"/>
            <w:vAlign w:val="center"/>
          </w:tcPr>
          <w:p w14:paraId="75117858" w14:textId="47216C7C" w:rsidR="003C20A0" w:rsidRPr="006D43AB" w:rsidRDefault="003C20A0" w:rsidP="003C20A0">
            <w:pPr>
              <w:spacing w:after="0"/>
              <w:jc w:val="center"/>
              <w:rPr>
                <w:rFonts w:ascii="Verdana" w:hAnsi="Verdana"/>
                <w:color w:val="000000"/>
                <w:sz w:val="19"/>
                <w:szCs w:val="19"/>
              </w:rPr>
            </w:pPr>
            <w:r w:rsidRPr="006D43AB">
              <w:rPr>
                <w:rFonts w:ascii="Verdana" w:hAnsi="Verdana" w:cs="Calibri"/>
                <w:sz w:val="19"/>
                <w:szCs w:val="19"/>
              </w:rPr>
              <w:t>100</w:t>
            </w:r>
          </w:p>
        </w:tc>
      </w:tr>
      <w:tr w:rsidR="003C20A0" w:rsidRPr="006D43AB" w14:paraId="3700E883" w14:textId="77777777" w:rsidTr="003125A2">
        <w:trPr>
          <w:trHeight w:val="147"/>
          <w:jc w:val="center"/>
        </w:trPr>
        <w:tc>
          <w:tcPr>
            <w:tcW w:w="3009" w:type="pct"/>
            <w:vMerge/>
            <w:tcBorders>
              <w:top w:val="single" w:sz="4" w:space="0" w:color="auto"/>
              <w:left w:val="single" w:sz="4" w:space="0" w:color="auto"/>
              <w:bottom w:val="single" w:sz="4" w:space="0" w:color="auto"/>
              <w:right w:val="single" w:sz="4" w:space="0" w:color="auto"/>
            </w:tcBorders>
            <w:vAlign w:val="center"/>
          </w:tcPr>
          <w:p w14:paraId="2EFD720C" w14:textId="77777777" w:rsidR="003C20A0" w:rsidRPr="006D43AB" w:rsidRDefault="003C20A0" w:rsidP="003C20A0">
            <w:pPr>
              <w:spacing w:after="0"/>
              <w:rPr>
                <w:rFonts w:ascii="Verdana" w:hAnsi="Verdana"/>
                <w:b/>
                <w:bCs/>
                <w:color w:val="000000"/>
                <w:sz w:val="19"/>
                <w:szCs w:val="19"/>
                <w:u w:val="single"/>
              </w:rPr>
            </w:pPr>
          </w:p>
        </w:tc>
        <w:tc>
          <w:tcPr>
            <w:tcW w:w="1043" w:type="pct"/>
            <w:vMerge/>
            <w:tcBorders>
              <w:top w:val="single" w:sz="4" w:space="0" w:color="auto"/>
              <w:left w:val="single" w:sz="4" w:space="0" w:color="auto"/>
              <w:bottom w:val="single" w:sz="4" w:space="0" w:color="auto"/>
              <w:right w:val="single" w:sz="4" w:space="0" w:color="auto"/>
            </w:tcBorders>
            <w:vAlign w:val="center"/>
          </w:tcPr>
          <w:p w14:paraId="4C0CF5C0" w14:textId="77777777" w:rsidR="003C20A0" w:rsidRPr="006D43AB" w:rsidRDefault="003C20A0" w:rsidP="003C20A0">
            <w:pPr>
              <w:spacing w:after="0"/>
              <w:rPr>
                <w:rFonts w:ascii="Verdana" w:hAnsi="Verdana"/>
                <w:color w:val="000000"/>
                <w:sz w:val="19"/>
                <w:szCs w:val="19"/>
              </w:rPr>
            </w:pPr>
          </w:p>
        </w:tc>
        <w:tc>
          <w:tcPr>
            <w:tcW w:w="948" w:type="pct"/>
            <w:tcBorders>
              <w:top w:val="nil"/>
              <w:left w:val="nil"/>
              <w:bottom w:val="single" w:sz="4" w:space="0" w:color="auto"/>
              <w:right w:val="single" w:sz="4" w:space="0" w:color="auto"/>
            </w:tcBorders>
            <w:shd w:val="clear" w:color="auto" w:fill="auto"/>
            <w:vAlign w:val="center"/>
          </w:tcPr>
          <w:p w14:paraId="283C93DA" w14:textId="684BA15E" w:rsidR="003C20A0" w:rsidRPr="006D43AB" w:rsidRDefault="003C20A0" w:rsidP="003C20A0">
            <w:pPr>
              <w:spacing w:after="0"/>
              <w:jc w:val="center"/>
              <w:rPr>
                <w:rFonts w:ascii="Verdana" w:hAnsi="Verdana"/>
                <w:color w:val="000000"/>
                <w:sz w:val="19"/>
                <w:szCs w:val="19"/>
              </w:rPr>
            </w:pPr>
            <w:r w:rsidRPr="006D43AB">
              <w:rPr>
                <w:rFonts w:ascii="Verdana" w:hAnsi="Verdana" w:cs="Calibri"/>
                <w:sz w:val="19"/>
                <w:szCs w:val="19"/>
              </w:rPr>
              <w:t>60</w:t>
            </w:r>
          </w:p>
        </w:tc>
      </w:tr>
      <w:tr w:rsidR="003C20A0" w:rsidRPr="006D43AB" w14:paraId="0D2516B5" w14:textId="77777777" w:rsidTr="003125A2">
        <w:trPr>
          <w:trHeight w:val="70"/>
          <w:jc w:val="center"/>
        </w:trPr>
        <w:tc>
          <w:tcPr>
            <w:tcW w:w="3009" w:type="pct"/>
            <w:vMerge/>
            <w:tcBorders>
              <w:top w:val="single" w:sz="4" w:space="0" w:color="auto"/>
              <w:left w:val="single" w:sz="4" w:space="0" w:color="auto"/>
              <w:bottom w:val="single" w:sz="4" w:space="0" w:color="auto"/>
              <w:right w:val="single" w:sz="4" w:space="0" w:color="auto"/>
            </w:tcBorders>
            <w:vAlign w:val="center"/>
          </w:tcPr>
          <w:p w14:paraId="38E4CD05" w14:textId="77777777" w:rsidR="003C20A0" w:rsidRPr="006D43AB" w:rsidRDefault="003C20A0" w:rsidP="003C20A0">
            <w:pPr>
              <w:spacing w:after="0"/>
              <w:rPr>
                <w:rFonts w:ascii="Verdana" w:hAnsi="Verdana"/>
                <w:b/>
                <w:bCs/>
                <w:color w:val="000000"/>
                <w:sz w:val="19"/>
                <w:szCs w:val="19"/>
                <w:u w:val="single"/>
              </w:rPr>
            </w:pPr>
          </w:p>
        </w:tc>
        <w:tc>
          <w:tcPr>
            <w:tcW w:w="1043" w:type="pct"/>
            <w:vMerge/>
            <w:tcBorders>
              <w:top w:val="single" w:sz="4" w:space="0" w:color="auto"/>
              <w:left w:val="single" w:sz="4" w:space="0" w:color="auto"/>
              <w:bottom w:val="single" w:sz="4" w:space="0" w:color="auto"/>
              <w:right w:val="single" w:sz="4" w:space="0" w:color="auto"/>
            </w:tcBorders>
            <w:vAlign w:val="center"/>
          </w:tcPr>
          <w:p w14:paraId="3C9A1414" w14:textId="77777777" w:rsidR="003C20A0" w:rsidRPr="006D43AB" w:rsidRDefault="003C20A0" w:rsidP="003C20A0">
            <w:pPr>
              <w:spacing w:after="0"/>
              <w:rPr>
                <w:rFonts w:ascii="Verdana" w:hAnsi="Verdana"/>
                <w:color w:val="000000"/>
                <w:sz w:val="19"/>
                <w:szCs w:val="19"/>
              </w:rPr>
            </w:pPr>
          </w:p>
        </w:tc>
        <w:tc>
          <w:tcPr>
            <w:tcW w:w="948" w:type="pct"/>
            <w:tcBorders>
              <w:top w:val="nil"/>
              <w:left w:val="nil"/>
              <w:bottom w:val="single" w:sz="4" w:space="0" w:color="auto"/>
              <w:right w:val="single" w:sz="4" w:space="0" w:color="auto"/>
            </w:tcBorders>
            <w:shd w:val="clear" w:color="auto" w:fill="auto"/>
            <w:vAlign w:val="center"/>
          </w:tcPr>
          <w:p w14:paraId="7E01263E" w14:textId="387A8890" w:rsidR="003C20A0" w:rsidRPr="006D43AB" w:rsidRDefault="003C20A0" w:rsidP="003C20A0">
            <w:pPr>
              <w:spacing w:after="0"/>
              <w:jc w:val="center"/>
              <w:rPr>
                <w:rFonts w:ascii="Verdana" w:hAnsi="Verdana"/>
                <w:color w:val="000000"/>
                <w:sz w:val="19"/>
                <w:szCs w:val="19"/>
              </w:rPr>
            </w:pPr>
            <w:r w:rsidRPr="006D43AB">
              <w:rPr>
                <w:rFonts w:ascii="Verdana" w:hAnsi="Verdana" w:cs="Calibri"/>
                <w:sz w:val="19"/>
                <w:szCs w:val="19"/>
              </w:rPr>
              <w:t>30</w:t>
            </w:r>
          </w:p>
        </w:tc>
      </w:tr>
      <w:tr w:rsidR="003C20A0" w:rsidRPr="006D43AB" w14:paraId="79D99DA9" w14:textId="77777777" w:rsidTr="003125A2">
        <w:trPr>
          <w:trHeight w:val="70"/>
          <w:jc w:val="center"/>
        </w:trPr>
        <w:tc>
          <w:tcPr>
            <w:tcW w:w="3009" w:type="pct"/>
            <w:vMerge/>
            <w:tcBorders>
              <w:top w:val="single" w:sz="4" w:space="0" w:color="auto"/>
              <w:left w:val="single" w:sz="4" w:space="0" w:color="auto"/>
              <w:bottom w:val="single" w:sz="4" w:space="0" w:color="auto"/>
              <w:right w:val="single" w:sz="4" w:space="0" w:color="auto"/>
            </w:tcBorders>
            <w:vAlign w:val="center"/>
          </w:tcPr>
          <w:p w14:paraId="62E4CCBB" w14:textId="77777777" w:rsidR="003C20A0" w:rsidRPr="006D43AB" w:rsidRDefault="003C20A0" w:rsidP="003C20A0">
            <w:pPr>
              <w:spacing w:after="0"/>
              <w:rPr>
                <w:rFonts w:ascii="Verdana" w:hAnsi="Verdana"/>
                <w:b/>
                <w:bCs/>
                <w:color w:val="000000"/>
                <w:sz w:val="19"/>
                <w:szCs w:val="19"/>
                <w:u w:val="single"/>
              </w:rPr>
            </w:pPr>
          </w:p>
        </w:tc>
        <w:tc>
          <w:tcPr>
            <w:tcW w:w="1043" w:type="pct"/>
            <w:vMerge/>
            <w:tcBorders>
              <w:top w:val="single" w:sz="4" w:space="0" w:color="auto"/>
              <w:left w:val="single" w:sz="4" w:space="0" w:color="auto"/>
              <w:bottom w:val="single" w:sz="4" w:space="0" w:color="auto"/>
              <w:right w:val="single" w:sz="4" w:space="0" w:color="auto"/>
            </w:tcBorders>
            <w:vAlign w:val="center"/>
          </w:tcPr>
          <w:p w14:paraId="7E8F1DDD" w14:textId="77777777" w:rsidR="003C20A0" w:rsidRPr="006D43AB" w:rsidRDefault="003C20A0" w:rsidP="003C20A0">
            <w:pPr>
              <w:spacing w:after="0"/>
              <w:rPr>
                <w:rFonts w:ascii="Verdana" w:hAnsi="Verdana"/>
                <w:color w:val="000000"/>
                <w:sz w:val="19"/>
                <w:szCs w:val="19"/>
              </w:rPr>
            </w:pPr>
          </w:p>
        </w:tc>
        <w:tc>
          <w:tcPr>
            <w:tcW w:w="948" w:type="pct"/>
            <w:tcBorders>
              <w:top w:val="nil"/>
              <w:left w:val="nil"/>
              <w:bottom w:val="single" w:sz="4" w:space="0" w:color="auto"/>
              <w:right w:val="single" w:sz="4" w:space="0" w:color="auto"/>
            </w:tcBorders>
            <w:shd w:val="clear" w:color="auto" w:fill="auto"/>
            <w:vAlign w:val="center"/>
          </w:tcPr>
          <w:p w14:paraId="537991C2" w14:textId="4FD5C7FD" w:rsidR="003C20A0" w:rsidRPr="006D43AB" w:rsidRDefault="003C20A0" w:rsidP="003C20A0">
            <w:pPr>
              <w:spacing w:after="0"/>
              <w:jc w:val="center"/>
              <w:rPr>
                <w:rFonts w:ascii="Verdana" w:hAnsi="Verdana"/>
                <w:color w:val="000000"/>
                <w:sz w:val="19"/>
                <w:szCs w:val="19"/>
              </w:rPr>
            </w:pPr>
            <w:r w:rsidRPr="006D43AB">
              <w:rPr>
                <w:rFonts w:ascii="Verdana" w:hAnsi="Verdana" w:cs="Calibri"/>
                <w:sz w:val="19"/>
                <w:szCs w:val="19"/>
              </w:rPr>
              <w:t>0</w:t>
            </w:r>
          </w:p>
        </w:tc>
      </w:tr>
      <w:tr w:rsidR="00440950" w:rsidRPr="006D43AB" w14:paraId="12BADC3B" w14:textId="77777777" w:rsidTr="00C54744">
        <w:trPr>
          <w:trHeight w:val="70"/>
          <w:jc w:val="center"/>
        </w:trPr>
        <w:tc>
          <w:tcPr>
            <w:tcW w:w="3009" w:type="pct"/>
            <w:tcBorders>
              <w:top w:val="nil"/>
              <w:left w:val="single" w:sz="4" w:space="0" w:color="auto"/>
              <w:bottom w:val="single" w:sz="4" w:space="0" w:color="auto"/>
              <w:right w:val="single" w:sz="4" w:space="0" w:color="auto"/>
            </w:tcBorders>
            <w:vAlign w:val="center"/>
          </w:tcPr>
          <w:p w14:paraId="2C824299" w14:textId="77777777" w:rsidR="00440950" w:rsidRPr="006D43AB" w:rsidRDefault="00440950" w:rsidP="005944E6">
            <w:pPr>
              <w:spacing w:after="0"/>
              <w:rPr>
                <w:rFonts w:ascii="Verdana" w:hAnsi="Verdana"/>
                <w:b/>
                <w:bCs/>
                <w:color w:val="000000"/>
                <w:sz w:val="19"/>
                <w:szCs w:val="19"/>
                <w:u w:val="single"/>
              </w:rPr>
            </w:pPr>
            <w:r w:rsidRPr="006D43AB">
              <w:rPr>
                <w:rFonts w:ascii="Verdana" w:hAnsi="Verdana"/>
                <w:b/>
                <w:bCs/>
                <w:sz w:val="19"/>
                <w:szCs w:val="19"/>
              </w:rPr>
              <w:t>ΒΑΘΜΟΛΟΓΙΑ = ΒΑΡΥΤΗΤΑ Χ ΜΟΡΙΟΔΟΤΗΣΗ</w:t>
            </w:r>
          </w:p>
        </w:tc>
        <w:tc>
          <w:tcPr>
            <w:tcW w:w="1043" w:type="pct"/>
            <w:tcBorders>
              <w:top w:val="nil"/>
              <w:left w:val="single" w:sz="4" w:space="0" w:color="auto"/>
              <w:bottom w:val="single" w:sz="4" w:space="0" w:color="auto"/>
              <w:right w:val="single" w:sz="4" w:space="0" w:color="auto"/>
            </w:tcBorders>
            <w:vAlign w:val="center"/>
          </w:tcPr>
          <w:p w14:paraId="1C41B822" w14:textId="77777777" w:rsidR="00440950" w:rsidRPr="006D43AB" w:rsidRDefault="00440950" w:rsidP="005944E6">
            <w:pPr>
              <w:spacing w:after="0"/>
              <w:jc w:val="center"/>
              <w:rPr>
                <w:rFonts w:ascii="Verdana" w:hAnsi="Verdana"/>
                <w:color w:val="000000"/>
                <w:sz w:val="19"/>
                <w:szCs w:val="19"/>
              </w:rPr>
            </w:pPr>
            <w:r w:rsidRPr="006D43AB">
              <w:rPr>
                <w:rFonts w:ascii="Verdana" w:hAnsi="Verdana"/>
                <w:b/>
                <w:bCs/>
                <w:sz w:val="19"/>
                <w:szCs w:val="19"/>
              </w:rPr>
              <w:t>100%</w:t>
            </w:r>
          </w:p>
        </w:tc>
        <w:tc>
          <w:tcPr>
            <w:tcW w:w="948" w:type="pct"/>
            <w:tcBorders>
              <w:top w:val="nil"/>
              <w:left w:val="nil"/>
              <w:bottom w:val="single" w:sz="4" w:space="0" w:color="auto"/>
              <w:right w:val="single" w:sz="4" w:space="0" w:color="auto"/>
            </w:tcBorders>
            <w:noWrap/>
            <w:vAlign w:val="center"/>
          </w:tcPr>
          <w:p w14:paraId="2041ADF2" w14:textId="77777777" w:rsidR="00440950" w:rsidRPr="006D43AB" w:rsidRDefault="00440950" w:rsidP="005944E6">
            <w:pPr>
              <w:spacing w:after="0"/>
              <w:jc w:val="center"/>
              <w:rPr>
                <w:rFonts w:ascii="Verdana" w:hAnsi="Verdana"/>
                <w:color w:val="000000"/>
                <w:sz w:val="19"/>
                <w:szCs w:val="19"/>
              </w:rPr>
            </w:pPr>
          </w:p>
        </w:tc>
      </w:tr>
      <w:tr w:rsidR="00440950" w:rsidRPr="006D43AB" w14:paraId="4A7598CA" w14:textId="77777777" w:rsidTr="00C54744">
        <w:trPr>
          <w:trHeight w:val="70"/>
          <w:jc w:val="center"/>
        </w:trPr>
        <w:tc>
          <w:tcPr>
            <w:tcW w:w="3009" w:type="pct"/>
            <w:tcBorders>
              <w:top w:val="nil"/>
              <w:left w:val="single" w:sz="4" w:space="0" w:color="auto"/>
              <w:bottom w:val="single" w:sz="4" w:space="0" w:color="auto"/>
              <w:right w:val="single" w:sz="4" w:space="0" w:color="auto"/>
            </w:tcBorders>
            <w:vAlign w:val="center"/>
          </w:tcPr>
          <w:p w14:paraId="259F8992" w14:textId="77777777" w:rsidR="00440950" w:rsidRPr="006D43AB" w:rsidRDefault="00440950" w:rsidP="005944E6">
            <w:pPr>
              <w:spacing w:after="0"/>
              <w:rPr>
                <w:rFonts w:ascii="Verdana" w:hAnsi="Verdana"/>
                <w:b/>
                <w:bCs/>
                <w:sz w:val="19"/>
                <w:szCs w:val="19"/>
              </w:rPr>
            </w:pPr>
            <w:r w:rsidRPr="006D43AB">
              <w:rPr>
                <w:rFonts w:ascii="Verdana" w:hAnsi="Verdana"/>
                <w:b/>
                <w:bCs/>
                <w:sz w:val="19"/>
                <w:szCs w:val="19"/>
              </w:rPr>
              <w:t>ΜΕΓΙΣΤΗ ΔΥΝΑΤΗ ΒΑΘΜΟΛΟΓΙΑ</w:t>
            </w:r>
          </w:p>
        </w:tc>
        <w:tc>
          <w:tcPr>
            <w:tcW w:w="1043" w:type="pct"/>
            <w:tcBorders>
              <w:top w:val="nil"/>
              <w:left w:val="single" w:sz="4" w:space="0" w:color="auto"/>
              <w:bottom w:val="single" w:sz="4" w:space="0" w:color="auto"/>
              <w:right w:val="single" w:sz="4" w:space="0" w:color="auto"/>
            </w:tcBorders>
            <w:vAlign w:val="center"/>
          </w:tcPr>
          <w:p w14:paraId="746D5A1D" w14:textId="77777777" w:rsidR="00440950" w:rsidRPr="006D43AB" w:rsidRDefault="00440950" w:rsidP="005944E6">
            <w:pPr>
              <w:spacing w:after="0"/>
              <w:jc w:val="center"/>
              <w:rPr>
                <w:rFonts w:ascii="Verdana" w:hAnsi="Verdana"/>
                <w:color w:val="000000"/>
                <w:sz w:val="19"/>
                <w:szCs w:val="19"/>
              </w:rPr>
            </w:pPr>
          </w:p>
        </w:tc>
        <w:tc>
          <w:tcPr>
            <w:tcW w:w="948" w:type="pct"/>
            <w:tcBorders>
              <w:top w:val="nil"/>
              <w:left w:val="nil"/>
              <w:bottom w:val="single" w:sz="4" w:space="0" w:color="auto"/>
              <w:right w:val="single" w:sz="4" w:space="0" w:color="auto"/>
            </w:tcBorders>
            <w:vAlign w:val="center"/>
          </w:tcPr>
          <w:p w14:paraId="2226ED98" w14:textId="77777777" w:rsidR="00440950" w:rsidRPr="006D43AB" w:rsidRDefault="00440950" w:rsidP="005944E6">
            <w:pPr>
              <w:spacing w:after="0"/>
              <w:jc w:val="right"/>
              <w:rPr>
                <w:rFonts w:ascii="Verdana" w:hAnsi="Verdana"/>
                <w:b/>
                <w:bCs/>
                <w:color w:val="000000"/>
                <w:sz w:val="19"/>
                <w:szCs w:val="19"/>
              </w:rPr>
            </w:pPr>
            <w:r w:rsidRPr="006D43AB">
              <w:rPr>
                <w:rFonts w:ascii="Verdana" w:hAnsi="Verdana"/>
                <w:b/>
                <w:bCs/>
                <w:color w:val="000000"/>
                <w:sz w:val="19"/>
                <w:szCs w:val="19"/>
              </w:rPr>
              <w:t>100</w:t>
            </w:r>
          </w:p>
        </w:tc>
      </w:tr>
      <w:tr w:rsidR="00440950" w:rsidRPr="006D43AB" w14:paraId="7AB7B61B" w14:textId="77777777" w:rsidTr="00C54744">
        <w:trPr>
          <w:trHeight w:val="70"/>
          <w:jc w:val="center"/>
        </w:trPr>
        <w:tc>
          <w:tcPr>
            <w:tcW w:w="3009" w:type="pct"/>
            <w:tcBorders>
              <w:top w:val="nil"/>
              <w:left w:val="single" w:sz="4" w:space="0" w:color="auto"/>
              <w:bottom w:val="single" w:sz="4" w:space="0" w:color="auto"/>
              <w:right w:val="single" w:sz="4" w:space="0" w:color="auto"/>
            </w:tcBorders>
            <w:vAlign w:val="center"/>
          </w:tcPr>
          <w:p w14:paraId="1C735C8B" w14:textId="77777777" w:rsidR="00440950" w:rsidRPr="006D43AB" w:rsidRDefault="00440950" w:rsidP="005944E6">
            <w:pPr>
              <w:spacing w:after="0"/>
              <w:rPr>
                <w:rFonts w:ascii="Verdana" w:hAnsi="Verdana"/>
                <w:b/>
                <w:bCs/>
                <w:sz w:val="19"/>
                <w:szCs w:val="19"/>
              </w:rPr>
            </w:pPr>
            <w:r w:rsidRPr="006D43AB">
              <w:rPr>
                <w:rFonts w:ascii="Verdana" w:hAnsi="Verdana"/>
                <w:b/>
                <w:bCs/>
                <w:sz w:val="19"/>
                <w:szCs w:val="19"/>
              </w:rPr>
              <w:t>ΕΛΑΧΙΣΤΗ ΒΑΘΜΟΛΟΓΙΑ</w:t>
            </w:r>
          </w:p>
        </w:tc>
        <w:tc>
          <w:tcPr>
            <w:tcW w:w="1043" w:type="pct"/>
            <w:tcBorders>
              <w:top w:val="nil"/>
              <w:left w:val="single" w:sz="4" w:space="0" w:color="auto"/>
              <w:bottom w:val="single" w:sz="4" w:space="0" w:color="auto"/>
              <w:right w:val="single" w:sz="4" w:space="0" w:color="auto"/>
            </w:tcBorders>
            <w:vAlign w:val="center"/>
          </w:tcPr>
          <w:p w14:paraId="10B20E33" w14:textId="77777777" w:rsidR="00440950" w:rsidRPr="006D43AB" w:rsidRDefault="00440950" w:rsidP="005944E6">
            <w:pPr>
              <w:spacing w:after="0"/>
              <w:jc w:val="center"/>
              <w:rPr>
                <w:rFonts w:ascii="Verdana" w:hAnsi="Verdana"/>
                <w:color w:val="000000"/>
                <w:sz w:val="19"/>
                <w:szCs w:val="19"/>
              </w:rPr>
            </w:pPr>
          </w:p>
        </w:tc>
        <w:tc>
          <w:tcPr>
            <w:tcW w:w="948" w:type="pct"/>
            <w:tcBorders>
              <w:top w:val="nil"/>
              <w:left w:val="nil"/>
              <w:bottom w:val="single" w:sz="4" w:space="0" w:color="auto"/>
              <w:right w:val="single" w:sz="4" w:space="0" w:color="auto"/>
            </w:tcBorders>
            <w:noWrap/>
            <w:vAlign w:val="center"/>
          </w:tcPr>
          <w:p w14:paraId="19D77BDE" w14:textId="77777777" w:rsidR="00440950" w:rsidRPr="006D43AB" w:rsidRDefault="00440950" w:rsidP="005944E6">
            <w:pPr>
              <w:spacing w:after="0"/>
              <w:jc w:val="right"/>
              <w:rPr>
                <w:rFonts w:ascii="Verdana" w:hAnsi="Verdana"/>
                <w:b/>
                <w:bCs/>
                <w:color w:val="000000"/>
                <w:sz w:val="19"/>
                <w:szCs w:val="19"/>
              </w:rPr>
            </w:pPr>
            <w:r w:rsidRPr="006D43AB">
              <w:rPr>
                <w:rFonts w:ascii="Verdana" w:hAnsi="Verdana"/>
                <w:b/>
                <w:bCs/>
                <w:color w:val="000000"/>
                <w:sz w:val="19"/>
                <w:szCs w:val="19"/>
              </w:rPr>
              <w:t>30</w:t>
            </w:r>
          </w:p>
        </w:tc>
      </w:tr>
      <w:tr w:rsidR="00440950" w:rsidRPr="006D43AB" w14:paraId="32B99546" w14:textId="77777777" w:rsidTr="00C54744">
        <w:trPr>
          <w:trHeight w:val="70"/>
          <w:jc w:val="center"/>
        </w:trPr>
        <w:tc>
          <w:tcPr>
            <w:tcW w:w="3009" w:type="pct"/>
            <w:tcBorders>
              <w:top w:val="nil"/>
              <w:left w:val="single" w:sz="4" w:space="0" w:color="auto"/>
              <w:bottom w:val="single" w:sz="4" w:space="0" w:color="auto"/>
              <w:right w:val="single" w:sz="4" w:space="0" w:color="auto"/>
            </w:tcBorders>
            <w:vAlign w:val="center"/>
          </w:tcPr>
          <w:p w14:paraId="74D22E6E" w14:textId="77777777" w:rsidR="00440950" w:rsidRPr="006D43AB" w:rsidRDefault="00440950" w:rsidP="005944E6">
            <w:pPr>
              <w:spacing w:after="0"/>
              <w:rPr>
                <w:rFonts w:ascii="Verdana" w:hAnsi="Verdana"/>
                <w:b/>
                <w:bCs/>
                <w:color w:val="000000"/>
                <w:sz w:val="19"/>
                <w:szCs w:val="19"/>
                <w:u w:val="single"/>
              </w:rPr>
            </w:pPr>
            <w:r w:rsidRPr="006D43AB">
              <w:rPr>
                <w:rFonts w:ascii="Verdana" w:hAnsi="Verdana"/>
                <w:b/>
                <w:bCs/>
                <w:sz w:val="19"/>
                <w:szCs w:val="19"/>
              </w:rPr>
              <w:t>ΕΛΑΧΙΣΤΟ ΠΟΣΟΣΤΟ ΒΑΘΜΟΛΟΓΙΑΣ ΠΟΥ ΟΦΕΙΛΕΙ ΝΑ ΣΥΓΚΕΝΤΡΩΣΕΙ H ΠΡΟΤΑΣΗ</w:t>
            </w:r>
          </w:p>
        </w:tc>
        <w:tc>
          <w:tcPr>
            <w:tcW w:w="1043" w:type="pct"/>
            <w:tcBorders>
              <w:top w:val="nil"/>
              <w:left w:val="single" w:sz="4" w:space="0" w:color="auto"/>
              <w:bottom w:val="single" w:sz="4" w:space="0" w:color="auto"/>
              <w:right w:val="single" w:sz="4" w:space="0" w:color="auto"/>
            </w:tcBorders>
            <w:vAlign w:val="center"/>
          </w:tcPr>
          <w:p w14:paraId="3E4C1F48" w14:textId="77777777" w:rsidR="00440950" w:rsidRPr="006D43AB" w:rsidRDefault="00440950" w:rsidP="005944E6">
            <w:pPr>
              <w:spacing w:after="0"/>
              <w:jc w:val="center"/>
              <w:rPr>
                <w:rFonts w:ascii="Verdana" w:hAnsi="Verdana"/>
                <w:color w:val="000000"/>
                <w:sz w:val="19"/>
                <w:szCs w:val="19"/>
              </w:rPr>
            </w:pPr>
          </w:p>
        </w:tc>
        <w:tc>
          <w:tcPr>
            <w:tcW w:w="948" w:type="pct"/>
            <w:tcBorders>
              <w:top w:val="nil"/>
              <w:left w:val="nil"/>
              <w:bottom w:val="single" w:sz="4" w:space="0" w:color="auto"/>
              <w:right w:val="single" w:sz="4" w:space="0" w:color="auto"/>
            </w:tcBorders>
            <w:vAlign w:val="center"/>
          </w:tcPr>
          <w:p w14:paraId="0958E799" w14:textId="77777777" w:rsidR="00440950" w:rsidRPr="006D43AB" w:rsidRDefault="00440950" w:rsidP="005944E6">
            <w:pPr>
              <w:spacing w:after="0"/>
              <w:jc w:val="center"/>
              <w:rPr>
                <w:rFonts w:ascii="Verdana" w:hAnsi="Verdana"/>
                <w:b/>
                <w:bCs/>
                <w:color w:val="000000"/>
                <w:sz w:val="19"/>
                <w:szCs w:val="19"/>
              </w:rPr>
            </w:pPr>
            <w:r w:rsidRPr="006D43AB">
              <w:rPr>
                <w:rFonts w:ascii="Verdana" w:hAnsi="Verdana"/>
                <w:b/>
                <w:bCs/>
                <w:color w:val="000000"/>
                <w:sz w:val="19"/>
                <w:szCs w:val="19"/>
              </w:rPr>
              <w:t>30% (της μέγιστης βαθμολογίας)</w:t>
            </w:r>
          </w:p>
        </w:tc>
      </w:tr>
    </w:tbl>
    <w:p w14:paraId="2AC7B99B" w14:textId="77777777" w:rsidR="00FD00F1" w:rsidRPr="006D43AB" w:rsidRDefault="00FD00F1" w:rsidP="00EB7F4E">
      <w:pPr>
        <w:spacing w:before="120" w:after="120" w:line="240" w:lineRule="auto"/>
        <w:jc w:val="both"/>
        <w:rPr>
          <w:rFonts w:ascii="Verdana" w:eastAsia="Times New Roman" w:hAnsi="Verdana" w:cs="Times New Roman"/>
          <w:color w:val="000000"/>
          <w:sz w:val="19"/>
          <w:szCs w:val="19"/>
        </w:rPr>
      </w:pPr>
    </w:p>
    <w:p w14:paraId="7E5099BF" w14:textId="77777777" w:rsidR="00FD00F1" w:rsidRPr="006D43AB" w:rsidRDefault="00FD00F1" w:rsidP="00EB7F4E">
      <w:pPr>
        <w:spacing w:before="120" w:after="120" w:line="240" w:lineRule="auto"/>
        <w:jc w:val="both"/>
        <w:rPr>
          <w:rFonts w:ascii="Verdana" w:eastAsia="Times New Roman" w:hAnsi="Verdana" w:cs="Times New Roman"/>
          <w:color w:val="000000"/>
          <w:sz w:val="19"/>
          <w:szCs w:val="19"/>
        </w:rPr>
        <w:sectPr w:rsidR="00FD00F1" w:rsidRPr="006D43AB" w:rsidSect="00C961E0">
          <w:pgSz w:w="11906" w:h="16838"/>
          <w:pgMar w:top="1440" w:right="1800" w:bottom="1440" w:left="1800" w:header="709" w:footer="709" w:gutter="0"/>
          <w:cols w:space="708"/>
          <w:docGrid w:linePitch="360"/>
        </w:sectPr>
      </w:pPr>
    </w:p>
    <w:p w14:paraId="75272EE4" w14:textId="77777777" w:rsidR="00CB2C21" w:rsidRPr="006D43AB" w:rsidRDefault="002B746E" w:rsidP="001F68B3">
      <w:pPr>
        <w:pStyle w:val="a3"/>
        <w:numPr>
          <w:ilvl w:val="0"/>
          <w:numId w:val="22"/>
        </w:numPr>
        <w:spacing w:before="120" w:after="120" w:line="240" w:lineRule="auto"/>
        <w:rPr>
          <w:rStyle w:val="1Char"/>
          <w:rFonts w:ascii="Verdana" w:eastAsia="Times New Roman" w:hAnsi="Verdana"/>
          <w:b/>
          <w:color w:val="auto"/>
          <w:sz w:val="22"/>
          <w:szCs w:val="22"/>
        </w:rPr>
      </w:pPr>
      <w:bookmarkStart w:id="33" w:name="_Toc29561826"/>
      <w:r w:rsidRPr="006D43AB">
        <w:rPr>
          <w:rStyle w:val="1Char"/>
          <w:rFonts w:ascii="Verdana" w:eastAsia="Times New Roman" w:hAnsi="Verdana"/>
          <w:b/>
          <w:color w:val="auto"/>
          <w:sz w:val="22"/>
          <w:szCs w:val="22"/>
        </w:rPr>
        <w:lastRenderedPageBreak/>
        <w:t>ΔΙΕΥΚΡΙΝΗΣΕΙΣ ΕΠΙ ΤΩΝ ΚΡΙΤΗΡΙΩΝ ΕΠΙΛΟΓΗΣ ΠΡΑΞΕΩΝ</w:t>
      </w:r>
      <w:bookmarkEnd w:id="33"/>
      <w:r w:rsidRPr="006D43AB">
        <w:rPr>
          <w:rStyle w:val="1Char"/>
          <w:rFonts w:ascii="Verdana" w:eastAsia="Times New Roman" w:hAnsi="Verdana"/>
          <w:b/>
          <w:color w:val="auto"/>
          <w:sz w:val="22"/>
          <w:szCs w:val="22"/>
        </w:rPr>
        <w:t xml:space="preserve"> </w:t>
      </w:r>
    </w:p>
    <w:p w14:paraId="7B3EE06D" w14:textId="77777777" w:rsidR="00CB2C21" w:rsidRPr="006D43AB" w:rsidRDefault="0028693B" w:rsidP="0028693B">
      <w:pPr>
        <w:shd w:val="clear" w:color="auto" w:fill="C2D69B" w:themeFill="accent3" w:themeFillTint="99"/>
        <w:spacing w:before="120" w:after="0" w:line="240" w:lineRule="auto"/>
        <w:jc w:val="both"/>
        <w:rPr>
          <w:rFonts w:ascii="Verdana" w:eastAsia="Times New Roman" w:hAnsi="Verdana" w:cs="Tahoma"/>
          <w:b/>
          <w:bCs/>
          <w:sz w:val="19"/>
          <w:szCs w:val="19"/>
        </w:rPr>
      </w:pPr>
      <w:r w:rsidRPr="006D43AB">
        <w:rPr>
          <w:rFonts w:ascii="Verdana" w:eastAsia="Times New Roman" w:hAnsi="Verdana" w:cs="Tahoma"/>
          <w:b/>
          <w:bCs/>
          <w:sz w:val="19"/>
          <w:szCs w:val="19"/>
          <w:u w:val="single"/>
        </w:rPr>
        <w:t>Κριτήριο 1:</w:t>
      </w:r>
      <w:r w:rsidRPr="006D43AB">
        <w:rPr>
          <w:rFonts w:ascii="Verdana" w:eastAsia="Times New Roman" w:hAnsi="Verdana" w:cs="Tahoma"/>
          <w:b/>
          <w:bCs/>
          <w:sz w:val="19"/>
          <w:szCs w:val="19"/>
        </w:rPr>
        <w:t xml:space="preserve"> </w:t>
      </w:r>
      <w:r w:rsidR="00CB2C21" w:rsidRPr="006D43AB">
        <w:rPr>
          <w:rFonts w:ascii="Verdana" w:eastAsia="Times New Roman" w:hAnsi="Verdana" w:cs="Tahoma"/>
          <w:b/>
          <w:bCs/>
          <w:sz w:val="19"/>
          <w:szCs w:val="19"/>
        </w:rPr>
        <w:t>Σκοπιμότητα της πρότασης (Ειδικοί ή στρατηγικοί στόχοι του τοπικού προγράμματος που εξυπηρετούνται με την υλοποίηση της πρότασης)</w:t>
      </w:r>
    </w:p>
    <w:p w14:paraId="3634C2B0" w14:textId="252B6E04" w:rsidR="00286FB5" w:rsidRPr="006D43AB" w:rsidRDefault="00CB2C21" w:rsidP="00FD1E68">
      <w:pPr>
        <w:pStyle w:val="a3"/>
        <w:tabs>
          <w:tab w:val="left" w:pos="284"/>
        </w:tabs>
        <w:spacing w:before="120" w:after="120" w:line="240" w:lineRule="auto"/>
        <w:ind w:left="0"/>
        <w:jc w:val="both"/>
        <w:rPr>
          <w:rFonts w:ascii="Verdana" w:hAnsi="Verdana" w:cs="Times New Roman"/>
          <w:sz w:val="19"/>
          <w:szCs w:val="19"/>
        </w:rPr>
      </w:pPr>
      <w:r w:rsidRPr="006D43AB">
        <w:rPr>
          <w:rFonts w:ascii="Verdana" w:hAnsi="Verdana" w:cs="Times New Roman"/>
          <w:sz w:val="19"/>
          <w:szCs w:val="19"/>
        </w:rPr>
        <w:t xml:space="preserve">Στη σκοπιμότητα της πρότασης ελέγχεται ο αριθμός και το ποσοστό της συσχέτισης με το σύνολο </w:t>
      </w:r>
      <w:r w:rsidR="00E44046" w:rsidRPr="006D43AB">
        <w:rPr>
          <w:rFonts w:ascii="Verdana" w:hAnsi="Verdana" w:cs="Times New Roman"/>
          <w:sz w:val="19"/>
          <w:szCs w:val="19"/>
        </w:rPr>
        <w:t>των στόχων που αφορούν στην υπο</w:t>
      </w:r>
      <w:r w:rsidRPr="006D43AB">
        <w:rPr>
          <w:rFonts w:ascii="Verdana" w:hAnsi="Verdana" w:cs="Times New Roman"/>
          <w:sz w:val="19"/>
          <w:szCs w:val="19"/>
        </w:rPr>
        <w:t xml:space="preserve">δράση βάση του εγκεκριμένου Τοπικού Προγράμματος. </w:t>
      </w:r>
      <w:r w:rsidR="00AA6220" w:rsidRPr="006D43AB">
        <w:rPr>
          <w:rFonts w:ascii="Verdana" w:hAnsi="Verdana" w:cs="Times New Roman"/>
          <w:sz w:val="19"/>
          <w:szCs w:val="19"/>
        </w:rPr>
        <w:t xml:space="preserve">Η τεκμηρίωση του κριτηρίου </w:t>
      </w:r>
      <w:r w:rsidR="00081C61" w:rsidRPr="006D43AB">
        <w:rPr>
          <w:rFonts w:ascii="Verdana" w:hAnsi="Verdana" w:cs="Times New Roman"/>
          <w:sz w:val="19"/>
          <w:szCs w:val="19"/>
        </w:rPr>
        <w:t xml:space="preserve">γίνεται σε σχετικό πεδίο της αίτησης στήριξης. </w:t>
      </w:r>
    </w:p>
    <w:p w14:paraId="211DB4FA" w14:textId="77777777" w:rsidR="00CB2C21" w:rsidRPr="006D43AB" w:rsidRDefault="00CB2C21" w:rsidP="00FD1E68">
      <w:pPr>
        <w:pStyle w:val="a3"/>
        <w:tabs>
          <w:tab w:val="left" w:pos="284"/>
        </w:tabs>
        <w:spacing w:before="120" w:after="120" w:line="240" w:lineRule="auto"/>
        <w:ind w:left="0"/>
        <w:jc w:val="both"/>
        <w:rPr>
          <w:rFonts w:ascii="Verdana" w:hAnsi="Verdana" w:cs="Times New Roman"/>
          <w:sz w:val="19"/>
          <w:szCs w:val="19"/>
        </w:rPr>
      </w:pPr>
      <w:r w:rsidRPr="006D43AB">
        <w:rPr>
          <w:rFonts w:ascii="Verdana" w:hAnsi="Verdana" w:cs="Times New Roman"/>
          <w:sz w:val="19"/>
          <w:szCs w:val="19"/>
        </w:rPr>
        <w:t>Η συσχέτιση θα υπολογίζεται με ποσοστιαία αναλογία επί της 100 και θα βαθμολογείται ανάλογα με το ποσοστό. Το μεγαλύτερο ποσοστό συσχέτισης με τους στόχους της Τοπικής Στρατηγικής θα λαμβάνει και την υψηλότερη βαθμολογία.</w:t>
      </w:r>
    </w:p>
    <w:p w14:paraId="0BB4A8E6" w14:textId="27AFCDB5" w:rsidR="00601D43" w:rsidRPr="006D43AB" w:rsidRDefault="00601D43" w:rsidP="00FD1E68">
      <w:pPr>
        <w:spacing w:before="120" w:after="120" w:line="240" w:lineRule="auto"/>
        <w:jc w:val="both"/>
        <w:rPr>
          <w:rFonts w:ascii="Verdana" w:hAnsi="Verdana"/>
          <w:sz w:val="19"/>
          <w:szCs w:val="19"/>
        </w:rPr>
      </w:pPr>
      <w:r w:rsidRPr="006D43AB">
        <w:rPr>
          <w:rFonts w:ascii="Verdana" w:hAnsi="Verdana"/>
          <w:sz w:val="19"/>
          <w:szCs w:val="19"/>
        </w:rPr>
        <w:t>Οι γενικοί και ειδικοί στόχοι του Τοπικού Προγράμματος, η ικανοποίηση των οποίων διαμορφώνει την τοπική αναπτυξιακή στρατηγική για την περιοχή των νήσων Αττικής, αναλύ</w:t>
      </w:r>
      <w:r w:rsidR="00594BB7" w:rsidRPr="006D43AB">
        <w:rPr>
          <w:rFonts w:ascii="Verdana" w:hAnsi="Verdana"/>
          <w:sz w:val="19"/>
          <w:szCs w:val="19"/>
        </w:rPr>
        <w:t xml:space="preserve">εται στο </w:t>
      </w:r>
      <w:r w:rsidRPr="006D43AB">
        <w:rPr>
          <w:rFonts w:ascii="Verdana" w:hAnsi="Verdana"/>
          <w:b/>
          <w:sz w:val="19"/>
          <w:szCs w:val="19"/>
        </w:rPr>
        <w:t xml:space="preserve">κεφάλαιο </w:t>
      </w:r>
      <w:r w:rsidR="00594BB7" w:rsidRPr="006D43AB">
        <w:rPr>
          <w:rFonts w:ascii="Verdana" w:hAnsi="Verdana"/>
          <w:b/>
          <w:sz w:val="19"/>
          <w:szCs w:val="19"/>
        </w:rPr>
        <w:t xml:space="preserve">8 </w:t>
      </w:r>
      <w:r w:rsidRPr="006D43AB">
        <w:rPr>
          <w:rFonts w:ascii="Verdana" w:hAnsi="Verdana"/>
          <w:b/>
          <w:sz w:val="19"/>
          <w:szCs w:val="19"/>
        </w:rPr>
        <w:t>του παρόντος</w:t>
      </w:r>
      <w:r w:rsidR="00594BB7" w:rsidRPr="006D43AB">
        <w:rPr>
          <w:rFonts w:ascii="Verdana" w:hAnsi="Verdana"/>
          <w:b/>
          <w:sz w:val="19"/>
          <w:szCs w:val="19"/>
        </w:rPr>
        <w:t xml:space="preserve"> Οδηγού Επιλεξιμότητας Επιλογής</w:t>
      </w:r>
      <w:r w:rsidR="00E24DF8" w:rsidRPr="006D43AB">
        <w:rPr>
          <w:rFonts w:ascii="Verdana" w:hAnsi="Verdana"/>
          <w:b/>
          <w:sz w:val="19"/>
          <w:szCs w:val="19"/>
        </w:rPr>
        <w:t xml:space="preserve">, </w:t>
      </w:r>
      <w:r w:rsidR="00E24DF8" w:rsidRPr="006D43AB">
        <w:rPr>
          <w:rFonts w:ascii="Verdana" w:hAnsi="Verdana"/>
          <w:sz w:val="19"/>
          <w:szCs w:val="19"/>
        </w:rPr>
        <w:t>Στρατηγική Τοπικής Ανάπτυξης Τοπικού Προγράμματος «Περιβάλλον και Πολιτισμός “Εν Πλω”»</w:t>
      </w:r>
      <w:r w:rsidRPr="006D43AB">
        <w:rPr>
          <w:rFonts w:ascii="Verdana" w:hAnsi="Verdana"/>
          <w:sz w:val="19"/>
          <w:szCs w:val="19"/>
        </w:rPr>
        <w:t xml:space="preserve">. </w:t>
      </w:r>
    </w:p>
    <w:p w14:paraId="2CC03D5F" w14:textId="77777777" w:rsidR="00601D43" w:rsidRPr="006D43AB" w:rsidRDefault="00601D43" w:rsidP="00FD1E68">
      <w:pPr>
        <w:spacing w:before="120" w:after="120" w:line="240" w:lineRule="auto"/>
        <w:jc w:val="both"/>
        <w:rPr>
          <w:rFonts w:ascii="Verdana" w:hAnsi="Verdana"/>
          <w:sz w:val="19"/>
          <w:szCs w:val="19"/>
        </w:rPr>
      </w:pPr>
      <w:r w:rsidRPr="006D43AB">
        <w:rPr>
          <w:rFonts w:ascii="Verdana" w:hAnsi="Verdana"/>
          <w:sz w:val="19"/>
          <w:szCs w:val="19"/>
        </w:rPr>
        <w:t xml:space="preserve">Για τη βαθμολόγηση του κριτηρίου θα χρησιμοποιηθεί ο δείκτης: </w:t>
      </w:r>
      <m:oMath>
        <m:r>
          <w:rPr>
            <w:rFonts w:ascii="Cambria Math" w:hAnsi="Cambria Math"/>
            <w:sz w:val="19"/>
            <w:szCs w:val="19"/>
          </w:rPr>
          <m:t>ΔΣΠ</m:t>
        </m:r>
        <m:r>
          <m:rPr>
            <m:sty m:val="p"/>
          </m:rPr>
          <w:rPr>
            <w:rFonts w:ascii="Cambria Math" w:hAnsi="Cambria Math"/>
            <w:sz w:val="19"/>
            <w:szCs w:val="19"/>
          </w:rPr>
          <m:t>=</m:t>
        </m:r>
        <m:f>
          <m:fPr>
            <m:ctrlPr>
              <w:ins w:id="34" w:author="Kithira" w:date="2020-01-10T15:25:00Z">
                <w:rPr>
                  <w:rFonts w:ascii="Cambria Math" w:hAnsi="Cambria Math"/>
                  <w:sz w:val="19"/>
                  <w:szCs w:val="19"/>
                </w:rPr>
              </w:ins>
            </m:ctrlPr>
          </m:fPr>
          <m:num>
            <m:r>
              <w:rPr>
                <w:rFonts w:ascii="Cambria Math" w:hAnsi="Cambria Math"/>
                <w:sz w:val="19"/>
                <w:szCs w:val="19"/>
              </w:rPr>
              <m:t>ΑΣΣΠ</m:t>
            </m:r>
          </m:num>
          <m:den>
            <m:r>
              <w:rPr>
                <w:rFonts w:ascii="Cambria Math" w:hAnsi="Cambria Math"/>
                <w:sz w:val="19"/>
                <w:szCs w:val="19"/>
              </w:rPr>
              <m:t>ΣΣΣΥ</m:t>
            </m:r>
          </m:den>
        </m:f>
      </m:oMath>
      <w:r w:rsidRPr="006D43AB">
        <w:rPr>
          <w:rFonts w:ascii="Verdana" w:hAnsi="Verdana"/>
          <w:sz w:val="19"/>
          <w:szCs w:val="19"/>
        </w:rPr>
        <w:t xml:space="preserve">*100% </w:t>
      </w:r>
    </w:p>
    <w:p w14:paraId="65FF39BB" w14:textId="77777777" w:rsidR="00601D43" w:rsidRPr="006D43AB" w:rsidRDefault="00601D43" w:rsidP="00FD1E68">
      <w:pPr>
        <w:spacing w:before="120" w:after="120" w:line="240" w:lineRule="auto"/>
        <w:jc w:val="both"/>
        <w:rPr>
          <w:rFonts w:ascii="Verdana" w:hAnsi="Verdana"/>
          <w:sz w:val="19"/>
          <w:szCs w:val="19"/>
        </w:rPr>
      </w:pPr>
      <w:r w:rsidRPr="006D43AB">
        <w:rPr>
          <w:rFonts w:ascii="Verdana" w:hAnsi="Verdana"/>
          <w:sz w:val="19"/>
          <w:szCs w:val="19"/>
        </w:rPr>
        <w:t xml:space="preserve">Όπου, </w:t>
      </w:r>
    </w:p>
    <w:p w14:paraId="0B569B12" w14:textId="77777777" w:rsidR="00601D43" w:rsidRPr="006D43AB" w:rsidRDefault="00601D43" w:rsidP="00FD1E68">
      <w:pPr>
        <w:spacing w:before="120" w:after="120" w:line="240" w:lineRule="auto"/>
        <w:jc w:val="both"/>
        <w:rPr>
          <w:rFonts w:ascii="Verdana" w:hAnsi="Verdana"/>
          <w:sz w:val="19"/>
          <w:szCs w:val="19"/>
        </w:rPr>
      </w:pPr>
      <w:r w:rsidRPr="006D43AB">
        <w:rPr>
          <w:rFonts w:ascii="Verdana" w:hAnsi="Verdana"/>
          <w:sz w:val="19"/>
          <w:szCs w:val="19"/>
        </w:rPr>
        <w:t xml:space="preserve">ΔΣΠ: Δείκτης Συσχέτισης Πρότασης, </w:t>
      </w:r>
    </w:p>
    <w:p w14:paraId="1487B6BE" w14:textId="77777777" w:rsidR="00601D43" w:rsidRPr="006D43AB" w:rsidRDefault="00601D43" w:rsidP="00FD1E68">
      <w:pPr>
        <w:spacing w:before="120" w:after="120" w:line="240" w:lineRule="auto"/>
        <w:jc w:val="both"/>
        <w:rPr>
          <w:rFonts w:ascii="Verdana" w:hAnsi="Verdana"/>
          <w:sz w:val="19"/>
          <w:szCs w:val="19"/>
        </w:rPr>
      </w:pPr>
      <w:r w:rsidRPr="006D43AB">
        <w:rPr>
          <w:rFonts w:ascii="Verdana" w:hAnsi="Verdana"/>
          <w:sz w:val="19"/>
          <w:szCs w:val="19"/>
        </w:rPr>
        <w:t>ΑΣΣΠ: Αριθμός Συσχετισθέντων Στόχων Πρότασης</w:t>
      </w:r>
    </w:p>
    <w:p w14:paraId="357A4927" w14:textId="77777777" w:rsidR="00601D43" w:rsidRPr="006D43AB" w:rsidRDefault="00601D43" w:rsidP="00FD1E68">
      <w:pPr>
        <w:spacing w:before="120" w:after="120" w:line="240" w:lineRule="auto"/>
        <w:jc w:val="both"/>
        <w:rPr>
          <w:rFonts w:ascii="Verdana" w:hAnsi="Verdana"/>
          <w:sz w:val="19"/>
          <w:szCs w:val="19"/>
        </w:rPr>
      </w:pPr>
      <w:r w:rsidRPr="006D43AB">
        <w:rPr>
          <w:rFonts w:ascii="Verdana" w:hAnsi="Verdana"/>
          <w:sz w:val="19"/>
          <w:szCs w:val="19"/>
        </w:rPr>
        <w:t xml:space="preserve">ΣΣΣΥ: Σύνολο </w:t>
      </w:r>
      <w:proofErr w:type="spellStart"/>
      <w:r w:rsidRPr="006D43AB">
        <w:rPr>
          <w:rFonts w:ascii="Verdana" w:hAnsi="Verdana"/>
          <w:sz w:val="19"/>
          <w:szCs w:val="19"/>
        </w:rPr>
        <w:t>Συσχετιζόμενων</w:t>
      </w:r>
      <w:proofErr w:type="spellEnd"/>
      <w:r w:rsidRPr="006D43AB">
        <w:rPr>
          <w:rFonts w:ascii="Verdana" w:hAnsi="Verdana"/>
          <w:sz w:val="19"/>
          <w:szCs w:val="19"/>
        </w:rPr>
        <w:t xml:space="preserve"> Στόχων Υποδράσης</w:t>
      </w:r>
    </w:p>
    <w:p w14:paraId="2F552480" w14:textId="76702BED" w:rsidR="00601D43" w:rsidRDefault="00601D43" w:rsidP="00FD1E68">
      <w:pPr>
        <w:spacing w:before="120" w:after="120" w:line="240" w:lineRule="auto"/>
        <w:jc w:val="both"/>
        <w:rPr>
          <w:rFonts w:ascii="Verdana" w:hAnsi="Verdana"/>
          <w:sz w:val="19"/>
          <w:szCs w:val="19"/>
        </w:rPr>
      </w:pPr>
      <w:r w:rsidRPr="006D43AB">
        <w:rPr>
          <w:rFonts w:ascii="Verdana" w:hAnsi="Verdana"/>
          <w:sz w:val="19"/>
          <w:szCs w:val="19"/>
        </w:rPr>
        <w:t xml:space="preserve">Ακολουθεί η παρουσίαση των </w:t>
      </w:r>
      <w:proofErr w:type="spellStart"/>
      <w:r w:rsidRPr="006D43AB">
        <w:rPr>
          <w:rFonts w:ascii="Verdana" w:hAnsi="Verdana"/>
          <w:sz w:val="19"/>
          <w:szCs w:val="19"/>
        </w:rPr>
        <w:t>υποδράσεων</w:t>
      </w:r>
      <w:proofErr w:type="spellEnd"/>
      <w:r w:rsidRPr="006D43AB">
        <w:rPr>
          <w:rFonts w:ascii="Verdana" w:hAnsi="Verdana"/>
          <w:sz w:val="19"/>
          <w:szCs w:val="19"/>
        </w:rPr>
        <w:t xml:space="preserve"> και η συσχέτισή τους με τους στόχους του </w:t>
      </w:r>
      <w:r w:rsidRPr="006D43AB">
        <w:rPr>
          <w:rFonts w:ascii="Verdana" w:hAnsi="Verdana"/>
          <w:sz w:val="19"/>
          <w:szCs w:val="19"/>
          <w:lang w:val="en-US"/>
        </w:rPr>
        <w:t>T</w:t>
      </w:r>
      <w:r w:rsidRPr="006D43AB">
        <w:rPr>
          <w:rFonts w:ascii="Verdana" w:hAnsi="Verdana"/>
          <w:sz w:val="19"/>
          <w:szCs w:val="19"/>
        </w:rPr>
        <w:t xml:space="preserve">Π, σύμφωνα με τους οποίους θα πραγματοποιηθεί η αξιολόγηση του κριτηρίου. </w:t>
      </w:r>
    </w:p>
    <w:p w14:paraId="48520913" w14:textId="77777777" w:rsidR="003D70A7" w:rsidRPr="006D43AB" w:rsidRDefault="003D70A7" w:rsidP="00FD1E68">
      <w:pPr>
        <w:spacing w:before="120" w:after="120" w:line="240" w:lineRule="auto"/>
        <w:jc w:val="both"/>
        <w:rPr>
          <w:rFonts w:ascii="Verdana" w:hAnsi="Verdana"/>
          <w:sz w:val="19"/>
          <w:szCs w:val="19"/>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66"/>
        <w:gridCol w:w="1245"/>
        <w:gridCol w:w="1235"/>
        <w:gridCol w:w="1228"/>
        <w:gridCol w:w="1284"/>
      </w:tblGrid>
      <w:tr w:rsidR="006176C7" w:rsidRPr="006D43AB" w14:paraId="15D57CB5" w14:textId="77777777" w:rsidTr="00D36624">
        <w:trPr>
          <w:tblHeader/>
          <w:jc w:val="center"/>
        </w:trPr>
        <w:tc>
          <w:tcPr>
            <w:tcW w:w="1666" w:type="dxa"/>
            <w:shd w:val="clear" w:color="auto" w:fill="FCFCBC"/>
            <w:vAlign w:val="center"/>
          </w:tcPr>
          <w:p w14:paraId="70661957" w14:textId="77777777" w:rsidR="006176C7" w:rsidRPr="006D43AB" w:rsidRDefault="006176C7" w:rsidP="00D36624">
            <w:pPr>
              <w:spacing w:after="0" w:line="240" w:lineRule="auto"/>
              <w:jc w:val="center"/>
              <w:rPr>
                <w:rFonts w:ascii="Verdana" w:hAnsi="Verdana"/>
                <w:b/>
                <w:sz w:val="19"/>
                <w:szCs w:val="19"/>
              </w:rPr>
            </w:pPr>
            <w:r w:rsidRPr="006D43AB">
              <w:rPr>
                <w:rFonts w:ascii="Verdana" w:hAnsi="Verdana"/>
                <w:b/>
                <w:sz w:val="19"/>
                <w:szCs w:val="19"/>
              </w:rPr>
              <w:t>Υποδράσεις</w:t>
            </w:r>
          </w:p>
        </w:tc>
        <w:tc>
          <w:tcPr>
            <w:tcW w:w="4992" w:type="dxa"/>
            <w:gridSpan w:val="4"/>
            <w:shd w:val="clear" w:color="auto" w:fill="FCFCBC"/>
            <w:vAlign w:val="center"/>
          </w:tcPr>
          <w:p w14:paraId="17E70C74" w14:textId="77777777" w:rsidR="006176C7" w:rsidRPr="006D43AB" w:rsidRDefault="006176C7" w:rsidP="00D36624">
            <w:pPr>
              <w:spacing w:after="0" w:line="240" w:lineRule="auto"/>
              <w:jc w:val="center"/>
              <w:rPr>
                <w:rFonts w:ascii="Verdana" w:hAnsi="Verdana"/>
                <w:b/>
                <w:sz w:val="19"/>
                <w:szCs w:val="19"/>
              </w:rPr>
            </w:pPr>
            <w:r w:rsidRPr="006D43AB">
              <w:rPr>
                <w:rFonts w:ascii="Verdana" w:hAnsi="Verdana"/>
                <w:b/>
                <w:sz w:val="19"/>
                <w:szCs w:val="19"/>
              </w:rPr>
              <w:t>Στόχοι Τοπικού Προγράμματος</w:t>
            </w:r>
            <w:r w:rsidRPr="006D43AB">
              <w:rPr>
                <w:rStyle w:val="af"/>
                <w:rFonts w:ascii="Verdana" w:hAnsi="Verdana"/>
                <w:b/>
                <w:sz w:val="19"/>
                <w:szCs w:val="19"/>
              </w:rPr>
              <w:footnoteReference w:id="2"/>
            </w:r>
          </w:p>
        </w:tc>
      </w:tr>
      <w:tr w:rsidR="006176C7" w:rsidRPr="006D43AB" w14:paraId="5113777B" w14:textId="77777777" w:rsidTr="00D36624">
        <w:trPr>
          <w:jc w:val="center"/>
        </w:trPr>
        <w:tc>
          <w:tcPr>
            <w:tcW w:w="1666" w:type="dxa"/>
            <w:vAlign w:val="center"/>
          </w:tcPr>
          <w:p w14:paraId="3A1DF8EE" w14:textId="77777777" w:rsidR="006176C7" w:rsidRPr="006D43AB" w:rsidRDefault="006176C7" w:rsidP="00D36624">
            <w:pPr>
              <w:spacing w:after="0"/>
              <w:rPr>
                <w:rFonts w:ascii="Verdana" w:hAnsi="Verdana"/>
                <w:sz w:val="19"/>
                <w:szCs w:val="19"/>
              </w:rPr>
            </w:pPr>
            <w:r w:rsidRPr="006D43AB">
              <w:rPr>
                <w:rFonts w:ascii="Verdana" w:hAnsi="Verdana"/>
                <w:sz w:val="19"/>
                <w:szCs w:val="19"/>
              </w:rPr>
              <w:t>19.2.1.1</w:t>
            </w:r>
          </w:p>
        </w:tc>
        <w:tc>
          <w:tcPr>
            <w:tcW w:w="1245" w:type="dxa"/>
            <w:vAlign w:val="center"/>
          </w:tcPr>
          <w:p w14:paraId="2AE39FC0" w14:textId="77777777" w:rsidR="006176C7" w:rsidRPr="00667BBA" w:rsidRDefault="006176C7" w:rsidP="00D36624">
            <w:pPr>
              <w:spacing w:after="0" w:line="240" w:lineRule="auto"/>
              <w:jc w:val="both"/>
              <w:rPr>
                <w:rFonts w:ascii="Verdana" w:hAnsi="Verdana"/>
                <w:sz w:val="19"/>
                <w:szCs w:val="19"/>
              </w:rPr>
            </w:pPr>
            <w:r w:rsidRPr="00667BBA">
              <w:rPr>
                <w:rFonts w:ascii="Verdana" w:hAnsi="Verdana"/>
                <w:sz w:val="19"/>
                <w:szCs w:val="19"/>
              </w:rPr>
              <w:t>2.1</w:t>
            </w:r>
          </w:p>
        </w:tc>
        <w:tc>
          <w:tcPr>
            <w:tcW w:w="1235" w:type="dxa"/>
            <w:vAlign w:val="center"/>
          </w:tcPr>
          <w:p w14:paraId="797441B1" w14:textId="77777777" w:rsidR="006176C7" w:rsidRPr="00667BBA" w:rsidRDefault="006176C7" w:rsidP="00D36624">
            <w:pPr>
              <w:spacing w:after="0" w:line="240" w:lineRule="auto"/>
              <w:jc w:val="both"/>
              <w:rPr>
                <w:rFonts w:ascii="Verdana" w:hAnsi="Verdana"/>
                <w:sz w:val="19"/>
                <w:szCs w:val="19"/>
              </w:rPr>
            </w:pPr>
            <w:r w:rsidRPr="00667BBA">
              <w:rPr>
                <w:rFonts w:ascii="Verdana" w:hAnsi="Verdana"/>
                <w:sz w:val="19"/>
                <w:szCs w:val="19"/>
              </w:rPr>
              <w:t>2.2</w:t>
            </w:r>
          </w:p>
        </w:tc>
        <w:tc>
          <w:tcPr>
            <w:tcW w:w="1228" w:type="dxa"/>
            <w:vAlign w:val="center"/>
          </w:tcPr>
          <w:p w14:paraId="7C09254C" w14:textId="77777777" w:rsidR="006176C7" w:rsidRPr="00667BBA" w:rsidRDefault="006176C7" w:rsidP="00D36624">
            <w:pPr>
              <w:spacing w:after="0" w:line="240" w:lineRule="auto"/>
              <w:jc w:val="both"/>
              <w:rPr>
                <w:rFonts w:ascii="Verdana" w:hAnsi="Verdana"/>
                <w:sz w:val="19"/>
                <w:szCs w:val="19"/>
              </w:rPr>
            </w:pPr>
            <w:r w:rsidRPr="00667BBA">
              <w:rPr>
                <w:rFonts w:ascii="Verdana" w:hAnsi="Verdana"/>
                <w:sz w:val="19"/>
                <w:szCs w:val="19"/>
              </w:rPr>
              <w:t>2.3</w:t>
            </w:r>
          </w:p>
        </w:tc>
        <w:tc>
          <w:tcPr>
            <w:tcW w:w="1284" w:type="dxa"/>
            <w:vAlign w:val="center"/>
          </w:tcPr>
          <w:p w14:paraId="05E8DA83" w14:textId="77777777" w:rsidR="006176C7" w:rsidRPr="00667BBA" w:rsidRDefault="006176C7" w:rsidP="00D36624">
            <w:pPr>
              <w:spacing w:after="0" w:line="240" w:lineRule="auto"/>
              <w:jc w:val="both"/>
              <w:rPr>
                <w:rFonts w:ascii="Verdana" w:hAnsi="Verdana"/>
                <w:sz w:val="19"/>
                <w:szCs w:val="19"/>
              </w:rPr>
            </w:pPr>
            <w:r w:rsidRPr="00667BBA">
              <w:rPr>
                <w:rFonts w:ascii="Verdana" w:hAnsi="Verdana"/>
                <w:sz w:val="19"/>
                <w:szCs w:val="19"/>
              </w:rPr>
              <w:t>2.5</w:t>
            </w:r>
          </w:p>
        </w:tc>
      </w:tr>
      <w:tr w:rsidR="006176C7" w:rsidRPr="006D43AB" w14:paraId="024A35AF" w14:textId="77777777" w:rsidTr="00D36624">
        <w:trPr>
          <w:jc w:val="center"/>
        </w:trPr>
        <w:tc>
          <w:tcPr>
            <w:tcW w:w="1666" w:type="dxa"/>
            <w:vAlign w:val="center"/>
          </w:tcPr>
          <w:p w14:paraId="05090256" w14:textId="77777777" w:rsidR="006176C7" w:rsidRPr="006D43AB" w:rsidRDefault="006176C7" w:rsidP="00D36624">
            <w:pPr>
              <w:spacing w:after="0"/>
              <w:rPr>
                <w:rFonts w:ascii="Verdana" w:hAnsi="Verdana"/>
                <w:sz w:val="19"/>
                <w:szCs w:val="19"/>
              </w:rPr>
            </w:pPr>
            <w:r w:rsidRPr="006D43AB">
              <w:rPr>
                <w:rFonts w:ascii="Verdana" w:hAnsi="Verdana"/>
                <w:sz w:val="19"/>
                <w:szCs w:val="19"/>
              </w:rPr>
              <w:t>19.2.7.3</w:t>
            </w:r>
          </w:p>
        </w:tc>
        <w:tc>
          <w:tcPr>
            <w:tcW w:w="1245" w:type="dxa"/>
            <w:vAlign w:val="center"/>
          </w:tcPr>
          <w:p w14:paraId="45AB61BA" w14:textId="77777777" w:rsidR="006176C7" w:rsidRPr="00667BBA" w:rsidRDefault="006176C7" w:rsidP="00D36624">
            <w:pPr>
              <w:spacing w:after="0" w:line="240" w:lineRule="auto"/>
              <w:jc w:val="both"/>
              <w:rPr>
                <w:rFonts w:ascii="Verdana" w:hAnsi="Verdana" w:cs="Tahoma"/>
                <w:sz w:val="19"/>
                <w:szCs w:val="19"/>
              </w:rPr>
            </w:pPr>
            <w:r w:rsidRPr="00667BBA">
              <w:rPr>
                <w:rFonts w:ascii="Verdana" w:hAnsi="Verdana" w:cs="Tahoma"/>
                <w:sz w:val="19"/>
                <w:szCs w:val="19"/>
              </w:rPr>
              <w:t>1.3</w:t>
            </w:r>
          </w:p>
        </w:tc>
        <w:tc>
          <w:tcPr>
            <w:tcW w:w="1235" w:type="dxa"/>
            <w:vAlign w:val="center"/>
          </w:tcPr>
          <w:p w14:paraId="5AD0F728" w14:textId="77777777" w:rsidR="006176C7" w:rsidRPr="00667BBA" w:rsidRDefault="006176C7" w:rsidP="00D36624">
            <w:pPr>
              <w:spacing w:after="0" w:line="240" w:lineRule="auto"/>
              <w:jc w:val="both"/>
              <w:rPr>
                <w:rFonts w:ascii="Verdana" w:hAnsi="Verdana" w:cs="Tahoma"/>
                <w:sz w:val="19"/>
                <w:szCs w:val="19"/>
              </w:rPr>
            </w:pPr>
            <w:r w:rsidRPr="00667BBA">
              <w:rPr>
                <w:rFonts w:ascii="Verdana" w:hAnsi="Verdana" w:cs="Tahoma"/>
                <w:sz w:val="19"/>
                <w:szCs w:val="19"/>
              </w:rPr>
              <w:t>1.5</w:t>
            </w:r>
          </w:p>
        </w:tc>
        <w:tc>
          <w:tcPr>
            <w:tcW w:w="1228" w:type="dxa"/>
            <w:vAlign w:val="center"/>
          </w:tcPr>
          <w:p w14:paraId="1DA6AA87" w14:textId="77777777" w:rsidR="006176C7" w:rsidRPr="00667BBA" w:rsidRDefault="006176C7" w:rsidP="00D36624">
            <w:pPr>
              <w:spacing w:after="0" w:line="240" w:lineRule="auto"/>
              <w:jc w:val="both"/>
              <w:rPr>
                <w:rFonts w:ascii="Verdana" w:hAnsi="Verdana" w:cs="Tahoma"/>
                <w:sz w:val="19"/>
                <w:szCs w:val="19"/>
              </w:rPr>
            </w:pPr>
            <w:r w:rsidRPr="00667BBA">
              <w:rPr>
                <w:rFonts w:ascii="Verdana" w:hAnsi="Verdana" w:cs="Tahoma"/>
                <w:sz w:val="19"/>
                <w:szCs w:val="19"/>
              </w:rPr>
              <w:t>2.5</w:t>
            </w:r>
          </w:p>
        </w:tc>
        <w:tc>
          <w:tcPr>
            <w:tcW w:w="1284" w:type="dxa"/>
          </w:tcPr>
          <w:p w14:paraId="1DE8AD39" w14:textId="77777777" w:rsidR="006176C7" w:rsidRPr="00667BBA" w:rsidRDefault="006176C7" w:rsidP="00D36624">
            <w:pPr>
              <w:spacing w:after="0" w:line="240" w:lineRule="auto"/>
              <w:jc w:val="both"/>
              <w:rPr>
                <w:rFonts w:ascii="Verdana" w:hAnsi="Verdana" w:cs="Tahoma"/>
                <w:sz w:val="19"/>
                <w:szCs w:val="19"/>
              </w:rPr>
            </w:pPr>
          </w:p>
        </w:tc>
      </w:tr>
    </w:tbl>
    <w:p w14:paraId="27AFC833" w14:textId="77777777" w:rsidR="00A82905" w:rsidRDefault="00A82905"/>
    <w:p w14:paraId="73FA231C" w14:textId="77E18CF1" w:rsidR="00F235D7" w:rsidRPr="006D43AB" w:rsidRDefault="00F235D7" w:rsidP="002F1D7C">
      <w:pPr>
        <w:shd w:val="clear" w:color="auto" w:fill="C2D69B" w:themeFill="accent3" w:themeFillTint="99"/>
        <w:spacing w:before="120" w:after="120" w:line="240" w:lineRule="auto"/>
        <w:jc w:val="both"/>
        <w:rPr>
          <w:rFonts w:ascii="Verdana" w:eastAsia="Times New Roman" w:hAnsi="Verdana" w:cs="Tahoma"/>
          <w:b/>
          <w:bCs/>
          <w:sz w:val="19"/>
          <w:szCs w:val="19"/>
          <w:u w:val="single"/>
        </w:rPr>
      </w:pPr>
      <w:r w:rsidRPr="006D43AB">
        <w:rPr>
          <w:rFonts w:ascii="Verdana" w:eastAsia="Times New Roman" w:hAnsi="Verdana" w:cs="Tahoma"/>
          <w:b/>
          <w:bCs/>
          <w:sz w:val="19"/>
          <w:szCs w:val="19"/>
          <w:u w:val="single"/>
        </w:rPr>
        <w:t xml:space="preserve">Κριτήριο 2: Σαφήνεια και πληρότητα της πρότασης  </w:t>
      </w:r>
    </w:p>
    <w:p w14:paraId="5E21CD47" w14:textId="2E58B70A" w:rsidR="00F235D7" w:rsidRDefault="00F235D7" w:rsidP="002F1D7C">
      <w:pPr>
        <w:spacing w:before="120" w:after="120" w:line="240" w:lineRule="auto"/>
        <w:jc w:val="both"/>
        <w:rPr>
          <w:rFonts w:ascii="Verdana" w:hAnsi="Verdana"/>
          <w:b/>
          <w:sz w:val="19"/>
          <w:szCs w:val="19"/>
        </w:rPr>
      </w:pPr>
      <w:r w:rsidRPr="006D43AB">
        <w:rPr>
          <w:rFonts w:ascii="Verdana" w:eastAsia="Times New Roman" w:hAnsi="Verdana"/>
          <w:color w:val="000000"/>
          <w:sz w:val="19"/>
          <w:szCs w:val="19"/>
        </w:rPr>
        <w:t>Ελέγχεται αφενός, η σαφήνεια του περιεχομένου της πρότασης (Αίτηση Στήριξης και Παράρτημα αυτής) και αφετέρου, η πληρότητα ως προς τα απαιτούμενα για τη βαθμολόγηση δικαιολογητικά που τεκμηριώνουν τα αναγραφόμενα στην Αίτηση Στήριξης και το Παράρτημ</w:t>
      </w:r>
      <w:r w:rsidR="007E5B7E" w:rsidRPr="006D43AB">
        <w:rPr>
          <w:rFonts w:ascii="Verdana" w:eastAsia="Times New Roman" w:hAnsi="Verdana"/>
          <w:color w:val="000000"/>
          <w:sz w:val="19"/>
          <w:szCs w:val="19"/>
        </w:rPr>
        <w:t>ά</w:t>
      </w:r>
      <w:r w:rsidRPr="006D43AB">
        <w:rPr>
          <w:rFonts w:ascii="Verdana" w:eastAsia="Times New Roman" w:hAnsi="Verdana"/>
          <w:color w:val="000000"/>
          <w:sz w:val="19"/>
          <w:szCs w:val="19"/>
        </w:rPr>
        <w:t xml:space="preserve"> της.</w:t>
      </w:r>
      <w:r w:rsidRPr="006D43AB">
        <w:rPr>
          <w:rFonts w:ascii="Verdana" w:hAnsi="Verdana"/>
          <w:b/>
          <w:sz w:val="19"/>
          <w:szCs w:val="19"/>
        </w:rPr>
        <w:t xml:space="preserve"> </w:t>
      </w:r>
    </w:p>
    <w:p w14:paraId="1C72C9AF" w14:textId="77777777" w:rsidR="006B1F67" w:rsidRPr="00505B46" w:rsidRDefault="006B1F67" w:rsidP="002F1D7C">
      <w:pPr>
        <w:spacing w:before="120" w:after="120" w:line="240" w:lineRule="auto"/>
        <w:jc w:val="both"/>
        <w:rPr>
          <w:rFonts w:ascii="Verdana" w:hAnsi="Verdana"/>
          <w:b/>
          <w:sz w:val="19"/>
          <w:szCs w:val="19"/>
        </w:rPr>
      </w:pPr>
    </w:p>
    <w:p w14:paraId="51CD011F" w14:textId="77777777" w:rsidR="0051785E" w:rsidRPr="006D43AB" w:rsidRDefault="0051785E" w:rsidP="002F1D7C">
      <w:pPr>
        <w:shd w:val="clear" w:color="auto" w:fill="C2D69B" w:themeFill="accent3" w:themeFillTint="99"/>
        <w:spacing w:before="120" w:after="120" w:line="240" w:lineRule="auto"/>
        <w:jc w:val="both"/>
        <w:rPr>
          <w:rFonts w:ascii="Verdana" w:eastAsia="Times New Roman" w:hAnsi="Verdana" w:cs="Tahoma"/>
          <w:b/>
          <w:bCs/>
          <w:sz w:val="19"/>
          <w:szCs w:val="19"/>
        </w:rPr>
      </w:pPr>
      <w:r w:rsidRPr="006D43AB">
        <w:rPr>
          <w:rFonts w:ascii="Verdana" w:eastAsia="Times New Roman" w:hAnsi="Verdana" w:cs="Tahoma"/>
          <w:b/>
          <w:bCs/>
          <w:sz w:val="19"/>
          <w:szCs w:val="19"/>
          <w:u w:val="single"/>
        </w:rPr>
        <w:t>Κριτήριο 3:</w:t>
      </w:r>
      <w:r w:rsidRPr="006D43AB">
        <w:rPr>
          <w:rFonts w:ascii="Verdana" w:eastAsia="Times New Roman" w:hAnsi="Verdana" w:cs="Tahoma"/>
          <w:b/>
          <w:bCs/>
          <w:sz w:val="19"/>
          <w:szCs w:val="19"/>
        </w:rPr>
        <w:t xml:space="preserve"> </w:t>
      </w:r>
      <w:proofErr w:type="spellStart"/>
      <w:r w:rsidRPr="006D43AB">
        <w:rPr>
          <w:rFonts w:ascii="Verdana" w:eastAsia="Times New Roman" w:hAnsi="Verdana" w:cs="Tahoma"/>
          <w:b/>
          <w:bCs/>
          <w:sz w:val="19"/>
          <w:szCs w:val="19"/>
        </w:rPr>
        <w:t>Ρεαλιστικότητα</w:t>
      </w:r>
      <w:proofErr w:type="spellEnd"/>
      <w:r w:rsidRPr="006D43AB">
        <w:rPr>
          <w:rFonts w:ascii="Verdana" w:eastAsia="Times New Roman" w:hAnsi="Verdana" w:cs="Tahoma"/>
          <w:b/>
          <w:bCs/>
          <w:sz w:val="19"/>
          <w:szCs w:val="19"/>
        </w:rPr>
        <w:t xml:space="preserve"> και αξιοπιστία του κόστους</w:t>
      </w:r>
    </w:p>
    <w:p w14:paraId="40B0E46B" w14:textId="77777777" w:rsidR="0051785E" w:rsidRPr="006D43AB" w:rsidRDefault="0051785E" w:rsidP="002F1D7C">
      <w:pPr>
        <w:spacing w:before="120" w:after="120" w:line="240" w:lineRule="auto"/>
        <w:jc w:val="both"/>
        <w:rPr>
          <w:rFonts w:ascii="Verdana" w:eastAsia="Times New Roman" w:hAnsi="Verdana" w:cs="Tahoma"/>
          <w:bCs/>
          <w:sz w:val="19"/>
          <w:szCs w:val="19"/>
        </w:rPr>
      </w:pPr>
      <w:r w:rsidRPr="006D43AB">
        <w:rPr>
          <w:rFonts w:ascii="Verdana" w:eastAsia="Times New Roman" w:hAnsi="Verdana" w:cs="Tahoma"/>
          <w:bCs/>
          <w:sz w:val="19"/>
          <w:szCs w:val="19"/>
        </w:rPr>
        <w:t>Εξετάζεται</w:t>
      </w:r>
      <w:r w:rsidR="007E5B7E" w:rsidRPr="006D43AB">
        <w:rPr>
          <w:rFonts w:ascii="Verdana" w:eastAsia="Times New Roman" w:hAnsi="Verdana" w:cs="Tahoma"/>
          <w:bCs/>
          <w:sz w:val="19"/>
          <w:szCs w:val="19"/>
        </w:rPr>
        <w:t>:</w:t>
      </w:r>
    </w:p>
    <w:p w14:paraId="5D37B4C3" w14:textId="6D5F7198" w:rsidR="0051785E" w:rsidRPr="006D43AB" w:rsidRDefault="0051785E" w:rsidP="002F1D7C">
      <w:pPr>
        <w:pStyle w:val="a3"/>
        <w:numPr>
          <w:ilvl w:val="0"/>
          <w:numId w:val="10"/>
        </w:numPr>
        <w:spacing w:before="120" w:after="120" w:line="240" w:lineRule="auto"/>
        <w:jc w:val="both"/>
        <w:rPr>
          <w:rFonts w:ascii="Verdana" w:hAnsi="Verdana"/>
          <w:sz w:val="19"/>
          <w:szCs w:val="19"/>
        </w:rPr>
      </w:pPr>
      <w:r w:rsidRPr="006D43AB">
        <w:rPr>
          <w:rFonts w:ascii="Verdana" w:hAnsi="Verdana" w:cs="Times New Roman"/>
          <w:sz w:val="19"/>
          <w:szCs w:val="19"/>
        </w:rPr>
        <w:lastRenderedPageBreak/>
        <w:t>η πληρότητα του προϋπολογισμού (αν περιλαμβάνει όλα τα αναγκαία Υποέργα/</w:t>
      </w:r>
      <w:r w:rsidR="00493769" w:rsidRPr="006D43AB">
        <w:rPr>
          <w:rFonts w:ascii="Verdana" w:hAnsi="Verdana" w:cs="Times New Roman"/>
          <w:sz w:val="19"/>
          <w:szCs w:val="19"/>
        </w:rPr>
        <w:t xml:space="preserve"> </w:t>
      </w:r>
      <w:r w:rsidRPr="006D43AB">
        <w:rPr>
          <w:rFonts w:ascii="Verdana" w:hAnsi="Verdana" w:cs="Times New Roman"/>
          <w:sz w:val="19"/>
          <w:szCs w:val="19"/>
        </w:rPr>
        <w:t>κόστη για την υλοποίηση του φυσικού αντικειμένου),</w:t>
      </w:r>
    </w:p>
    <w:p w14:paraId="3D1E7927" w14:textId="77777777" w:rsidR="0051785E" w:rsidRPr="006D43AB" w:rsidRDefault="0051785E" w:rsidP="002F1D7C">
      <w:pPr>
        <w:pStyle w:val="a3"/>
        <w:numPr>
          <w:ilvl w:val="0"/>
          <w:numId w:val="10"/>
        </w:numPr>
        <w:spacing w:before="120" w:after="120" w:line="240" w:lineRule="auto"/>
        <w:jc w:val="both"/>
        <w:rPr>
          <w:rFonts w:ascii="Verdana" w:hAnsi="Verdana"/>
          <w:sz w:val="19"/>
          <w:szCs w:val="19"/>
        </w:rPr>
      </w:pPr>
      <w:r w:rsidRPr="006D43AB">
        <w:rPr>
          <w:rFonts w:ascii="Verdana" w:hAnsi="Verdana" w:cs="Times New Roman"/>
          <w:sz w:val="19"/>
          <w:szCs w:val="19"/>
        </w:rPr>
        <w:t xml:space="preserve">αν η κοστολόγηση της πράξης είναι εύλογη με την επισύναψη </w:t>
      </w:r>
      <w:r w:rsidRPr="006D43AB">
        <w:rPr>
          <w:rFonts w:ascii="Verdana" w:hAnsi="Verdana"/>
          <w:sz w:val="19"/>
          <w:szCs w:val="19"/>
        </w:rPr>
        <w:t xml:space="preserve">δικαιολογητικών που να αποδεικνύουν το «εύλογο κόστος» των αιτούμενων προς ενίσχυση δαπανών. </w:t>
      </w:r>
    </w:p>
    <w:p w14:paraId="551A9E9D" w14:textId="77777777" w:rsidR="0051785E" w:rsidRPr="006D43AB" w:rsidRDefault="0051785E" w:rsidP="002F1D7C">
      <w:pPr>
        <w:spacing w:before="120" w:after="120" w:line="240" w:lineRule="auto"/>
        <w:jc w:val="both"/>
        <w:rPr>
          <w:rFonts w:ascii="Verdana" w:hAnsi="Verdana"/>
          <w:sz w:val="19"/>
          <w:szCs w:val="19"/>
        </w:rPr>
      </w:pPr>
      <w:r w:rsidRPr="006D43AB">
        <w:rPr>
          <w:rFonts w:ascii="Verdana" w:hAnsi="Verdana"/>
          <w:sz w:val="19"/>
          <w:szCs w:val="19"/>
        </w:rPr>
        <w:t xml:space="preserve">Οι δαπάνες, ως προς το εύλογο του κόστους τους, αξιολογούνται με χρήση κατάλληλου συστήματος αξιολόγησης, όπως δαπάνες αναφοράς (πίνακας τιμών Μονάδας), σύγκριση των διαφόρων προσφορών ή </w:t>
      </w:r>
      <w:proofErr w:type="spellStart"/>
      <w:r w:rsidRPr="006D43AB">
        <w:rPr>
          <w:rFonts w:ascii="Verdana" w:hAnsi="Verdana"/>
          <w:sz w:val="19"/>
          <w:szCs w:val="19"/>
        </w:rPr>
        <w:t>διασταυρωτικός</w:t>
      </w:r>
      <w:proofErr w:type="spellEnd"/>
      <w:r w:rsidRPr="006D43AB">
        <w:rPr>
          <w:rFonts w:ascii="Verdana" w:hAnsi="Verdana"/>
          <w:sz w:val="19"/>
          <w:szCs w:val="19"/>
        </w:rPr>
        <w:t xml:space="preserve"> έλεγχος προσφορών ομοειδών προϊόντων άλλων πράξεων από την επιτροπή αξιολόγησης.</w:t>
      </w:r>
    </w:p>
    <w:p w14:paraId="7943D7E1" w14:textId="77777777" w:rsidR="0051785E" w:rsidRPr="006D43AB" w:rsidRDefault="0051785E" w:rsidP="002F1D7C">
      <w:pPr>
        <w:spacing w:before="120" w:after="120" w:line="240" w:lineRule="auto"/>
        <w:jc w:val="both"/>
        <w:rPr>
          <w:rFonts w:ascii="Verdana" w:hAnsi="Verdana"/>
          <w:sz w:val="19"/>
          <w:szCs w:val="19"/>
        </w:rPr>
      </w:pPr>
      <w:r w:rsidRPr="006D43AB">
        <w:rPr>
          <w:rFonts w:ascii="Verdana" w:hAnsi="Verdana"/>
          <w:sz w:val="19"/>
          <w:szCs w:val="19"/>
        </w:rPr>
        <w:t xml:space="preserve">Επίσης, η ΟΤΔ θα λάβει υπόψη και τους επίσημους τιμοκαταλόγους των προμηθευτών καθώς και σχετικές μελέτες προσδιορισμού του εύλογου κόστους που έχουν καταρτιστεί για τον σκοπό αυτό και έχουν υποστηρίξει βάσεις δεδομένων τιμών αναφοράς μηχανολογικού εξοπλισμού και κτιριακών υποδομών, εφόσον αυτές είναι διαθέσιμες και </w:t>
      </w:r>
      <w:proofErr w:type="spellStart"/>
      <w:r w:rsidRPr="006D43AB">
        <w:rPr>
          <w:rFonts w:ascii="Verdana" w:hAnsi="Verdana"/>
          <w:sz w:val="19"/>
          <w:szCs w:val="19"/>
        </w:rPr>
        <w:t>επικαιροποιημένες</w:t>
      </w:r>
      <w:proofErr w:type="spellEnd"/>
      <w:r w:rsidRPr="006D43AB">
        <w:rPr>
          <w:rFonts w:ascii="Verdana" w:hAnsi="Verdana"/>
          <w:sz w:val="19"/>
          <w:szCs w:val="19"/>
        </w:rPr>
        <w:t>.</w:t>
      </w:r>
    </w:p>
    <w:p w14:paraId="3ABDD3B1" w14:textId="1D9E9174" w:rsidR="0051785E" w:rsidRPr="006D43AB" w:rsidRDefault="0051785E" w:rsidP="002F1D7C">
      <w:pPr>
        <w:spacing w:before="120" w:after="120" w:line="240" w:lineRule="auto"/>
        <w:jc w:val="both"/>
        <w:rPr>
          <w:rFonts w:ascii="Verdana" w:hAnsi="Verdana"/>
          <w:sz w:val="19"/>
          <w:szCs w:val="19"/>
        </w:rPr>
      </w:pPr>
      <w:r w:rsidRPr="006D43AB">
        <w:rPr>
          <w:rFonts w:ascii="Verdana" w:hAnsi="Verdana"/>
          <w:sz w:val="19"/>
          <w:szCs w:val="19"/>
        </w:rPr>
        <w:t>Για τον υπολογισμό του εύλογου κόστους,</w:t>
      </w:r>
      <w:r w:rsidR="00DC6182" w:rsidRPr="00DC6182">
        <w:rPr>
          <w:rFonts w:cs="Calibri"/>
          <w:szCs w:val="19"/>
        </w:rPr>
        <w:t xml:space="preserve"> </w:t>
      </w:r>
      <w:r w:rsidR="00DC6182">
        <w:rPr>
          <w:rFonts w:cs="Calibri"/>
          <w:szCs w:val="19"/>
        </w:rPr>
        <w:t>ο υποψήφιος προσκομίζει οικονομικές προσφορές για λοιπές δαπάνες πλην κτιριακών υποδομών. Εφόσον το μοναδιαίο (ανά τεμάχιο) κόστος αυτών υπερβαίνει, σε αξία τα 1.000,00 €</w:t>
      </w:r>
      <w:r w:rsidR="00DC6182">
        <w:t xml:space="preserve"> </w:t>
      </w:r>
      <w:r w:rsidR="00DC6182">
        <w:rPr>
          <w:rFonts w:cs="Calibri"/>
          <w:szCs w:val="19"/>
        </w:rPr>
        <w:t xml:space="preserve">ή τα 5.000,00 € συνολικού ποσού  ανά είδος, απαιτούνται τρεις (3) συγκρίσιμες προσφορές για το εν λόγω τεμάχιο, ενώ σε αντίθετη περίπτωση τουλάχιστον μία (1). Οι συγκρίσιμες προσφορές αφορούν ομοειδή και εφάμιλλα προϊόντα. </w:t>
      </w:r>
      <w:r w:rsidRPr="006D43AB">
        <w:rPr>
          <w:rFonts w:ascii="Verdana" w:hAnsi="Verdana"/>
          <w:sz w:val="19"/>
          <w:szCs w:val="19"/>
        </w:rPr>
        <w:t xml:space="preserve"> Η ΟΤΔ θα αξιολογήσει τόσο τις οικονομικές παραμέτρους των προσφορών, όσο και τις ποιοτικές. Έτσι είναι δυνατό να γίνει δεκτή μια προσφορά η οποία δεν είναι η πιο συμφέρουσα οικονομικά, αρκεί ο δικαιούχους να τεκμηριώνει και η ΟΤΔ να αποδέχεται, την μοναδικότητα ή την υψηλή ποιότητα ή τις ειδικές προδιαγραφές που προσφέρει το προμηθευόμενο προϊόν. </w:t>
      </w:r>
    </w:p>
    <w:p w14:paraId="767CD733" w14:textId="77777777" w:rsidR="006B1F67" w:rsidRDefault="0051785E" w:rsidP="002F1D7C">
      <w:pPr>
        <w:spacing w:before="120" w:after="120" w:line="240" w:lineRule="auto"/>
        <w:jc w:val="both"/>
        <w:rPr>
          <w:rFonts w:ascii="Verdana" w:hAnsi="Verdana"/>
          <w:sz w:val="19"/>
          <w:szCs w:val="19"/>
        </w:rPr>
      </w:pPr>
      <w:r w:rsidRPr="006D43AB">
        <w:rPr>
          <w:rFonts w:ascii="Verdana" w:hAnsi="Verdana"/>
          <w:sz w:val="19"/>
          <w:szCs w:val="19"/>
        </w:rPr>
        <w:t xml:space="preserve">Όσον αφορά στις δαπάνες που αφορούν κτιριακές υποδομές ο έλεγχος του «εύλογου κόστους» θα πραγματοποιείται μέσω σχετικών εγκεκριμένων Πινάκων Τιμών </w:t>
      </w:r>
      <w:r w:rsidR="007E5B7E" w:rsidRPr="006D43AB">
        <w:rPr>
          <w:rFonts w:ascii="Verdana" w:hAnsi="Verdana"/>
          <w:sz w:val="19"/>
          <w:szCs w:val="19"/>
        </w:rPr>
        <w:t>Μονάδας</w:t>
      </w:r>
      <w:r w:rsidRPr="006D43AB">
        <w:rPr>
          <w:rFonts w:ascii="Verdana" w:hAnsi="Verdana"/>
          <w:sz w:val="19"/>
          <w:szCs w:val="19"/>
        </w:rPr>
        <w:t>.</w:t>
      </w:r>
    </w:p>
    <w:p w14:paraId="0B5F9142" w14:textId="149F50B4" w:rsidR="006B1F67" w:rsidRPr="006D43AB" w:rsidRDefault="0051785E" w:rsidP="00915B25">
      <w:pPr>
        <w:spacing w:before="120" w:after="120" w:line="240" w:lineRule="auto"/>
        <w:jc w:val="both"/>
        <w:rPr>
          <w:rFonts w:ascii="Verdana" w:eastAsia="Times New Roman" w:hAnsi="Verdana" w:cs="Arial"/>
          <w:sz w:val="19"/>
          <w:szCs w:val="19"/>
        </w:rPr>
      </w:pPr>
      <w:r w:rsidRPr="006D43AB">
        <w:rPr>
          <w:rFonts w:ascii="Verdana" w:hAnsi="Verdana"/>
          <w:sz w:val="19"/>
          <w:szCs w:val="19"/>
        </w:rPr>
        <w:t xml:space="preserve"> </w:t>
      </w:r>
    </w:p>
    <w:p w14:paraId="228DAC32" w14:textId="5D64A9E0" w:rsidR="007C3B7D" w:rsidRPr="006D43AB" w:rsidRDefault="007C3B7D" w:rsidP="002F1D7C">
      <w:pPr>
        <w:shd w:val="clear" w:color="auto" w:fill="C2D69B" w:themeFill="accent3" w:themeFillTint="99"/>
        <w:spacing w:before="120" w:after="120" w:line="240" w:lineRule="auto"/>
        <w:jc w:val="both"/>
        <w:rPr>
          <w:rFonts w:ascii="Verdana" w:eastAsia="Times New Roman" w:hAnsi="Verdana" w:cs="Tahoma"/>
          <w:b/>
          <w:bCs/>
          <w:sz w:val="19"/>
          <w:szCs w:val="19"/>
          <w:u w:val="single"/>
        </w:rPr>
      </w:pPr>
      <w:r w:rsidRPr="006D43AB">
        <w:rPr>
          <w:rFonts w:ascii="Verdana" w:eastAsia="Times New Roman" w:hAnsi="Verdana" w:cs="Tahoma"/>
          <w:b/>
          <w:bCs/>
          <w:sz w:val="19"/>
          <w:szCs w:val="19"/>
          <w:u w:val="single"/>
        </w:rPr>
        <w:t xml:space="preserve">Κριτήριο </w:t>
      </w:r>
      <w:r w:rsidR="00915B25">
        <w:rPr>
          <w:rFonts w:ascii="Verdana" w:eastAsia="Times New Roman" w:hAnsi="Verdana" w:cs="Tahoma"/>
          <w:b/>
          <w:bCs/>
          <w:sz w:val="19"/>
          <w:szCs w:val="19"/>
          <w:u w:val="single"/>
        </w:rPr>
        <w:t>4</w:t>
      </w:r>
      <w:r w:rsidRPr="006D43AB">
        <w:rPr>
          <w:rFonts w:ascii="Verdana" w:eastAsia="Times New Roman" w:hAnsi="Verdana" w:cs="Tahoma"/>
          <w:b/>
          <w:bCs/>
          <w:sz w:val="19"/>
          <w:szCs w:val="19"/>
          <w:u w:val="single"/>
        </w:rPr>
        <w:t>:</w:t>
      </w:r>
      <w:r w:rsidRPr="006D43AB">
        <w:rPr>
          <w:rFonts w:ascii="Verdana" w:eastAsia="Times New Roman" w:hAnsi="Verdana" w:cs="Tahoma"/>
          <w:b/>
          <w:bCs/>
          <w:sz w:val="19"/>
          <w:szCs w:val="19"/>
        </w:rPr>
        <w:t xml:space="preserve"> </w:t>
      </w:r>
      <w:proofErr w:type="spellStart"/>
      <w:r w:rsidRPr="006D43AB">
        <w:rPr>
          <w:rFonts w:ascii="Verdana" w:eastAsia="Times New Roman" w:hAnsi="Verdana" w:cs="Tahoma"/>
          <w:b/>
          <w:bCs/>
          <w:sz w:val="19"/>
          <w:szCs w:val="19"/>
        </w:rPr>
        <w:t>Ρεαλιστικότητα</w:t>
      </w:r>
      <w:proofErr w:type="spellEnd"/>
      <w:r w:rsidRPr="006D43AB">
        <w:rPr>
          <w:rFonts w:ascii="Verdana" w:eastAsia="Times New Roman" w:hAnsi="Verdana" w:cs="Tahoma"/>
          <w:b/>
          <w:bCs/>
          <w:sz w:val="19"/>
          <w:szCs w:val="19"/>
        </w:rPr>
        <w:t xml:space="preserve"> χρονοδιαγράμματος υλοποίησης επένδυσης</w:t>
      </w:r>
    </w:p>
    <w:p w14:paraId="3013D02F" w14:textId="77777777" w:rsidR="00F66F87" w:rsidRPr="006D43AB" w:rsidRDefault="007C3B7D" w:rsidP="002F1D7C">
      <w:pPr>
        <w:tabs>
          <w:tab w:val="left" w:pos="284"/>
        </w:tabs>
        <w:spacing w:before="120" w:after="120" w:line="240" w:lineRule="auto"/>
        <w:jc w:val="both"/>
        <w:rPr>
          <w:rFonts w:ascii="Verdana" w:hAnsi="Verdana" w:cs="Times New Roman"/>
          <w:sz w:val="19"/>
          <w:szCs w:val="19"/>
        </w:rPr>
      </w:pPr>
      <w:r w:rsidRPr="006D43AB">
        <w:rPr>
          <w:rFonts w:ascii="Verdana" w:hAnsi="Verdana" w:cs="Times New Roman"/>
          <w:sz w:val="19"/>
          <w:szCs w:val="19"/>
        </w:rPr>
        <w:t xml:space="preserve">Εξετάζεται εάν η προτεινόμενη πράξη δύναται να υλοποιηθεί εντός της περιόδου επιλεξιμότητας που ορίζεται στην πρόσκληση (τρία (3) έτη από την στιγμή της ένταξης) και ειδικότερα, εξετάζεται αν το χρονοδιάγραμμα εκτέλεσης της προτεινόμενης  πράξης εμπίπτει εντός της περιόδου επιλεξιμότητας του ΠΑΑ 2014-2020. </w:t>
      </w:r>
    </w:p>
    <w:p w14:paraId="032662A3" w14:textId="77777777" w:rsidR="007C3B7D" w:rsidRPr="006D43AB" w:rsidRDefault="007C3B7D" w:rsidP="002F1D7C">
      <w:pPr>
        <w:tabs>
          <w:tab w:val="left" w:pos="284"/>
        </w:tabs>
        <w:spacing w:before="120" w:after="120" w:line="240" w:lineRule="auto"/>
        <w:jc w:val="both"/>
        <w:rPr>
          <w:rFonts w:ascii="Verdana" w:hAnsi="Verdana" w:cs="Times New Roman"/>
          <w:sz w:val="19"/>
          <w:szCs w:val="19"/>
        </w:rPr>
      </w:pPr>
      <w:r w:rsidRPr="006D43AB">
        <w:rPr>
          <w:rFonts w:ascii="Verdana" w:hAnsi="Verdana" w:cs="Times New Roman"/>
          <w:sz w:val="19"/>
          <w:szCs w:val="19"/>
        </w:rPr>
        <w:t>Επίσης θα ελέγχεται ο ορθολογικός προσδιορισμός των επιμέρους φάσεων υλοποίησης του έργου καθώς και το χρονοδιάγραμμα βάση του μεγέθους του έργου.</w:t>
      </w:r>
    </w:p>
    <w:p w14:paraId="72A2A63B" w14:textId="77777777" w:rsidR="00F66F87" w:rsidRPr="006D43AB" w:rsidRDefault="00F66F87" w:rsidP="002F1D7C">
      <w:pPr>
        <w:tabs>
          <w:tab w:val="left" w:pos="284"/>
        </w:tabs>
        <w:spacing w:before="120" w:after="120" w:line="240" w:lineRule="auto"/>
        <w:jc w:val="both"/>
        <w:rPr>
          <w:rFonts w:ascii="Verdana" w:hAnsi="Verdana" w:cs="Times New Roman"/>
          <w:sz w:val="19"/>
          <w:szCs w:val="19"/>
        </w:rPr>
      </w:pPr>
      <w:r w:rsidRPr="006D43AB">
        <w:rPr>
          <w:rFonts w:ascii="Verdana" w:hAnsi="Verdana" w:cs="Times New Roman"/>
          <w:sz w:val="19"/>
          <w:szCs w:val="19"/>
        </w:rPr>
        <w:t>Αναλυτικότερα:</w:t>
      </w:r>
    </w:p>
    <w:p w14:paraId="64D02D47" w14:textId="77777777" w:rsidR="00F66F87" w:rsidRPr="006D43AB" w:rsidRDefault="00F66F87" w:rsidP="002F1D7C">
      <w:pPr>
        <w:autoSpaceDE w:val="0"/>
        <w:autoSpaceDN w:val="0"/>
        <w:adjustRightInd w:val="0"/>
        <w:spacing w:before="120" w:after="120" w:line="240" w:lineRule="auto"/>
        <w:jc w:val="both"/>
        <w:rPr>
          <w:rFonts w:ascii="Verdana" w:hAnsi="Verdana" w:cs="Verdana"/>
          <w:color w:val="000000"/>
          <w:sz w:val="19"/>
          <w:szCs w:val="19"/>
          <w:u w:val="single"/>
        </w:rPr>
      </w:pPr>
      <w:r w:rsidRPr="006D43AB">
        <w:rPr>
          <w:rFonts w:ascii="Verdana" w:hAnsi="Verdana" w:cs="Verdana"/>
          <w:color w:val="000000"/>
          <w:sz w:val="19"/>
          <w:szCs w:val="19"/>
          <w:u w:val="single"/>
        </w:rPr>
        <w:t xml:space="preserve">Χρονοδιάγραμμα σύμφωνο με το είδος και το μέγεθος του έργου: </w:t>
      </w:r>
    </w:p>
    <w:p w14:paraId="2165F9B3" w14:textId="77777777" w:rsidR="00F66F87" w:rsidRPr="006D43AB" w:rsidRDefault="00F66F87" w:rsidP="002F1D7C">
      <w:pPr>
        <w:autoSpaceDE w:val="0"/>
        <w:autoSpaceDN w:val="0"/>
        <w:adjustRightInd w:val="0"/>
        <w:spacing w:before="120" w:after="120" w:line="240" w:lineRule="auto"/>
        <w:jc w:val="both"/>
        <w:rPr>
          <w:rFonts w:ascii="Verdana" w:hAnsi="Verdana" w:cs="Verdana"/>
          <w:color w:val="000000"/>
          <w:sz w:val="19"/>
          <w:szCs w:val="19"/>
        </w:rPr>
      </w:pPr>
      <w:r w:rsidRPr="006D43AB">
        <w:rPr>
          <w:rFonts w:ascii="Verdana" w:hAnsi="Verdana" w:cs="Verdana"/>
          <w:color w:val="000000"/>
          <w:sz w:val="19"/>
          <w:szCs w:val="19"/>
        </w:rPr>
        <w:t xml:space="preserve">Εξετάζεται το χρονοδιάγραμμα κατά περίπτωση και μέγεθος έργου, λαμβάνοντας υπόψη τα χρονοδιαγράμματα συναφών πράξεων που έχουν υλοποιηθεί, το φυσικό αντικείμενο, τη διαδικασία υλοποίησης (αυτεπιστασία, ανάθεση κ.λπ.), τους ενδεχόμενους κινδύνους που συνδέονται με την υλοποίηση της πράξης (π.χ. αρχαιολογικά ευρήματα ή πιθανές καθυστερήσεις σχετικά με την έκδοση κανονιστικών αποφάσεων που απαιτούνται για την υλοποίηση της πράξης, όπως κήρυξη απαλλοτριώσεων), το επίπεδο ωριμότητας της πράξης και άλλα διαθέσιμα εργαλεία. </w:t>
      </w:r>
    </w:p>
    <w:p w14:paraId="602919FF" w14:textId="77777777" w:rsidR="00F66F87" w:rsidRPr="006D43AB" w:rsidRDefault="00F66F87" w:rsidP="002F1D7C">
      <w:pPr>
        <w:autoSpaceDE w:val="0"/>
        <w:autoSpaceDN w:val="0"/>
        <w:adjustRightInd w:val="0"/>
        <w:spacing w:before="120" w:after="120" w:line="240" w:lineRule="auto"/>
        <w:jc w:val="both"/>
        <w:rPr>
          <w:rFonts w:ascii="Verdana" w:hAnsi="Verdana" w:cs="Verdana"/>
          <w:color w:val="000000"/>
          <w:sz w:val="19"/>
          <w:szCs w:val="19"/>
          <w:u w:val="single"/>
        </w:rPr>
      </w:pPr>
      <w:r w:rsidRPr="006D43AB">
        <w:rPr>
          <w:rFonts w:ascii="Verdana" w:hAnsi="Verdana" w:cs="Verdana"/>
          <w:color w:val="000000"/>
          <w:sz w:val="19"/>
          <w:szCs w:val="19"/>
          <w:u w:val="single"/>
        </w:rPr>
        <w:t xml:space="preserve">Ορθολογικός προσδιορισμός των επιμέρους φάσεων υλοποίησης του έργου: </w:t>
      </w:r>
    </w:p>
    <w:p w14:paraId="23D740E7" w14:textId="57784FC0" w:rsidR="00F66F87" w:rsidRDefault="00F66F87" w:rsidP="002F1D7C">
      <w:pPr>
        <w:tabs>
          <w:tab w:val="left" w:pos="284"/>
        </w:tabs>
        <w:spacing w:before="120" w:after="120" w:line="240" w:lineRule="auto"/>
        <w:jc w:val="both"/>
        <w:rPr>
          <w:rFonts w:ascii="Verdana" w:hAnsi="Verdana" w:cs="Verdana"/>
          <w:color w:val="000000"/>
          <w:sz w:val="19"/>
          <w:szCs w:val="19"/>
        </w:rPr>
      </w:pPr>
      <w:r w:rsidRPr="006D43AB">
        <w:rPr>
          <w:rFonts w:ascii="Verdana" w:hAnsi="Verdana" w:cs="Verdana"/>
          <w:color w:val="000000"/>
          <w:sz w:val="19"/>
          <w:szCs w:val="19"/>
        </w:rPr>
        <w:t>Ομοίως με την αξιολόγηση για το σύνολο του έργου, ισχύει για τον επιμερισμό των φάσεων του έργου.</w:t>
      </w:r>
    </w:p>
    <w:p w14:paraId="3D986279" w14:textId="77777777" w:rsidR="006B1F67" w:rsidRPr="006D43AB" w:rsidRDefault="006B1F67" w:rsidP="002F1D7C">
      <w:pPr>
        <w:tabs>
          <w:tab w:val="left" w:pos="284"/>
        </w:tabs>
        <w:spacing w:before="120" w:after="120" w:line="240" w:lineRule="auto"/>
        <w:jc w:val="both"/>
        <w:rPr>
          <w:rFonts w:ascii="Verdana" w:hAnsi="Verdana" w:cs="Verdana"/>
          <w:color w:val="000000"/>
          <w:sz w:val="19"/>
          <w:szCs w:val="19"/>
        </w:rPr>
      </w:pPr>
    </w:p>
    <w:p w14:paraId="13E19BA9" w14:textId="1E929243" w:rsidR="00797E32" w:rsidRPr="006D43AB" w:rsidRDefault="00797E32" w:rsidP="002F1D7C">
      <w:pPr>
        <w:shd w:val="clear" w:color="auto" w:fill="C2D69B" w:themeFill="accent3" w:themeFillTint="99"/>
        <w:spacing w:before="120" w:after="120" w:line="240" w:lineRule="auto"/>
        <w:jc w:val="both"/>
        <w:rPr>
          <w:rFonts w:ascii="Verdana" w:eastAsia="Times New Roman" w:hAnsi="Verdana" w:cs="Tahoma"/>
          <w:b/>
          <w:bCs/>
          <w:sz w:val="19"/>
          <w:szCs w:val="19"/>
          <w:u w:val="single"/>
        </w:rPr>
      </w:pPr>
      <w:r w:rsidRPr="006D43AB">
        <w:rPr>
          <w:rFonts w:ascii="Verdana" w:eastAsia="Times New Roman" w:hAnsi="Verdana" w:cs="Tahoma"/>
          <w:b/>
          <w:bCs/>
          <w:sz w:val="19"/>
          <w:szCs w:val="19"/>
          <w:u w:val="single"/>
        </w:rPr>
        <w:t xml:space="preserve">Κριτήριο </w:t>
      </w:r>
      <w:r w:rsidR="00915B25">
        <w:rPr>
          <w:rFonts w:ascii="Verdana" w:eastAsia="Times New Roman" w:hAnsi="Verdana" w:cs="Tahoma"/>
          <w:b/>
          <w:bCs/>
          <w:sz w:val="19"/>
          <w:szCs w:val="19"/>
          <w:u w:val="single"/>
        </w:rPr>
        <w:t>5</w:t>
      </w:r>
      <w:r w:rsidRPr="006D43AB">
        <w:rPr>
          <w:rFonts w:ascii="Verdana" w:eastAsia="Times New Roman" w:hAnsi="Verdana" w:cs="Tahoma"/>
          <w:b/>
          <w:bCs/>
          <w:sz w:val="19"/>
          <w:szCs w:val="19"/>
          <w:u w:val="single"/>
        </w:rPr>
        <w:t xml:space="preserve">: </w:t>
      </w:r>
      <w:r w:rsidRPr="006D43AB">
        <w:rPr>
          <w:rFonts w:ascii="Verdana" w:eastAsia="Times New Roman" w:hAnsi="Verdana" w:cs="Tahoma"/>
          <w:b/>
          <w:bCs/>
          <w:sz w:val="19"/>
          <w:szCs w:val="19"/>
        </w:rPr>
        <w:t>Δυνατότητα διάθεσης ιδίων κεφαλαίων για την έναρξη υλοποίησης του επενδυτικού σχεδίου</w:t>
      </w:r>
    </w:p>
    <w:p w14:paraId="511D6FA5" w14:textId="36387F28" w:rsidR="00797E32" w:rsidRPr="006D43AB" w:rsidRDefault="00797E32" w:rsidP="002F1D7C">
      <w:pPr>
        <w:spacing w:before="120" w:after="120" w:line="240" w:lineRule="auto"/>
        <w:jc w:val="both"/>
        <w:rPr>
          <w:rFonts w:ascii="Verdana" w:hAnsi="Verdana"/>
          <w:sz w:val="19"/>
          <w:szCs w:val="19"/>
        </w:rPr>
      </w:pPr>
      <w:r w:rsidRPr="006D43AB">
        <w:rPr>
          <w:rFonts w:ascii="Verdana" w:hAnsi="Verdana"/>
          <w:sz w:val="19"/>
          <w:szCs w:val="19"/>
        </w:rPr>
        <w:t xml:space="preserve">Εξετάζεται η περιγραφή των αντίστοιχων πεδίων της Αίτησης Στήριξης. Τα ανωτέρω τεκμηριώνονται </w:t>
      </w:r>
      <w:r w:rsidR="00667BBA" w:rsidRPr="00667BBA">
        <w:rPr>
          <w:rFonts w:ascii="Verdana" w:hAnsi="Verdana" w:cs="Arial"/>
          <w:sz w:val="19"/>
          <w:szCs w:val="19"/>
        </w:rPr>
        <w:t xml:space="preserve">με υπεύθυνη δήλωση του δικαιούχου, </w:t>
      </w:r>
      <w:r w:rsidR="00667BBA">
        <w:rPr>
          <w:rFonts w:ascii="Verdana" w:hAnsi="Verdana"/>
          <w:sz w:val="19"/>
          <w:szCs w:val="19"/>
        </w:rPr>
        <w:t xml:space="preserve">είτε με </w:t>
      </w:r>
      <w:r w:rsidRPr="006D43AB">
        <w:rPr>
          <w:rFonts w:ascii="Verdana" w:hAnsi="Verdana"/>
          <w:sz w:val="19"/>
          <w:szCs w:val="19"/>
        </w:rPr>
        <w:t xml:space="preserve"> σχετικό τραπεζικό έγγραφο</w:t>
      </w:r>
      <w:r w:rsidR="00667BBA">
        <w:rPr>
          <w:rFonts w:ascii="Verdana" w:hAnsi="Verdana"/>
          <w:sz w:val="19"/>
          <w:szCs w:val="19"/>
        </w:rPr>
        <w:t xml:space="preserve">, </w:t>
      </w:r>
      <w:r w:rsidR="00667BBA" w:rsidRPr="00667BBA">
        <w:rPr>
          <w:rFonts w:ascii="Verdana" w:hAnsi="Verdana" w:cs="Arial"/>
          <w:sz w:val="19"/>
          <w:szCs w:val="19"/>
        </w:rPr>
        <w:t>είτε με την απόδειξη κατοχής άλλου άμεσα ρευστοποιήσιμου τίτλου όπως μετοχές και ομόλογα.</w:t>
      </w:r>
      <w:r w:rsidR="00667BBA">
        <w:rPr>
          <w:rFonts w:ascii="Verdana" w:hAnsi="Verdana" w:cs="Arial"/>
          <w:sz w:val="19"/>
          <w:szCs w:val="19"/>
        </w:rPr>
        <w:t xml:space="preserve">  </w:t>
      </w:r>
    </w:p>
    <w:p w14:paraId="7150F131" w14:textId="1F856861" w:rsidR="00132E62" w:rsidRDefault="00132E62" w:rsidP="00132E62">
      <w:pPr>
        <w:spacing w:before="120" w:after="120" w:line="240" w:lineRule="auto"/>
        <w:jc w:val="both"/>
        <w:rPr>
          <w:rFonts w:ascii="Verdana" w:eastAsia="Times New Roman" w:hAnsi="Verdana" w:cs="Arial"/>
          <w:sz w:val="19"/>
          <w:szCs w:val="19"/>
        </w:rPr>
      </w:pPr>
      <w:r w:rsidRPr="006D43AB">
        <w:rPr>
          <w:rFonts w:ascii="Verdana" w:eastAsia="Times New Roman" w:hAnsi="Verdana" w:cs="Arial"/>
          <w:sz w:val="19"/>
          <w:szCs w:val="19"/>
        </w:rPr>
        <w:t xml:space="preserve">Η </w:t>
      </w:r>
      <w:r w:rsidR="00667BBA">
        <w:rPr>
          <w:rFonts w:ascii="Verdana" w:eastAsia="Times New Roman" w:hAnsi="Verdana" w:cs="Arial"/>
          <w:sz w:val="19"/>
          <w:szCs w:val="19"/>
        </w:rPr>
        <w:t xml:space="preserve">κάλυψη ιδιωτικής συμμετοχής είναι βαθμολογούμενο κριτήριο. Η </w:t>
      </w:r>
      <w:r w:rsidRPr="006D43AB">
        <w:rPr>
          <w:rFonts w:ascii="Verdana" w:eastAsia="Times New Roman" w:hAnsi="Verdana" w:cs="Arial"/>
          <w:sz w:val="19"/>
          <w:szCs w:val="19"/>
        </w:rPr>
        <w:t>προσκόμιση Υπεύθυνης Δήλωσης στην αξιολόγηση της αίτησης στήριξης  βαθμολογείται με μηδέν (0)</w:t>
      </w:r>
      <w:r w:rsidR="00AE0CCE" w:rsidRPr="006D43AB">
        <w:rPr>
          <w:rFonts w:ascii="Verdana" w:eastAsia="Times New Roman" w:hAnsi="Verdana" w:cs="Arial"/>
          <w:sz w:val="19"/>
          <w:szCs w:val="19"/>
        </w:rPr>
        <w:t>.</w:t>
      </w:r>
    </w:p>
    <w:p w14:paraId="59AA577D" w14:textId="78FF1BB7" w:rsidR="00A82D2D" w:rsidRPr="006D43AB" w:rsidRDefault="00A82D2D" w:rsidP="002F1D7C">
      <w:pPr>
        <w:shd w:val="clear" w:color="auto" w:fill="C2D69B" w:themeFill="accent3" w:themeFillTint="99"/>
        <w:spacing w:before="120" w:after="120" w:line="240" w:lineRule="auto"/>
        <w:jc w:val="both"/>
        <w:rPr>
          <w:rFonts w:ascii="Verdana" w:eastAsia="Times New Roman" w:hAnsi="Verdana" w:cs="Tahoma"/>
          <w:b/>
          <w:bCs/>
          <w:sz w:val="19"/>
          <w:szCs w:val="19"/>
          <w:u w:val="single"/>
        </w:rPr>
      </w:pPr>
      <w:r w:rsidRPr="006D43AB">
        <w:rPr>
          <w:rFonts w:ascii="Verdana" w:eastAsia="Times New Roman" w:hAnsi="Verdana" w:cs="Tahoma"/>
          <w:b/>
          <w:bCs/>
          <w:sz w:val="19"/>
          <w:szCs w:val="19"/>
          <w:u w:val="single"/>
        </w:rPr>
        <w:t xml:space="preserve">Κριτήριο </w:t>
      </w:r>
      <w:r w:rsidR="00915B25">
        <w:rPr>
          <w:rFonts w:ascii="Verdana" w:eastAsia="Times New Roman" w:hAnsi="Verdana" w:cs="Tahoma"/>
          <w:b/>
          <w:bCs/>
          <w:sz w:val="19"/>
          <w:szCs w:val="19"/>
          <w:u w:val="single"/>
        </w:rPr>
        <w:t>6</w:t>
      </w:r>
      <w:r w:rsidRPr="006D43AB">
        <w:rPr>
          <w:rFonts w:ascii="Verdana" w:eastAsia="Times New Roman" w:hAnsi="Verdana" w:cs="Tahoma"/>
          <w:b/>
          <w:bCs/>
          <w:sz w:val="19"/>
          <w:szCs w:val="19"/>
          <w:u w:val="single"/>
        </w:rPr>
        <w:t xml:space="preserve">: </w:t>
      </w:r>
      <w:r w:rsidRPr="006D43AB">
        <w:rPr>
          <w:rFonts w:ascii="Verdana" w:eastAsia="Times New Roman" w:hAnsi="Verdana" w:cs="Tahoma"/>
          <w:b/>
          <w:bCs/>
          <w:sz w:val="19"/>
          <w:szCs w:val="19"/>
        </w:rPr>
        <w:t xml:space="preserve">Σχετική εμπειρία </w:t>
      </w:r>
      <w:proofErr w:type="spellStart"/>
      <w:r w:rsidRPr="006D43AB">
        <w:rPr>
          <w:rFonts w:ascii="Verdana" w:eastAsia="Times New Roman" w:hAnsi="Verdana" w:cs="Tahoma"/>
          <w:b/>
          <w:bCs/>
          <w:sz w:val="19"/>
          <w:szCs w:val="19"/>
        </w:rPr>
        <w:t>παρόχου</w:t>
      </w:r>
      <w:proofErr w:type="spellEnd"/>
      <w:r w:rsidRPr="006D43AB">
        <w:rPr>
          <w:rFonts w:ascii="Verdana" w:eastAsia="Times New Roman" w:hAnsi="Verdana" w:cs="Tahoma"/>
          <w:b/>
          <w:bCs/>
          <w:sz w:val="19"/>
          <w:szCs w:val="19"/>
        </w:rPr>
        <w:t xml:space="preserve"> στην επαγγελματική κατάρτιση</w:t>
      </w:r>
    </w:p>
    <w:p w14:paraId="76EB3172" w14:textId="77777777" w:rsidR="00A82D2D" w:rsidRPr="006D43AB" w:rsidRDefault="00A82D2D" w:rsidP="002F1D7C">
      <w:pPr>
        <w:spacing w:before="120" w:after="120" w:line="240" w:lineRule="auto"/>
        <w:jc w:val="both"/>
        <w:rPr>
          <w:rFonts w:ascii="Verdana" w:eastAsiaTheme="minorHAnsi" w:hAnsi="Verdana"/>
          <w:sz w:val="19"/>
          <w:szCs w:val="19"/>
          <w:lang w:eastAsia="en-US"/>
        </w:rPr>
      </w:pPr>
      <w:r w:rsidRPr="006D43AB">
        <w:rPr>
          <w:rFonts w:ascii="Verdana" w:eastAsia="Times New Roman" w:hAnsi="Verdana" w:cs="Arial"/>
          <w:sz w:val="19"/>
          <w:szCs w:val="19"/>
        </w:rPr>
        <w:t>Προκύπτει από την εξέταση των σχετικών πεδίων της Αίτησης Στήριξης, όπου εξετάζεται εάν ο φορέας παροχής της επαγγελματικής κατάρτισης</w:t>
      </w:r>
      <w:r w:rsidRPr="006D43AB">
        <w:rPr>
          <w:rFonts w:ascii="Verdana" w:eastAsiaTheme="minorHAnsi" w:hAnsi="Verdana"/>
          <w:sz w:val="19"/>
          <w:szCs w:val="19"/>
          <w:lang w:eastAsia="en-US"/>
        </w:rPr>
        <w:t xml:space="preserve"> έχει συμμετάσχει τουλάχιστον σε ένα έργο επαγγελματικής κατάρτισης. Για την τεκμηρίωση των ανωτέρω θα πρέπει να προσκομίζονται κατά περίπτωση:</w:t>
      </w:r>
    </w:p>
    <w:p w14:paraId="37D4D6DA" w14:textId="77777777" w:rsidR="00A82D2D" w:rsidRPr="006D43AB" w:rsidRDefault="00A82D2D" w:rsidP="002F1D7C">
      <w:pPr>
        <w:pStyle w:val="a3"/>
        <w:numPr>
          <w:ilvl w:val="0"/>
          <w:numId w:val="17"/>
        </w:numPr>
        <w:spacing w:before="120" w:after="120" w:line="240" w:lineRule="auto"/>
        <w:jc w:val="both"/>
        <w:rPr>
          <w:rFonts w:ascii="Verdana" w:eastAsia="Times New Roman" w:hAnsi="Verdana" w:cs="Arial"/>
          <w:sz w:val="19"/>
          <w:szCs w:val="19"/>
        </w:rPr>
      </w:pPr>
      <w:r w:rsidRPr="006D43AB">
        <w:rPr>
          <w:rFonts w:ascii="Verdana" w:eastAsia="Times New Roman" w:hAnsi="Verdana" w:cs="Arial"/>
          <w:sz w:val="19"/>
          <w:szCs w:val="19"/>
        </w:rPr>
        <w:t xml:space="preserve">Έναρξη στην Δ.Ο.Υ./ΚΑΔ ή/και </w:t>
      </w:r>
    </w:p>
    <w:p w14:paraId="7B434D85" w14:textId="56D4E517" w:rsidR="00A82D2D" w:rsidRDefault="00A82D2D" w:rsidP="002F1D7C">
      <w:pPr>
        <w:pStyle w:val="a3"/>
        <w:numPr>
          <w:ilvl w:val="0"/>
          <w:numId w:val="17"/>
        </w:numPr>
        <w:spacing w:before="120" w:after="120" w:line="240" w:lineRule="auto"/>
        <w:jc w:val="both"/>
        <w:rPr>
          <w:rFonts w:ascii="Verdana" w:eastAsia="Times New Roman" w:hAnsi="Verdana" w:cs="Arial"/>
          <w:sz w:val="19"/>
          <w:szCs w:val="19"/>
        </w:rPr>
      </w:pPr>
      <w:r w:rsidRPr="006D43AB">
        <w:rPr>
          <w:rFonts w:ascii="Verdana" w:eastAsia="Times New Roman" w:hAnsi="Verdana" w:cs="Arial"/>
          <w:sz w:val="19"/>
          <w:szCs w:val="19"/>
        </w:rPr>
        <w:t>Βεβαίωση Εργοδότη/Φορέα.</w:t>
      </w:r>
    </w:p>
    <w:p w14:paraId="40657A46" w14:textId="77777777" w:rsidR="006B1F67" w:rsidRDefault="006B1F67" w:rsidP="006B1F67">
      <w:pPr>
        <w:pStyle w:val="a3"/>
        <w:spacing w:before="120" w:after="120" w:line="240" w:lineRule="auto"/>
        <w:ind w:left="360"/>
        <w:jc w:val="both"/>
        <w:rPr>
          <w:rFonts w:ascii="Verdana" w:eastAsia="Times New Roman" w:hAnsi="Verdana" w:cs="Arial"/>
          <w:sz w:val="19"/>
          <w:szCs w:val="19"/>
        </w:rPr>
      </w:pPr>
    </w:p>
    <w:p w14:paraId="6001EFD6" w14:textId="711A285C" w:rsidR="00C90ACA" w:rsidRPr="006D43AB" w:rsidRDefault="00367CFB" w:rsidP="002F1D7C">
      <w:pPr>
        <w:shd w:val="clear" w:color="auto" w:fill="C2D69B" w:themeFill="accent3" w:themeFillTint="99"/>
        <w:spacing w:before="120" w:after="120" w:line="240" w:lineRule="auto"/>
        <w:jc w:val="both"/>
        <w:rPr>
          <w:rFonts w:ascii="Verdana" w:eastAsia="Times New Roman" w:hAnsi="Verdana" w:cs="Tahoma"/>
          <w:b/>
          <w:bCs/>
          <w:sz w:val="19"/>
          <w:szCs w:val="19"/>
          <w:u w:val="single"/>
        </w:rPr>
      </w:pPr>
      <w:r w:rsidRPr="006D43AB">
        <w:rPr>
          <w:rFonts w:ascii="Verdana" w:eastAsia="Times New Roman" w:hAnsi="Verdana" w:cs="Tahoma"/>
          <w:b/>
          <w:bCs/>
          <w:sz w:val="19"/>
          <w:szCs w:val="19"/>
          <w:u w:val="single"/>
        </w:rPr>
        <w:t xml:space="preserve">Κριτήριο </w:t>
      </w:r>
      <w:r w:rsidR="00915B25">
        <w:rPr>
          <w:rFonts w:ascii="Verdana" w:eastAsia="Times New Roman" w:hAnsi="Verdana" w:cs="Tahoma"/>
          <w:b/>
          <w:bCs/>
          <w:sz w:val="19"/>
          <w:szCs w:val="19"/>
          <w:u w:val="single"/>
        </w:rPr>
        <w:t>7</w:t>
      </w:r>
      <w:r w:rsidRPr="006D43AB">
        <w:rPr>
          <w:rFonts w:ascii="Verdana" w:eastAsia="Times New Roman" w:hAnsi="Verdana" w:cs="Tahoma"/>
          <w:b/>
          <w:bCs/>
          <w:sz w:val="19"/>
          <w:szCs w:val="19"/>
          <w:u w:val="single"/>
        </w:rPr>
        <w:t xml:space="preserve">: </w:t>
      </w:r>
      <w:r w:rsidR="00C90ACA" w:rsidRPr="006D43AB">
        <w:rPr>
          <w:rFonts w:ascii="Verdana" w:eastAsia="Times New Roman" w:hAnsi="Verdana" w:cs="Tahoma"/>
          <w:b/>
          <w:bCs/>
          <w:sz w:val="19"/>
          <w:szCs w:val="19"/>
        </w:rPr>
        <w:t>Διαθεσιμότητα υλικοτεχνικής υποδομής</w:t>
      </w:r>
    </w:p>
    <w:p w14:paraId="455ABCC8" w14:textId="77777777" w:rsidR="00C90ACA" w:rsidRPr="006D43AB" w:rsidRDefault="00C90ACA" w:rsidP="002F1D7C">
      <w:pPr>
        <w:spacing w:before="120" w:after="120" w:line="240" w:lineRule="auto"/>
        <w:jc w:val="both"/>
        <w:rPr>
          <w:rFonts w:ascii="Verdana" w:eastAsia="Times New Roman" w:hAnsi="Verdana" w:cs="Arial"/>
          <w:sz w:val="19"/>
          <w:szCs w:val="19"/>
        </w:rPr>
      </w:pPr>
      <w:r w:rsidRPr="006D43AB">
        <w:rPr>
          <w:rFonts w:ascii="Verdana" w:eastAsia="Times New Roman" w:hAnsi="Verdana" w:cs="Arial"/>
          <w:sz w:val="19"/>
          <w:szCs w:val="19"/>
        </w:rPr>
        <w:t>Προκύπτει από την εξέταση των σχετικών πεδίων της Αίτησης Στήριξης, όπου εξετάζεται εάν ο φορέας παροχής της επαγγελματικής κατάρτισης</w:t>
      </w:r>
      <w:r w:rsidRPr="006D43AB">
        <w:rPr>
          <w:rFonts w:ascii="Verdana" w:eastAsiaTheme="minorHAnsi" w:hAnsi="Verdana"/>
          <w:sz w:val="19"/>
          <w:szCs w:val="19"/>
          <w:lang w:eastAsia="en-US"/>
        </w:rPr>
        <w:t xml:space="preserve"> δ</w:t>
      </w:r>
      <w:r w:rsidRPr="006D43AB">
        <w:rPr>
          <w:rFonts w:ascii="Verdana" w:eastAsia="Times New Roman" w:hAnsi="Verdana" w:cs="Arial"/>
          <w:sz w:val="19"/>
          <w:szCs w:val="19"/>
        </w:rPr>
        <w:t>ιαθέτει πιστοποιημένες δομές μεταφοράς γνώσης από ΕΟΠΠΕΠ ή πρόσβαση σε αυτές. Τα ανωτέρω τεκμηριώνονται από την προσκόμιση κατά περίπτωση:</w:t>
      </w:r>
    </w:p>
    <w:p w14:paraId="45092EE8" w14:textId="77777777" w:rsidR="00C90ACA" w:rsidRPr="006D43AB" w:rsidRDefault="00C90ACA" w:rsidP="002F1D7C">
      <w:pPr>
        <w:pStyle w:val="a3"/>
        <w:numPr>
          <w:ilvl w:val="0"/>
          <w:numId w:val="18"/>
        </w:numPr>
        <w:spacing w:before="120" w:after="120" w:line="240" w:lineRule="auto"/>
        <w:jc w:val="both"/>
        <w:rPr>
          <w:rFonts w:ascii="Verdana" w:eastAsia="Times New Roman" w:hAnsi="Verdana" w:cs="Arial"/>
          <w:sz w:val="19"/>
          <w:szCs w:val="19"/>
        </w:rPr>
      </w:pPr>
      <w:r w:rsidRPr="006D43AB">
        <w:rPr>
          <w:rFonts w:ascii="Verdana" w:eastAsia="Times New Roman" w:hAnsi="Verdana" w:cs="Arial"/>
          <w:sz w:val="19"/>
          <w:szCs w:val="19"/>
        </w:rPr>
        <w:t>Ιδιωτικών Συμφωνητικών Μίσθωσης ή Κατοχής και</w:t>
      </w:r>
    </w:p>
    <w:p w14:paraId="0C59437D" w14:textId="0E2E7F93" w:rsidR="00C90ACA" w:rsidRDefault="00C90ACA" w:rsidP="002F1D7C">
      <w:pPr>
        <w:pStyle w:val="a3"/>
        <w:numPr>
          <w:ilvl w:val="0"/>
          <w:numId w:val="18"/>
        </w:numPr>
        <w:spacing w:before="120" w:after="120" w:line="240" w:lineRule="auto"/>
        <w:jc w:val="both"/>
        <w:rPr>
          <w:rFonts w:ascii="Verdana" w:eastAsia="Times New Roman" w:hAnsi="Verdana" w:cs="Arial"/>
          <w:sz w:val="19"/>
          <w:szCs w:val="19"/>
        </w:rPr>
      </w:pPr>
      <w:r w:rsidRPr="006D43AB">
        <w:rPr>
          <w:rFonts w:ascii="Verdana" w:eastAsia="Times New Roman" w:hAnsi="Verdana" w:cs="Arial"/>
          <w:sz w:val="19"/>
          <w:szCs w:val="19"/>
        </w:rPr>
        <w:t>Φωτογραφική Τεκμηρίωση</w:t>
      </w:r>
    </w:p>
    <w:p w14:paraId="28E0E599" w14:textId="77777777" w:rsidR="006B1F67" w:rsidRDefault="006B1F67" w:rsidP="006B1F67">
      <w:pPr>
        <w:pStyle w:val="a3"/>
        <w:spacing w:before="120" w:after="120" w:line="240" w:lineRule="auto"/>
        <w:ind w:left="360"/>
        <w:jc w:val="both"/>
        <w:rPr>
          <w:rFonts w:ascii="Verdana" w:eastAsia="Times New Roman" w:hAnsi="Verdana" w:cs="Arial"/>
          <w:sz w:val="19"/>
          <w:szCs w:val="19"/>
        </w:rPr>
      </w:pPr>
    </w:p>
    <w:p w14:paraId="577ED7A5" w14:textId="5F68DFAB" w:rsidR="00C90ACA" w:rsidRPr="006D43AB" w:rsidRDefault="00771D1E" w:rsidP="002F1D7C">
      <w:pPr>
        <w:shd w:val="clear" w:color="auto" w:fill="C2D69B" w:themeFill="accent3" w:themeFillTint="99"/>
        <w:spacing w:before="120" w:after="120" w:line="240" w:lineRule="auto"/>
        <w:jc w:val="both"/>
        <w:rPr>
          <w:rFonts w:ascii="Verdana" w:eastAsia="Times New Roman" w:hAnsi="Verdana" w:cs="Tahoma"/>
          <w:b/>
          <w:bCs/>
          <w:sz w:val="19"/>
          <w:szCs w:val="19"/>
        </w:rPr>
      </w:pPr>
      <w:r w:rsidRPr="006D43AB">
        <w:rPr>
          <w:rFonts w:ascii="Verdana" w:eastAsia="Times New Roman" w:hAnsi="Verdana" w:cs="Tahoma"/>
          <w:b/>
          <w:bCs/>
          <w:sz w:val="19"/>
          <w:szCs w:val="19"/>
          <w:u w:val="single"/>
        </w:rPr>
        <w:t xml:space="preserve">Κριτήριο </w:t>
      </w:r>
      <w:r w:rsidR="00915B25">
        <w:rPr>
          <w:rFonts w:ascii="Verdana" w:eastAsia="Times New Roman" w:hAnsi="Verdana" w:cs="Tahoma"/>
          <w:b/>
          <w:bCs/>
          <w:sz w:val="19"/>
          <w:szCs w:val="19"/>
          <w:u w:val="single"/>
        </w:rPr>
        <w:t>8</w:t>
      </w:r>
      <w:r w:rsidRPr="006D43AB">
        <w:rPr>
          <w:rFonts w:ascii="Verdana" w:eastAsia="Times New Roman" w:hAnsi="Verdana" w:cs="Tahoma"/>
          <w:b/>
          <w:bCs/>
          <w:sz w:val="19"/>
          <w:szCs w:val="19"/>
          <w:u w:val="single"/>
        </w:rPr>
        <w:t>:</w:t>
      </w:r>
      <w:r w:rsidRPr="006D43AB">
        <w:rPr>
          <w:rFonts w:ascii="Verdana" w:eastAsia="Times New Roman" w:hAnsi="Verdana" w:cs="Tahoma"/>
          <w:b/>
          <w:bCs/>
          <w:sz w:val="19"/>
          <w:szCs w:val="19"/>
        </w:rPr>
        <w:t xml:space="preserve"> </w:t>
      </w:r>
      <w:r w:rsidR="00C90ACA" w:rsidRPr="006D43AB">
        <w:rPr>
          <w:rFonts w:ascii="Verdana" w:eastAsia="Times New Roman" w:hAnsi="Verdana" w:cs="Tahoma"/>
          <w:b/>
          <w:bCs/>
          <w:sz w:val="19"/>
          <w:szCs w:val="19"/>
        </w:rPr>
        <w:t xml:space="preserve">Διαθεσιμότητα εκπαιδευτικού προσωπικού </w:t>
      </w:r>
    </w:p>
    <w:p w14:paraId="3823A87D" w14:textId="77777777" w:rsidR="00C90ACA" w:rsidRPr="006D43AB" w:rsidRDefault="00C90ACA" w:rsidP="002F1D7C">
      <w:pPr>
        <w:spacing w:before="120" w:after="120" w:line="240" w:lineRule="auto"/>
        <w:jc w:val="both"/>
        <w:rPr>
          <w:rFonts w:ascii="Verdana" w:eastAsia="Times New Roman" w:hAnsi="Verdana" w:cs="Arial"/>
          <w:sz w:val="19"/>
          <w:szCs w:val="19"/>
        </w:rPr>
      </w:pPr>
      <w:r w:rsidRPr="006D43AB">
        <w:rPr>
          <w:rFonts w:ascii="Verdana" w:eastAsia="Times New Roman" w:hAnsi="Verdana" w:cs="Arial"/>
          <w:sz w:val="19"/>
          <w:szCs w:val="19"/>
        </w:rPr>
        <w:t>Προκύπτει από την εξέταση των σχετικών πεδίων της Αίτησης Στήριξης, όπου εξετάζεται εάν ο φορέας παροχής της επαγγελματικής κατάρτισης</w:t>
      </w:r>
      <w:r w:rsidRPr="006D43AB">
        <w:rPr>
          <w:rFonts w:ascii="Verdana" w:eastAsiaTheme="minorHAnsi" w:hAnsi="Verdana"/>
          <w:sz w:val="19"/>
          <w:szCs w:val="19"/>
          <w:lang w:eastAsia="en-US"/>
        </w:rPr>
        <w:t xml:space="preserve"> δ</w:t>
      </w:r>
      <w:r w:rsidRPr="006D43AB">
        <w:rPr>
          <w:rFonts w:ascii="Verdana" w:eastAsia="Times New Roman" w:hAnsi="Verdana" w:cs="Arial"/>
          <w:sz w:val="19"/>
          <w:szCs w:val="19"/>
        </w:rPr>
        <w:t>ιαθέτει επαρκές εκπαιδευτικό προσωπικό για την υλοποίηση της πρότασης. Τα ανωτέρω τεκμηριώνονται από την προσκόμιση κατά περίπτωση:</w:t>
      </w:r>
    </w:p>
    <w:p w14:paraId="4B038B31" w14:textId="77777777" w:rsidR="00C90ACA" w:rsidRPr="006D43AB" w:rsidRDefault="00C90ACA" w:rsidP="002F1D7C">
      <w:pPr>
        <w:pStyle w:val="a3"/>
        <w:numPr>
          <w:ilvl w:val="0"/>
          <w:numId w:val="19"/>
        </w:numPr>
        <w:spacing w:before="120" w:after="120" w:line="240" w:lineRule="auto"/>
        <w:jc w:val="both"/>
        <w:rPr>
          <w:rFonts w:ascii="Verdana" w:eastAsia="Times New Roman" w:hAnsi="Verdana" w:cs="Arial"/>
          <w:sz w:val="19"/>
          <w:szCs w:val="19"/>
        </w:rPr>
      </w:pPr>
      <w:r w:rsidRPr="006D43AB">
        <w:rPr>
          <w:rFonts w:ascii="Verdana" w:eastAsia="Times New Roman" w:hAnsi="Verdana" w:cs="Arial"/>
          <w:sz w:val="19"/>
          <w:szCs w:val="19"/>
        </w:rPr>
        <w:t xml:space="preserve">Ιδιωτικών Συμφωνητικών συνεργασίας ή/και </w:t>
      </w:r>
    </w:p>
    <w:p w14:paraId="61FFB116" w14:textId="26A85F4B" w:rsidR="00C90ACA" w:rsidRDefault="00C90ACA" w:rsidP="002F1D7C">
      <w:pPr>
        <w:pStyle w:val="a3"/>
        <w:numPr>
          <w:ilvl w:val="0"/>
          <w:numId w:val="19"/>
        </w:numPr>
        <w:spacing w:before="120" w:after="120" w:line="240" w:lineRule="auto"/>
        <w:jc w:val="both"/>
        <w:rPr>
          <w:rFonts w:ascii="Verdana" w:eastAsia="Times New Roman" w:hAnsi="Verdana" w:cs="Arial"/>
          <w:sz w:val="19"/>
          <w:szCs w:val="19"/>
        </w:rPr>
      </w:pPr>
      <w:r w:rsidRPr="006D43AB">
        <w:rPr>
          <w:rFonts w:ascii="Verdana" w:eastAsia="Times New Roman" w:hAnsi="Verdana" w:cs="Arial"/>
          <w:sz w:val="19"/>
          <w:szCs w:val="19"/>
        </w:rPr>
        <w:t>Συμβάσεις.</w:t>
      </w:r>
    </w:p>
    <w:p w14:paraId="245C90DF" w14:textId="77777777" w:rsidR="006B1F67" w:rsidRDefault="006B1F67" w:rsidP="006B1F67">
      <w:pPr>
        <w:pStyle w:val="a3"/>
        <w:spacing w:before="120" w:after="120" w:line="240" w:lineRule="auto"/>
        <w:ind w:left="360"/>
        <w:jc w:val="both"/>
        <w:rPr>
          <w:rFonts w:ascii="Verdana" w:eastAsia="Times New Roman" w:hAnsi="Verdana" w:cs="Arial"/>
          <w:sz w:val="19"/>
          <w:szCs w:val="19"/>
        </w:rPr>
      </w:pPr>
    </w:p>
    <w:p w14:paraId="2939947A" w14:textId="676340C9" w:rsidR="00C90ACA" w:rsidRPr="006D43AB" w:rsidRDefault="002D4CAC" w:rsidP="002F1D7C">
      <w:pPr>
        <w:shd w:val="clear" w:color="auto" w:fill="C2D69B" w:themeFill="accent3" w:themeFillTint="99"/>
        <w:spacing w:before="120" w:after="120" w:line="240" w:lineRule="auto"/>
        <w:jc w:val="both"/>
        <w:rPr>
          <w:rFonts w:ascii="Verdana" w:eastAsia="Times New Roman" w:hAnsi="Verdana" w:cs="Tahoma"/>
          <w:b/>
          <w:bCs/>
          <w:sz w:val="19"/>
          <w:szCs w:val="19"/>
          <w:u w:val="single"/>
        </w:rPr>
      </w:pPr>
      <w:r w:rsidRPr="006D43AB">
        <w:rPr>
          <w:rFonts w:ascii="Verdana" w:eastAsia="Times New Roman" w:hAnsi="Verdana" w:cs="Tahoma"/>
          <w:b/>
          <w:bCs/>
          <w:sz w:val="19"/>
          <w:szCs w:val="19"/>
          <w:u w:val="single"/>
        </w:rPr>
        <w:t xml:space="preserve">Κριτήριο </w:t>
      </w:r>
      <w:r w:rsidR="00915B25">
        <w:rPr>
          <w:rFonts w:ascii="Verdana" w:eastAsia="Times New Roman" w:hAnsi="Verdana" w:cs="Tahoma"/>
          <w:b/>
          <w:bCs/>
          <w:sz w:val="19"/>
          <w:szCs w:val="19"/>
          <w:u w:val="single"/>
        </w:rPr>
        <w:t>9</w:t>
      </w:r>
      <w:r w:rsidRPr="006D43AB">
        <w:rPr>
          <w:rFonts w:ascii="Verdana" w:eastAsia="Times New Roman" w:hAnsi="Verdana" w:cs="Tahoma"/>
          <w:b/>
          <w:bCs/>
          <w:sz w:val="19"/>
          <w:szCs w:val="19"/>
          <w:u w:val="single"/>
        </w:rPr>
        <w:t xml:space="preserve">: </w:t>
      </w:r>
      <w:r w:rsidR="00C90ACA" w:rsidRPr="006D43AB">
        <w:rPr>
          <w:rFonts w:ascii="Verdana" w:eastAsia="Times New Roman" w:hAnsi="Verdana" w:cs="Tahoma"/>
          <w:b/>
          <w:bCs/>
          <w:sz w:val="19"/>
          <w:szCs w:val="19"/>
        </w:rPr>
        <w:t xml:space="preserve">Ωφελούμενοι προγράμματος κατάρτισης </w:t>
      </w:r>
    </w:p>
    <w:p w14:paraId="2101CCFC" w14:textId="77777777" w:rsidR="00E105F3" w:rsidRPr="006D43AB" w:rsidRDefault="00E105F3" w:rsidP="002F1D7C">
      <w:pPr>
        <w:spacing w:before="120" w:after="120" w:line="240" w:lineRule="auto"/>
        <w:jc w:val="both"/>
        <w:rPr>
          <w:rFonts w:ascii="Verdana" w:hAnsi="Verdana"/>
          <w:sz w:val="19"/>
          <w:szCs w:val="19"/>
          <w:u w:val="single"/>
        </w:rPr>
      </w:pPr>
      <w:r w:rsidRPr="006D43AB">
        <w:rPr>
          <w:rFonts w:ascii="Verdana" w:hAnsi="Verdana"/>
          <w:sz w:val="19"/>
          <w:szCs w:val="19"/>
          <w:u w:val="single"/>
        </w:rPr>
        <w:t>19.2.1.1:</w:t>
      </w:r>
    </w:p>
    <w:p w14:paraId="5D21B005" w14:textId="77777777" w:rsidR="00DB2940" w:rsidRPr="006D43AB" w:rsidRDefault="00DB2940" w:rsidP="002F1D7C">
      <w:pPr>
        <w:spacing w:before="120" w:after="120" w:line="240" w:lineRule="auto"/>
        <w:jc w:val="both"/>
        <w:rPr>
          <w:rFonts w:ascii="Verdana" w:hAnsi="Verdana"/>
          <w:sz w:val="19"/>
          <w:szCs w:val="19"/>
        </w:rPr>
      </w:pPr>
      <w:r w:rsidRPr="006D43AB">
        <w:rPr>
          <w:rFonts w:ascii="Verdana" w:hAnsi="Verdana"/>
          <w:sz w:val="19"/>
          <w:szCs w:val="19"/>
        </w:rPr>
        <w:t xml:space="preserve">Η υποδράση αφορά σε ενισχύσεις για δράσεις επαγγελματικής κατάρτισης και απόκτησης δεξιοτήτων, συμπεριλαμβανομένων των μαθημάτων επιμόρφωσης, εργαστηρίων και ατομικής καθοδήγησης, δραστηριότητες επίδειξης και δράσεις ενημέρωσης. </w:t>
      </w:r>
    </w:p>
    <w:p w14:paraId="706A8CCD" w14:textId="77777777" w:rsidR="00E22DF3" w:rsidRPr="006D43AB" w:rsidRDefault="00DB2940" w:rsidP="002F1D7C">
      <w:pPr>
        <w:spacing w:before="120" w:after="120" w:line="240" w:lineRule="auto"/>
        <w:jc w:val="both"/>
        <w:rPr>
          <w:rFonts w:ascii="Verdana" w:hAnsi="Verdana"/>
          <w:sz w:val="19"/>
          <w:szCs w:val="19"/>
        </w:rPr>
      </w:pPr>
      <w:r w:rsidRPr="006D43AB">
        <w:rPr>
          <w:rFonts w:ascii="Verdana" w:hAnsi="Verdana"/>
          <w:sz w:val="19"/>
          <w:szCs w:val="19"/>
        </w:rPr>
        <w:t xml:space="preserve">Οι ωφελούμενοι δύναται να απασχολούνται στους τομείς της γεωργίας (γεωργία και κτηνοτροφία), των πολύ μικρών και μικρομεσαίων επιχειρήσεων στον τομέα της μεταποίησης και εμπορίας γεωργικών προϊόντων των οποίων το αποτέλεσμα είναι γεωργικό προϊόν, καθώς και του δασικού τομέα. </w:t>
      </w:r>
    </w:p>
    <w:p w14:paraId="42A87E46" w14:textId="77777777" w:rsidR="00DB2940" w:rsidRPr="006D43AB" w:rsidRDefault="00DB2940" w:rsidP="002F1D7C">
      <w:pPr>
        <w:spacing w:before="120" w:after="120" w:line="240" w:lineRule="auto"/>
        <w:jc w:val="both"/>
        <w:rPr>
          <w:rFonts w:ascii="Verdana" w:hAnsi="Verdana"/>
          <w:sz w:val="19"/>
          <w:szCs w:val="19"/>
        </w:rPr>
      </w:pPr>
      <w:r w:rsidRPr="006D43AB">
        <w:rPr>
          <w:rFonts w:ascii="Verdana" w:hAnsi="Verdana"/>
          <w:sz w:val="19"/>
          <w:szCs w:val="19"/>
          <w:u w:val="single"/>
        </w:rPr>
        <w:lastRenderedPageBreak/>
        <w:t>Προτεραιότητα θα δοθεί</w:t>
      </w:r>
      <w:r w:rsidRPr="006D43AB">
        <w:rPr>
          <w:rFonts w:ascii="Verdana" w:hAnsi="Verdana"/>
          <w:sz w:val="19"/>
          <w:szCs w:val="19"/>
        </w:rPr>
        <w:t xml:space="preserve"> σε ομάδες ωφελούμενων που είναι κάτοχοι γεωργικής εκμετάλλευσης σε έναν από τους παρα</w:t>
      </w:r>
      <w:r w:rsidR="00E22DF3" w:rsidRPr="006D43AB">
        <w:rPr>
          <w:rFonts w:ascii="Verdana" w:hAnsi="Verdana"/>
          <w:sz w:val="19"/>
          <w:szCs w:val="19"/>
        </w:rPr>
        <w:t>κ</w:t>
      </w:r>
      <w:r w:rsidRPr="006D43AB">
        <w:rPr>
          <w:rFonts w:ascii="Verdana" w:hAnsi="Verdana"/>
          <w:sz w:val="19"/>
          <w:szCs w:val="19"/>
        </w:rPr>
        <w:t>άνω τομείς προτεραιότητας</w:t>
      </w:r>
      <w:r w:rsidR="00E22DF3" w:rsidRPr="006D43AB">
        <w:rPr>
          <w:rFonts w:ascii="Verdana" w:hAnsi="Verdana"/>
          <w:sz w:val="19"/>
          <w:szCs w:val="19"/>
        </w:rPr>
        <w:t>:</w:t>
      </w:r>
    </w:p>
    <w:p w14:paraId="55010930" w14:textId="77777777" w:rsidR="00E22DF3" w:rsidRPr="006D43AB" w:rsidRDefault="00E22DF3" w:rsidP="003F6836">
      <w:pPr>
        <w:pStyle w:val="a3"/>
        <w:numPr>
          <w:ilvl w:val="0"/>
          <w:numId w:val="19"/>
        </w:numPr>
        <w:spacing w:before="120" w:after="120" w:line="240" w:lineRule="auto"/>
        <w:jc w:val="both"/>
        <w:rPr>
          <w:rFonts w:ascii="Verdana" w:eastAsia="Times New Roman" w:hAnsi="Verdana" w:cs="Arial"/>
          <w:sz w:val="19"/>
          <w:szCs w:val="19"/>
        </w:rPr>
      </w:pPr>
      <w:r w:rsidRPr="006D43AB">
        <w:rPr>
          <w:rFonts w:ascii="Verdana" w:eastAsia="Times New Roman" w:hAnsi="Verdana" w:cs="Arial"/>
          <w:sz w:val="19"/>
          <w:szCs w:val="19"/>
        </w:rPr>
        <w:t xml:space="preserve">αναβάθμισης και βελτίωσης των καλλιεργειών </w:t>
      </w:r>
      <w:proofErr w:type="spellStart"/>
      <w:r w:rsidRPr="006D43AB">
        <w:rPr>
          <w:rFonts w:ascii="Verdana" w:eastAsia="Times New Roman" w:hAnsi="Verdana" w:cs="Arial"/>
          <w:sz w:val="19"/>
          <w:szCs w:val="19"/>
        </w:rPr>
        <w:t>φυστικιάς</w:t>
      </w:r>
      <w:proofErr w:type="spellEnd"/>
      <w:r w:rsidRPr="006D43AB">
        <w:rPr>
          <w:rFonts w:ascii="Verdana" w:eastAsia="Times New Roman" w:hAnsi="Verdana" w:cs="Arial"/>
          <w:sz w:val="19"/>
          <w:szCs w:val="19"/>
        </w:rPr>
        <w:t xml:space="preserve"> στην Αίγινα</w:t>
      </w:r>
    </w:p>
    <w:p w14:paraId="23CA5466" w14:textId="77777777" w:rsidR="00E22DF3" w:rsidRPr="006D43AB" w:rsidRDefault="00E22DF3" w:rsidP="003F6836">
      <w:pPr>
        <w:pStyle w:val="a3"/>
        <w:numPr>
          <w:ilvl w:val="0"/>
          <w:numId w:val="19"/>
        </w:numPr>
        <w:spacing w:before="120" w:after="120" w:line="240" w:lineRule="auto"/>
        <w:jc w:val="both"/>
        <w:rPr>
          <w:rFonts w:ascii="Verdana" w:eastAsia="Times New Roman" w:hAnsi="Verdana" w:cs="Arial"/>
          <w:sz w:val="19"/>
          <w:szCs w:val="19"/>
        </w:rPr>
      </w:pPr>
      <w:proofErr w:type="spellStart"/>
      <w:r w:rsidRPr="006D43AB">
        <w:rPr>
          <w:rFonts w:ascii="Verdana" w:eastAsia="Times New Roman" w:hAnsi="Verdana" w:cs="Arial"/>
          <w:sz w:val="19"/>
          <w:szCs w:val="19"/>
        </w:rPr>
        <w:t>λεμονοδάσους</w:t>
      </w:r>
      <w:proofErr w:type="spellEnd"/>
      <w:r w:rsidRPr="006D43AB">
        <w:rPr>
          <w:rFonts w:ascii="Verdana" w:eastAsia="Times New Roman" w:hAnsi="Verdana" w:cs="Arial"/>
          <w:sz w:val="19"/>
          <w:szCs w:val="19"/>
        </w:rPr>
        <w:t xml:space="preserve"> στον Πόρο,</w:t>
      </w:r>
    </w:p>
    <w:p w14:paraId="24149E5B" w14:textId="77777777" w:rsidR="00E22DF3" w:rsidRPr="006D43AB" w:rsidRDefault="00E22DF3" w:rsidP="003F6836">
      <w:pPr>
        <w:pStyle w:val="a3"/>
        <w:numPr>
          <w:ilvl w:val="0"/>
          <w:numId w:val="19"/>
        </w:numPr>
        <w:spacing w:before="120" w:after="120" w:line="240" w:lineRule="auto"/>
        <w:jc w:val="both"/>
        <w:rPr>
          <w:rFonts w:ascii="Verdana" w:eastAsia="Times New Roman" w:hAnsi="Verdana" w:cs="Arial"/>
          <w:sz w:val="19"/>
          <w:szCs w:val="19"/>
        </w:rPr>
      </w:pPr>
      <w:r w:rsidRPr="006D43AB">
        <w:rPr>
          <w:rFonts w:ascii="Verdana" w:eastAsia="Times New Roman" w:hAnsi="Verdana" w:cs="Arial"/>
          <w:sz w:val="19"/>
          <w:szCs w:val="19"/>
        </w:rPr>
        <w:t>μελισσοκομία στα Κύθηρα,</w:t>
      </w:r>
    </w:p>
    <w:p w14:paraId="460BBF9B" w14:textId="77777777" w:rsidR="00E22DF3" w:rsidRPr="006D43AB" w:rsidRDefault="00E22DF3" w:rsidP="003F6836">
      <w:pPr>
        <w:pStyle w:val="a3"/>
        <w:numPr>
          <w:ilvl w:val="0"/>
          <w:numId w:val="19"/>
        </w:numPr>
        <w:spacing w:before="120" w:after="120" w:line="240" w:lineRule="auto"/>
        <w:jc w:val="both"/>
        <w:rPr>
          <w:rFonts w:ascii="Verdana" w:eastAsia="Times New Roman" w:hAnsi="Verdana" w:cs="Arial"/>
          <w:sz w:val="19"/>
          <w:szCs w:val="19"/>
        </w:rPr>
      </w:pPr>
      <w:r w:rsidRPr="006D43AB">
        <w:rPr>
          <w:rFonts w:ascii="Verdana" w:eastAsia="Times New Roman" w:hAnsi="Verdana" w:cs="Arial"/>
          <w:sz w:val="19"/>
          <w:szCs w:val="19"/>
        </w:rPr>
        <w:t>τεχνικές κλαδεύσεων και διαχείριση της υλοτομίας στα πευκοδάση των Νησιών για αντιπυρική προστασία κ.λπ.,</w:t>
      </w:r>
    </w:p>
    <w:p w14:paraId="4BC28023" w14:textId="77777777" w:rsidR="00E22DF3" w:rsidRPr="006D43AB" w:rsidRDefault="00E22DF3" w:rsidP="003F6836">
      <w:pPr>
        <w:pStyle w:val="a3"/>
        <w:numPr>
          <w:ilvl w:val="0"/>
          <w:numId w:val="19"/>
        </w:numPr>
        <w:spacing w:before="120" w:after="120" w:line="240" w:lineRule="auto"/>
        <w:jc w:val="both"/>
        <w:rPr>
          <w:rFonts w:ascii="Verdana" w:eastAsia="Times New Roman" w:hAnsi="Verdana" w:cs="Arial"/>
          <w:sz w:val="19"/>
          <w:szCs w:val="19"/>
        </w:rPr>
      </w:pPr>
      <w:r w:rsidRPr="006D43AB">
        <w:rPr>
          <w:rFonts w:ascii="Verdana" w:eastAsia="Times New Roman" w:hAnsi="Verdana" w:cs="Arial"/>
          <w:sz w:val="19"/>
          <w:szCs w:val="19"/>
        </w:rPr>
        <w:t>μέθοδοι υγιεινής και διαχείρισης κτηνοτροφικής δραστηριότητας,</w:t>
      </w:r>
    </w:p>
    <w:p w14:paraId="7FBAAEF4" w14:textId="77777777" w:rsidR="00E105F3" w:rsidRPr="006D43AB" w:rsidRDefault="00E22DF3" w:rsidP="003F6836">
      <w:pPr>
        <w:pStyle w:val="a3"/>
        <w:numPr>
          <w:ilvl w:val="0"/>
          <w:numId w:val="19"/>
        </w:numPr>
        <w:spacing w:before="120" w:after="120" w:line="240" w:lineRule="auto"/>
        <w:jc w:val="both"/>
        <w:rPr>
          <w:rFonts w:ascii="Verdana" w:hAnsi="Verdana"/>
          <w:sz w:val="19"/>
          <w:szCs w:val="19"/>
        </w:rPr>
      </w:pPr>
      <w:r w:rsidRPr="006D43AB">
        <w:rPr>
          <w:rFonts w:ascii="Verdana" w:eastAsia="Times New Roman" w:hAnsi="Verdana" w:cs="Arial"/>
          <w:sz w:val="19"/>
          <w:szCs w:val="19"/>
        </w:rPr>
        <w:t>διαχείριση όνων στην</w:t>
      </w:r>
      <w:r w:rsidRPr="006D43AB">
        <w:rPr>
          <w:rFonts w:ascii="Verdana" w:hAnsi="Verdana"/>
          <w:sz w:val="19"/>
          <w:szCs w:val="19"/>
        </w:rPr>
        <w:t xml:space="preserve"> Ύδρα.</w:t>
      </w:r>
    </w:p>
    <w:p w14:paraId="3F8E388C" w14:textId="77777777" w:rsidR="00A82905" w:rsidRPr="00A82905" w:rsidRDefault="00A82905" w:rsidP="00A82905">
      <w:pPr>
        <w:spacing w:before="120" w:after="120" w:line="240" w:lineRule="auto"/>
        <w:jc w:val="both"/>
        <w:rPr>
          <w:rFonts w:ascii="Verdana" w:eastAsia="Calibri" w:hAnsi="Verdana" w:cs="Times New Roman"/>
          <w:bCs/>
          <w:sz w:val="19"/>
          <w:szCs w:val="19"/>
        </w:rPr>
      </w:pPr>
    </w:p>
    <w:p w14:paraId="1E65CA6F" w14:textId="0ED27592" w:rsidR="00C8158E" w:rsidRPr="006D43AB" w:rsidRDefault="00BA64BA" w:rsidP="002F1D7C">
      <w:pPr>
        <w:shd w:val="clear" w:color="auto" w:fill="C2D69B" w:themeFill="accent3" w:themeFillTint="99"/>
        <w:spacing w:before="120" w:after="120" w:line="240" w:lineRule="auto"/>
        <w:jc w:val="both"/>
        <w:rPr>
          <w:rFonts w:ascii="Verdana" w:eastAsia="Times New Roman" w:hAnsi="Verdana" w:cs="Tahoma"/>
          <w:b/>
          <w:bCs/>
          <w:sz w:val="19"/>
          <w:szCs w:val="19"/>
        </w:rPr>
      </w:pPr>
      <w:r w:rsidRPr="006D43AB">
        <w:rPr>
          <w:rFonts w:ascii="Verdana" w:eastAsia="Times New Roman" w:hAnsi="Verdana" w:cs="Tahoma"/>
          <w:b/>
          <w:bCs/>
          <w:sz w:val="19"/>
          <w:szCs w:val="19"/>
          <w:u w:val="single"/>
        </w:rPr>
        <w:t xml:space="preserve">Κριτήριο </w:t>
      </w:r>
      <w:r w:rsidR="00915B25">
        <w:rPr>
          <w:rFonts w:ascii="Verdana" w:eastAsia="Times New Roman" w:hAnsi="Verdana" w:cs="Tahoma"/>
          <w:b/>
          <w:bCs/>
          <w:sz w:val="19"/>
          <w:szCs w:val="19"/>
          <w:u w:val="single"/>
        </w:rPr>
        <w:t>1</w:t>
      </w:r>
      <w:r w:rsidRPr="006D43AB">
        <w:rPr>
          <w:rFonts w:ascii="Verdana" w:eastAsia="Times New Roman" w:hAnsi="Verdana" w:cs="Tahoma"/>
          <w:b/>
          <w:bCs/>
          <w:sz w:val="19"/>
          <w:szCs w:val="19"/>
          <w:u w:val="single"/>
        </w:rPr>
        <w:t>0:</w:t>
      </w:r>
      <w:r w:rsidRPr="006D43AB">
        <w:rPr>
          <w:rFonts w:ascii="Verdana" w:eastAsia="Times New Roman" w:hAnsi="Verdana" w:cs="Tahoma"/>
          <w:b/>
          <w:bCs/>
          <w:sz w:val="19"/>
          <w:szCs w:val="19"/>
        </w:rPr>
        <w:t xml:space="preserve"> </w:t>
      </w:r>
      <w:r w:rsidR="00C8158E" w:rsidRPr="006D43AB">
        <w:rPr>
          <w:rFonts w:ascii="Verdana" w:eastAsia="Times New Roman" w:hAnsi="Verdana" w:cs="Tahoma"/>
          <w:b/>
          <w:bCs/>
          <w:sz w:val="19"/>
          <w:szCs w:val="19"/>
        </w:rPr>
        <w:t xml:space="preserve">Αξιολόγηση συνεργατικού σχηματισμού </w:t>
      </w:r>
    </w:p>
    <w:p w14:paraId="4213B806" w14:textId="2FA68480" w:rsidR="00C8158E" w:rsidRDefault="00C8158E" w:rsidP="002F1D7C">
      <w:pPr>
        <w:spacing w:before="120" w:after="120" w:line="240" w:lineRule="auto"/>
        <w:jc w:val="both"/>
        <w:rPr>
          <w:rFonts w:ascii="Verdana" w:eastAsia="Times New Roman" w:hAnsi="Verdana" w:cs="Arial"/>
          <w:sz w:val="19"/>
          <w:szCs w:val="19"/>
        </w:rPr>
      </w:pPr>
      <w:r w:rsidRPr="006D43AB">
        <w:rPr>
          <w:rFonts w:ascii="Verdana" w:hAnsi="Verdana"/>
          <w:sz w:val="19"/>
          <w:szCs w:val="19"/>
        </w:rPr>
        <w:t>Εξετάζεται η περιγραφή του αντίστοιχου πεδίου της Αίτησης Στήριξης. Ελέγχεται</w:t>
      </w:r>
      <w:r w:rsidRPr="006D43AB">
        <w:rPr>
          <w:rFonts w:ascii="Verdana" w:eastAsia="Times New Roman" w:hAnsi="Verdana" w:cs="Arial"/>
          <w:sz w:val="19"/>
          <w:szCs w:val="19"/>
        </w:rPr>
        <w:t xml:space="preserve"> ο αριθμός των μελών του Συνεργατικού σχηματισμού και για κάθε μέλος δίδονται 10 βαθμοί. Ο  μέγιστος αριθμός των βαθμολογούμενων μελών είναι 10. Για την εκπλήρωση του κριτηρίου θα πρέπει να προσκομίζεται Καταστατικό του φορέα ή το ιδιωτικό συμφωνητικό σύμπραξης /συνεργασίας, όπου προκύπτει ο αριθμός των μελών του Συνεργατικού σχηματισμού.</w:t>
      </w:r>
    </w:p>
    <w:p w14:paraId="2235ED35" w14:textId="77777777" w:rsidR="00A82905" w:rsidRPr="006D43AB" w:rsidRDefault="00A82905" w:rsidP="002F1D7C">
      <w:pPr>
        <w:spacing w:before="120" w:after="120" w:line="240" w:lineRule="auto"/>
        <w:jc w:val="both"/>
        <w:rPr>
          <w:rFonts w:ascii="Verdana" w:eastAsia="Times New Roman" w:hAnsi="Verdana" w:cs="Arial"/>
          <w:sz w:val="19"/>
          <w:szCs w:val="19"/>
        </w:rPr>
      </w:pPr>
    </w:p>
    <w:p w14:paraId="0987A4C3" w14:textId="67445AC1" w:rsidR="00C8158E" w:rsidRPr="006D43AB" w:rsidRDefault="00BA64BA" w:rsidP="002F1D7C">
      <w:pPr>
        <w:shd w:val="clear" w:color="auto" w:fill="C2D69B" w:themeFill="accent3" w:themeFillTint="99"/>
        <w:spacing w:before="120" w:after="120" w:line="240" w:lineRule="auto"/>
        <w:jc w:val="both"/>
        <w:rPr>
          <w:rFonts w:ascii="Verdana" w:eastAsia="Times New Roman" w:hAnsi="Verdana" w:cs="Tahoma"/>
          <w:b/>
          <w:bCs/>
          <w:sz w:val="19"/>
          <w:szCs w:val="19"/>
        </w:rPr>
      </w:pPr>
      <w:r w:rsidRPr="006D43AB">
        <w:rPr>
          <w:rFonts w:ascii="Verdana" w:eastAsia="Times New Roman" w:hAnsi="Verdana" w:cs="Tahoma"/>
          <w:b/>
          <w:bCs/>
          <w:sz w:val="19"/>
          <w:szCs w:val="19"/>
          <w:u w:val="single"/>
        </w:rPr>
        <w:t xml:space="preserve">Κριτήριο </w:t>
      </w:r>
      <w:r w:rsidR="00915B25">
        <w:rPr>
          <w:rFonts w:ascii="Verdana" w:eastAsia="Times New Roman" w:hAnsi="Verdana" w:cs="Tahoma"/>
          <w:b/>
          <w:bCs/>
          <w:sz w:val="19"/>
          <w:szCs w:val="19"/>
          <w:u w:val="single"/>
        </w:rPr>
        <w:t>1</w:t>
      </w:r>
      <w:r w:rsidRPr="006D43AB">
        <w:rPr>
          <w:rFonts w:ascii="Verdana" w:eastAsia="Times New Roman" w:hAnsi="Verdana" w:cs="Tahoma"/>
          <w:b/>
          <w:bCs/>
          <w:sz w:val="19"/>
          <w:szCs w:val="19"/>
          <w:u w:val="single"/>
        </w:rPr>
        <w:t>1:</w:t>
      </w:r>
      <w:r w:rsidRPr="006D43AB">
        <w:rPr>
          <w:rFonts w:ascii="Verdana" w:eastAsia="Times New Roman" w:hAnsi="Verdana" w:cs="Tahoma"/>
          <w:b/>
          <w:bCs/>
          <w:sz w:val="19"/>
          <w:szCs w:val="19"/>
        </w:rPr>
        <w:t xml:space="preserve"> </w:t>
      </w:r>
      <w:r w:rsidR="00C8158E" w:rsidRPr="006D43AB">
        <w:rPr>
          <w:rFonts w:ascii="Verdana" w:eastAsia="Times New Roman" w:hAnsi="Verdana" w:cs="Tahoma"/>
          <w:b/>
          <w:bCs/>
          <w:sz w:val="19"/>
          <w:szCs w:val="19"/>
        </w:rPr>
        <w:t>Εμπειρία του υπευθύνου στην εκτέλεση και συντονισμό έργου συνεργασίας (ο υπεύθυνος έχει συμμετάσχει τουλάχιστον σε ένα έργο συνεργασίας)</w:t>
      </w:r>
    </w:p>
    <w:p w14:paraId="33C87381" w14:textId="09D9C168" w:rsidR="00C8158E" w:rsidRDefault="00C8158E" w:rsidP="002F1D7C">
      <w:pPr>
        <w:spacing w:before="120" w:after="120" w:line="240" w:lineRule="auto"/>
        <w:jc w:val="both"/>
        <w:rPr>
          <w:rFonts w:ascii="Verdana" w:eastAsia="Times New Roman" w:hAnsi="Verdana" w:cs="Arial"/>
          <w:sz w:val="19"/>
          <w:szCs w:val="19"/>
        </w:rPr>
      </w:pPr>
      <w:r w:rsidRPr="006D43AB">
        <w:rPr>
          <w:rFonts w:ascii="Verdana" w:hAnsi="Verdana"/>
          <w:i/>
          <w:sz w:val="19"/>
          <w:szCs w:val="19"/>
        </w:rPr>
        <w:t xml:space="preserve">Εξετάζεται η περιγραφή του αντίστοιχου πεδίου της Αίτησης Στήριξης. </w:t>
      </w:r>
      <w:r w:rsidRPr="006D43AB">
        <w:rPr>
          <w:rFonts w:ascii="Verdana" w:eastAsia="Times New Roman" w:hAnsi="Verdana" w:cs="Arial"/>
          <w:sz w:val="19"/>
          <w:szCs w:val="19"/>
        </w:rPr>
        <w:t>Για την εκπλήρωση του κριτηρίου θα πρέπει να προσκομίζεται σχετικό Βιογραφικό σημείωμα, καθώς και αποδεικτικά τεκμηρίωσης της σχετικής εμπειρίας του υπευθύνου (π</w:t>
      </w:r>
      <w:r w:rsidR="00BA64BA" w:rsidRPr="006D43AB">
        <w:rPr>
          <w:rFonts w:ascii="Verdana" w:eastAsia="Times New Roman" w:hAnsi="Verdana" w:cs="Arial"/>
          <w:sz w:val="19"/>
          <w:szCs w:val="19"/>
        </w:rPr>
        <w:t>.</w:t>
      </w:r>
      <w:r w:rsidRPr="006D43AB">
        <w:rPr>
          <w:rFonts w:ascii="Verdana" w:eastAsia="Times New Roman" w:hAnsi="Verdana" w:cs="Arial"/>
          <w:sz w:val="19"/>
          <w:szCs w:val="19"/>
        </w:rPr>
        <w:t>χ</w:t>
      </w:r>
      <w:r w:rsidR="00BA64BA" w:rsidRPr="006D43AB">
        <w:rPr>
          <w:rFonts w:ascii="Verdana" w:eastAsia="Times New Roman" w:hAnsi="Verdana" w:cs="Arial"/>
          <w:sz w:val="19"/>
          <w:szCs w:val="19"/>
        </w:rPr>
        <w:t>.</w:t>
      </w:r>
      <w:r w:rsidRPr="006D43AB">
        <w:rPr>
          <w:rFonts w:ascii="Verdana" w:eastAsia="Times New Roman" w:hAnsi="Verdana" w:cs="Arial"/>
          <w:sz w:val="19"/>
          <w:szCs w:val="19"/>
        </w:rPr>
        <w:t xml:space="preserve"> βεβαίωση εργοδότη/Φορέα).</w:t>
      </w:r>
    </w:p>
    <w:p w14:paraId="01DD5A46" w14:textId="77777777" w:rsidR="00A82905" w:rsidRPr="006D43AB" w:rsidRDefault="00A82905" w:rsidP="002F1D7C">
      <w:pPr>
        <w:spacing w:before="120" w:after="120" w:line="240" w:lineRule="auto"/>
        <w:jc w:val="both"/>
        <w:rPr>
          <w:rFonts w:ascii="Verdana" w:eastAsia="Times New Roman" w:hAnsi="Verdana" w:cs="Arial"/>
          <w:sz w:val="19"/>
          <w:szCs w:val="19"/>
        </w:rPr>
      </w:pPr>
    </w:p>
    <w:p w14:paraId="2C03EB37" w14:textId="5E4576F9" w:rsidR="00C8158E" w:rsidRPr="006D43AB" w:rsidRDefault="00BA64BA" w:rsidP="002F1D7C">
      <w:pPr>
        <w:shd w:val="clear" w:color="auto" w:fill="C2D69B" w:themeFill="accent3" w:themeFillTint="99"/>
        <w:spacing w:before="120" w:after="120" w:line="240" w:lineRule="auto"/>
        <w:jc w:val="both"/>
        <w:rPr>
          <w:rFonts w:ascii="Verdana" w:eastAsia="Times New Roman" w:hAnsi="Verdana" w:cs="Tahoma"/>
          <w:b/>
          <w:bCs/>
          <w:sz w:val="19"/>
          <w:szCs w:val="19"/>
        </w:rPr>
      </w:pPr>
      <w:r w:rsidRPr="006D43AB">
        <w:rPr>
          <w:rFonts w:ascii="Verdana" w:eastAsia="Times New Roman" w:hAnsi="Verdana" w:cs="Tahoma"/>
          <w:b/>
          <w:bCs/>
          <w:sz w:val="19"/>
          <w:szCs w:val="19"/>
          <w:u w:val="single"/>
        </w:rPr>
        <w:t xml:space="preserve">Κριτήριο </w:t>
      </w:r>
      <w:r w:rsidR="00915B25">
        <w:rPr>
          <w:rFonts w:ascii="Verdana" w:eastAsia="Times New Roman" w:hAnsi="Verdana" w:cs="Tahoma"/>
          <w:b/>
          <w:bCs/>
          <w:sz w:val="19"/>
          <w:szCs w:val="19"/>
          <w:u w:val="single"/>
        </w:rPr>
        <w:t>1</w:t>
      </w:r>
      <w:r w:rsidRPr="006D43AB">
        <w:rPr>
          <w:rFonts w:ascii="Verdana" w:eastAsia="Times New Roman" w:hAnsi="Verdana" w:cs="Tahoma"/>
          <w:b/>
          <w:bCs/>
          <w:sz w:val="19"/>
          <w:szCs w:val="19"/>
          <w:u w:val="single"/>
        </w:rPr>
        <w:t>2:</w:t>
      </w:r>
      <w:r w:rsidRPr="006D43AB">
        <w:rPr>
          <w:rFonts w:ascii="Verdana" w:eastAsia="Times New Roman" w:hAnsi="Verdana" w:cs="Tahoma"/>
          <w:b/>
          <w:bCs/>
          <w:sz w:val="19"/>
          <w:szCs w:val="19"/>
        </w:rPr>
        <w:t xml:space="preserve"> </w:t>
      </w:r>
      <w:r w:rsidR="00C8158E" w:rsidRPr="006D43AB">
        <w:rPr>
          <w:rFonts w:ascii="Verdana" w:eastAsia="Times New Roman" w:hAnsi="Verdana" w:cs="Tahoma"/>
          <w:b/>
          <w:bCs/>
          <w:sz w:val="19"/>
          <w:szCs w:val="19"/>
        </w:rPr>
        <w:t>Ικανότητα, εμπειρία και αξιοπιστία των μελών του δικτύου</w:t>
      </w:r>
    </w:p>
    <w:p w14:paraId="2D635E2B" w14:textId="77777777" w:rsidR="00C8158E" w:rsidRPr="006D43AB" w:rsidRDefault="00C8158E" w:rsidP="002F1D7C">
      <w:pPr>
        <w:spacing w:before="120" w:after="120" w:line="240" w:lineRule="auto"/>
        <w:jc w:val="both"/>
        <w:rPr>
          <w:rFonts w:ascii="Verdana" w:eastAsia="Times New Roman" w:hAnsi="Verdana" w:cs="Arial"/>
          <w:sz w:val="19"/>
          <w:szCs w:val="19"/>
        </w:rPr>
      </w:pPr>
      <w:r w:rsidRPr="006D43AB">
        <w:rPr>
          <w:rFonts w:ascii="Verdana" w:eastAsia="Times New Roman" w:hAnsi="Verdana" w:cs="Arial"/>
          <w:sz w:val="19"/>
          <w:szCs w:val="19"/>
        </w:rPr>
        <w:t>Εξετάζεται το ποσοστό των μελών του προτεινόμενου Συνεργατικού σχηματισμού που έχει συμμετάσχει σε άλλο σχήμα συνεργασίας, μέσω της αξιολόγησης των ακολουθών στοιχείων:</w:t>
      </w:r>
    </w:p>
    <w:p w14:paraId="58207282" w14:textId="77777777" w:rsidR="00C8158E" w:rsidRPr="006D43AB" w:rsidRDefault="00C8158E" w:rsidP="002F1D7C">
      <w:pPr>
        <w:pStyle w:val="a3"/>
        <w:numPr>
          <w:ilvl w:val="0"/>
          <w:numId w:val="13"/>
        </w:numPr>
        <w:spacing w:before="120" w:after="120" w:line="240" w:lineRule="auto"/>
        <w:jc w:val="both"/>
        <w:rPr>
          <w:rFonts w:ascii="Verdana" w:eastAsia="Times New Roman" w:hAnsi="Verdana" w:cs="Arial"/>
          <w:sz w:val="19"/>
          <w:szCs w:val="19"/>
        </w:rPr>
      </w:pPr>
      <w:r w:rsidRPr="006D43AB">
        <w:rPr>
          <w:rFonts w:ascii="Verdana" w:eastAsia="Times New Roman" w:hAnsi="Verdana" w:cs="Arial"/>
          <w:sz w:val="19"/>
          <w:szCs w:val="19"/>
        </w:rPr>
        <w:t xml:space="preserve">η σχετική συμπλήρωση της Αίτησης Στήριξης, </w:t>
      </w:r>
    </w:p>
    <w:p w14:paraId="6FD5CBBA" w14:textId="77777777" w:rsidR="00C8158E" w:rsidRPr="006D43AB" w:rsidRDefault="00C8158E" w:rsidP="002F1D7C">
      <w:pPr>
        <w:pStyle w:val="a3"/>
        <w:numPr>
          <w:ilvl w:val="0"/>
          <w:numId w:val="13"/>
        </w:numPr>
        <w:spacing w:before="120" w:after="120" w:line="240" w:lineRule="auto"/>
        <w:jc w:val="both"/>
        <w:rPr>
          <w:rFonts w:ascii="Verdana" w:eastAsia="Times New Roman" w:hAnsi="Verdana" w:cs="Arial"/>
          <w:sz w:val="19"/>
          <w:szCs w:val="19"/>
        </w:rPr>
      </w:pPr>
      <w:r w:rsidRPr="006D43AB">
        <w:rPr>
          <w:rFonts w:ascii="Verdana" w:eastAsia="Times New Roman" w:hAnsi="Verdana" w:cs="Arial"/>
          <w:sz w:val="19"/>
          <w:szCs w:val="19"/>
        </w:rPr>
        <w:t>το Καταστατικό του φορέα ή ιδιωτικό συμφωνητικό σύμπραξης /συνεργασίας,</w:t>
      </w:r>
    </w:p>
    <w:p w14:paraId="77F58AFD" w14:textId="77777777" w:rsidR="00C8158E" w:rsidRPr="006D43AB" w:rsidRDefault="00C8158E" w:rsidP="002F1D7C">
      <w:pPr>
        <w:pStyle w:val="a3"/>
        <w:numPr>
          <w:ilvl w:val="0"/>
          <w:numId w:val="13"/>
        </w:numPr>
        <w:spacing w:before="120" w:after="120" w:line="240" w:lineRule="auto"/>
        <w:jc w:val="both"/>
        <w:rPr>
          <w:rFonts w:ascii="Verdana" w:eastAsia="Times New Roman" w:hAnsi="Verdana" w:cs="Arial"/>
          <w:sz w:val="19"/>
          <w:szCs w:val="19"/>
        </w:rPr>
      </w:pPr>
      <w:r w:rsidRPr="006D43AB">
        <w:rPr>
          <w:rFonts w:ascii="Verdana" w:eastAsia="Times New Roman" w:hAnsi="Verdana" w:cs="Arial"/>
          <w:sz w:val="19"/>
          <w:szCs w:val="19"/>
        </w:rPr>
        <w:t>τα Βιογραφικά σημειώματα και</w:t>
      </w:r>
    </w:p>
    <w:p w14:paraId="21E205D2" w14:textId="23DCD858" w:rsidR="00C8158E" w:rsidRDefault="00C8158E" w:rsidP="002F1D7C">
      <w:pPr>
        <w:pStyle w:val="a3"/>
        <w:numPr>
          <w:ilvl w:val="0"/>
          <w:numId w:val="13"/>
        </w:numPr>
        <w:spacing w:before="120" w:after="120" w:line="240" w:lineRule="auto"/>
        <w:jc w:val="both"/>
        <w:rPr>
          <w:rFonts w:ascii="Verdana" w:eastAsia="Times New Roman" w:hAnsi="Verdana" w:cs="Arial"/>
          <w:sz w:val="19"/>
          <w:szCs w:val="19"/>
        </w:rPr>
      </w:pPr>
      <w:r w:rsidRPr="006D43AB">
        <w:rPr>
          <w:rFonts w:ascii="Verdana" w:eastAsia="Times New Roman" w:hAnsi="Verdana" w:cs="Arial"/>
          <w:sz w:val="19"/>
          <w:szCs w:val="19"/>
        </w:rPr>
        <w:t>σχετικά αποδεικτικά συμμετοχής σε παλιότερα σχήματα συνεργασίας.</w:t>
      </w:r>
    </w:p>
    <w:p w14:paraId="3ECC99B3" w14:textId="77777777" w:rsidR="00F235D7" w:rsidRPr="006D43AB" w:rsidRDefault="00F235D7" w:rsidP="00E51A6E">
      <w:pPr>
        <w:spacing w:before="120" w:after="0" w:line="240" w:lineRule="auto"/>
        <w:rPr>
          <w:rFonts w:ascii="Verdana" w:eastAsia="Times New Roman" w:hAnsi="Verdana" w:cs="Tahoma"/>
          <w:b/>
          <w:bCs/>
          <w:sz w:val="20"/>
          <w:szCs w:val="20"/>
          <w:u w:val="single"/>
        </w:rPr>
      </w:pPr>
    </w:p>
    <w:p w14:paraId="4A31392D" w14:textId="77777777" w:rsidR="00CB2C21" w:rsidRPr="006D43AB" w:rsidRDefault="00CB2C21" w:rsidP="00CB2C21">
      <w:pPr>
        <w:spacing w:before="120" w:after="0" w:line="240" w:lineRule="auto"/>
        <w:jc w:val="both"/>
        <w:rPr>
          <w:rFonts w:ascii="Verdana" w:eastAsia="Times New Roman" w:hAnsi="Verdana" w:cs="Tahoma"/>
          <w:bCs/>
          <w:sz w:val="20"/>
          <w:szCs w:val="20"/>
        </w:rPr>
      </w:pPr>
    </w:p>
    <w:p w14:paraId="5D6B4252" w14:textId="5068C664" w:rsidR="00286FB5" w:rsidRPr="006D43AB" w:rsidRDefault="007C4341" w:rsidP="001F68B3">
      <w:pPr>
        <w:pStyle w:val="a3"/>
        <w:numPr>
          <w:ilvl w:val="0"/>
          <w:numId w:val="22"/>
        </w:numPr>
        <w:spacing w:before="120" w:after="120" w:line="240" w:lineRule="auto"/>
        <w:rPr>
          <w:rStyle w:val="1Char"/>
          <w:rFonts w:ascii="Verdana" w:hAnsi="Verdana"/>
          <w:b/>
          <w:sz w:val="20"/>
          <w:szCs w:val="20"/>
        </w:rPr>
      </w:pPr>
      <w:r w:rsidRPr="006D43AB">
        <w:rPr>
          <w:rFonts w:ascii="Verdana" w:eastAsia="Times New Roman" w:hAnsi="Verdana" w:cs="Tahoma"/>
          <w:b/>
          <w:sz w:val="20"/>
          <w:szCs w:val="20"/>
          <w:u w:val="single"/>
        </w:rPr>
        <w:br w:type="page"/>
      </w:r>
      <w:bookmarkStart w:id="35" w:name="_Toc513812700"/>
      <w:bookmarkStart w:id="36" w:name="_Toc29561827"/>
      <w:r w:rsidR="00286FB5" w:rsidRPr="006D43AB">
        <w:rPr>
          <w:rStyle w:val="1Char"/>
          <w:rFonts w:ascii="Verdana" w:eastAsia="Times New Roman" w:hAnsi="Verdana"/>
          <w:b/>
          <w:color w:val="auto"/>
          <w:sz w:val="22"/>
          <w:szCs w:val="22"/>
        </w:rPr>
        <w:lastRenderedPageBreak/>
        <w:t>Στρατηγική Τοπικής Ανάπτυξης Τοπικού Προγράμματος «</w:t>
      </w:r>
      <w:r w:rsidR="00951BE3" w:rsidRPr="006D43AB">
        <w:rPr>
          <w:rStyle w:val="1Char"/>
          <w:rFonts w:ascii="Verdana" w:eastAsia="Times New Roman" w:hAnsi="Verdana"/>
          <w:b/>
          <w:color w:val="auto"/>
          <w:sz w:val="22"/>
          <w:szCs w:val="22"/>
        </w:rPr>
        <w:t xml:space="preserve">Πολιτισμός </w:t>
      </w:r>
      <w:r w:rsidR="00951BE3">
        <w:rPr>
          <w:rStyle w:val="1Char"/>
          <w:rFonts w:ascii="Verdana" w:eastAsia="Times New Roman" w:hAnsi="Verdana"/>
          <w:b/>
          <w:color w:val="auto"/>
          <w:sz w:val="22"/>
          <w:szCs w:val="22"/>
        </w:rPr>
        <w:t xml:space="preserve">και </w:t>
      </w:r>
      <w:r w:rsidR="00286FB5" w:rsidRPr="006D43AB">
        <w:rPr>
          <w:rStyle w:val="1Char"/>
          <w:rFonts w:ascii="Verdana" w:eastAsia="Times New Roman" w:hAnsi="Verdana"/>
          <w:b/>
          <w:color w:val="auto"/>
          <w:sz w:val="22"/>
          <w:szCs w:val="22"/>
        </w:rPr>
        <w:t>Περιβάλλον “Εν Πλω”»</w:t>
      </w:r>
      <w:bookmarkEnd w:id="35"/>
      <w:bookmarkEnd w:id="36"/>
    </w:p>
    <w:p w14:paraId="76DC2EDC" w14:textId="77777777" w:rsidR="001F68B3" w:rsidRPr="006D43AB" w:rsidRDefault="001F68B3" w:rsidP="001F68B3">
      <w:pPr>
        <w:spacing w:before="120" w:after="120" w:line="240" w:lineRule="auto"/>
        <w:jc w:val="both"/>
        <w:rPr>
          <w:rFonts w:ascii="Verdana" w:eastAsia="Times New Roman" w:hAnsi="Verdana" w:cs="Times New Roman"/>
          <w:sz w:val="19"/>
          <w:szCs w:val="19"/>
        </w:rPr>
      </w:pPr>
      <w:r w:rsidRPr="006D43AB">
        <w:rPr>
          <w:rFonts w:ascii="Verdana" w:eastAsia="Times New Roman" w:hAnsi="Verdana" w:cs="Times New Roman"/>
          <w:sz w:val="19"/>
          <w:szCs w:val="19"/>
        </w:rPr>
        <w:t xml:space="preserve">Το παρόν κεφάλαιο αποτελεί το κεφάλαιο της εγκεκριμένης πρότασης. Παρουσιάζονται οι στόχοι του τοπικού προγράμματος και η στρατηγική που υιοθετείται για την επίτευξη αυτών στην περιοχή παρέμβασης των Νήσων Αττικής, στο πλαίσιο εφαρμογής του Μέτρου 19 «Στήριξη για Τοπική Ανάπτυξη μέσω του LEADER (ΤΑΠΤοΚ - Τοπική Ανάπτυξη με Πρωτοβουλία Τοπικών Κοινοτήτων)» του ΠΑΑ 2014-2020 και της Προτεραιότητας 4 «Αύξηση της Απασχόλησης και της Εδαφικής Συνοχής» του </w:t>
      </w:r>
      <w:proofErr w:type="spellStart"/>
      <w:r w:rsidRPr="006D43AB">
        <w:rPr>
          <w:rFonts w:ascii="Verdana" w:eastAsia="Times New Roman" w:hAnsi="Verdana" w:cs="Times New Roman"/>
          <w:sz w:val="19"/>
          <w:szCs w:val="19"/>
        </w:rPr>
        <w:t>ΕΠΑλΘ</w:t>
      </w:r>
      <w:proofErr w:type="spellEnd"/>
      <w:r w:rsidRPr="006D43AB">
        <w:rPr>
          <w:rFonts w:ascii="Verdana" w:eastAsia="Times New Roman" w:hAnsi="Verdana" w:cs="Times New Roman"/>
          <w:sz w:val="19"/>
          <w:szCs w:val="19"/>
        </w:rPr>
        <w:t xml:space="preserve"> 2014-2020.</w:t>
      </w:r>
    </w:p>
    <w:p w14:paraId="77FE9D69" w14:textId="77777777" w:rsidR="001F68B3" w:rsidRPr="006D43AB" w:rsidRDefault="001F68B3" w:rsidP="001F68B3">
      <w:pPr>
        <w:spacing w:before="120" w:after="120" w:line="240" w:lineRule="auto"/>
        <w:jc w:val="both"/>
        <w:rPr>
          <w:rFonts w:ascii="Verdana" w:eastAsia="Times New Roman" w:hAnsi="Verdana" w:cs="Times New Roman"/>
          <w:sz w:val="19"/>
          <w:szCs w:val="19"/>
        </w:rPr>
      </w:pPr>
      <w:r w:rsidRPr="006D43AB">
        <w:rPr>
          <w:rFonts w:ascii="Verdana" w:eastAsia="Times New Roman" w:hAnsi="Verdana" w:cs="Times New Roman"/>
          <w:sz w:val="19"/>
          <w:szCs w:val="19"/>
        </w:rPr>
        <w:t>Στο πλαίσιο της αναμόρφωσης προκύπτει επαναπροσδιορισμός της συσχέτισης των δράσεων του τοπικού προγράμματος με τους γενικούς και ειδικούς στόχους, όπως τέθηκαν για τη διαμόρφωση της τοπικής στρατηγικής (Διάγραμμα 1).</w:t>
      </w:r>
    </w:p>
    <w:p w14:paraId="7DE9D022" w14:textId="77777777" w:rsidR="001F68B3" w:rsidRPr="006D43AB" w:rsidRDefault="001F68B3" w:rsidP="008C1FC1">
      <w:pPr>
        <w:pStyle w:val="2"/>
        <w:numPr>
          <w:ilvl w:val="1"/>
          <w:numId w:val="22"/>
        </w:numPr>
        <w:rPr>
          <w:rFonts w:ascii="Verdana" w:eastAsia="Times New Roman" w:hAnsi="Verdana"/>
          <w:b/>
          <w:color w:val="auto"/>
          <w:sz w:val="19"/>
          <w:szCs w:val="19"/>
        </w:rPr>
      </w:pPr>
      <w:bookmarkStart w:id="37" w:name="_Toc513812701"/>
      <w:bookmarkStart w:id="38" w:name="_Toc29561828"/>
      <w:r w:rsidRPr="006D43AB">
        <w:rPr>
          <w:rFonts w:ascii="Verdana" w:eastAsia="Times New Roman" w:hAnsi="Verdana"/>
          <w:b/>
          <w:color w:val="auto"/>
          <w:sz w:val="19"/>
          <w:szCs w:val="19"/>
        </w:rPr>
        <w:t>Καθορισμός στόχων του τοπικού προγράμματος</w:t>
      </w:r>
      <w:bookmarkEnd w:id="37"/>
      <w:bookmarkEnd w:id="38"/>
    </w:p>
    <w:p w14:paraId="0DE2A676" w14:textId="77777777" w:rsidR="001F68B3" w:rsidRPr="006D43AB" w:rsidRDefault="001F68B3" w:rsidP="001F68B3">
      <w:pPr>
        <w:autoSpaceDE w:val="0"/>
        <w:autoSpaceDN w:val="0"/>
        <w:adjustRightInd w:val="0"/>
        <w:spacing w:before="120" w:after="120" w:line="240" w:lineRule="auto"/>
        <w:jc w:val="both"/>
        <w:rPr>
          <w:rFonts w:ascii="Verdana" w:eastAsia="Times New Roman" w:hAnsi="Verdana" w:cs="Verdana"/>
          <w:color w:val="000000"/>
          <w:sz w:val="19"/>
          <w:szCs w:val="19"/>
        </w:rPr>
      </w:pPr>
      <w:r w:rsidRPr="006D43AB">
        <w:rPr>
          <w:rFonts w:ascii="Verdana" w:eastAsia="Times New Roman" w:hAnsi="Verdana" w:cs="Verdana"/>
          <w:color w:val="000000"/>
          <w:sz w:val="19"/>
          <w:szCs w:val="19"/>
        </w:rPr>
        <w:t xml:space="preserve">Για τον καθορισμό των στόχων του τοπικού προγράμματος ελήφθη υπόψη: </w:t>
      </w:r>
    </w:p>
    <w:p w14:paraId="4B18A4F4" w14:textId="77777777" w:rsidR="001F68B3" w:rsidRPr="006D43AB" w:rsidRDefault="001F68B3" w:rsidP="001F68B3">
      <w:pPr>
        <w:autoSpaceDE w:val="0"/>
        <w:autoSpaceDN w:val="0"/>
        <w:adjustRightInd w:val="0"/>
        <w:spacing w:before="120" w:after="120" w:line="240" w:lineRule="auto"/>
        <w:jc w:val="both"/>
        <w:rPr>
          <w:rFonts w:ascii="Verdana" w:eastAsia="Times New Roman" w:hAnsi="Verdana" w:cs="Verdana"/>
          <w:color w:val="000000"/>
          <w:sz w:val="19"/>
          <w:szCs w:val="19"/>
        </w:rPr>
      </w:pPr>
      <w:r w:rsidRPr="006D43AB">
        <w:rPr>
          <w:rFonts w:ascii="Verdana" w:eastAsia="Times New Roman" w:hAnsi="Verdana" w:cs="Verdana"/>
          <w:b/>
          <w:bCs/>
          <w:color w:val="000000"/>
          <w:sz w:val="19"/>
          <w:szCs w:val="19"/>
        </w:rPr>
        <w:t xml:space="preserve">Α) </w:t>
      </w:r>
      <w:r w:rsidRPr="006D43AB">
        <w:rPr>
          <w:rFonts w:ascii="Verdana" w:eastAsia="Times New Roman" w:hAnsi="Verdana" w:cs="Verdana"/>
          <w:color w:val="000000"/>
          <w:sz w:val="19"/>
          <w:szCs w:val="19"/>
        </w:rPr>
        <w:t xml:space="preserve">το Προγραμματικό Πλαίσιο 2014 – 2020, όπως αυτό αποτυπώνεται σε σχετικά στρατηγικά κείμενα και κατευθύνσεις και ειδικότερα: </w:t>
      </w:r>
    </w:p>
    <w:p w14:paraId="0B7D054D" w14:textId="77777777" w:rsidR="001F68B3" w:rsidRPr="006D43AB" w:rsidRDefault="001F68B3" w:rsidP="001F68B3">
      <w:pPr>
        <w:numPr>
          <w:ilvl w:val="0"/>
          <w:numId w:val="27"/>
        </w:numPr>
        <w:autoSpaceDE w:val="0"/>
        <w:autoSpaceDN w:val="0"/>
        <w:adjustRightInd w:val="0"/>
        <w:spacing w:before="120" w:after="120" w:line="240" w:lineRule="auto"/>
        <w:jc w:val="both"/>
        <w:rPr>
          <w:rFonts w:ascii="Verdana" w:eastAsia="Times New Roman" w:hAnsi="Verdana" w:cs="Verdana"/>
          <w:color w:val="000000"/>
          <w:sz w:val="19"/>
          <w:szCs w:val="19"/>
        </w:rPr>
      </w:pPr>
      <w:r w:rsidRPr="006D43AB">
        <w:rPr>
          <w:rFonts w:ascii="Verdana" w:eastAsia="Times New Roman" w:hAnsi="Verdana" w:cs="Verdana"/>
          <w:color w:val="000000"/>
          <w:sz w:val="19"/>
          <w:szCs w:val="19"/>
        </w:rPr>
        <w:t xml:space="preserve">το Εταιρικό Σύμφωνο για το Πλαίσιο Ανάπτυξης – ΕΣΠΑ 2014-2020, </w:t>
      </w:r>
    </w:p>
    <w:p w14:paraId="56411A96" w14:textId="77777777" w:rsidR="001F68B3" w:rsidRPr="006D43AB" w:rsidRDefault="001F68B3" w:rsidP="001F68B3">
      <w:pPr>
        <w:numPr>
          <w:ilvl w:val="0"/>
          <w:numId w:val="27"/>
        </w:numPr>
        <w:autoSpaceDE w:val="0"/>
        <w:autoSpaceDN w:val="0"/>
        <w:adjustRightInd w:val="0"/>
        <w:spacing w:before="120" w:after="120" w:line="240" w:lineRule="auto"/>
        <w:jc w:val="both"/>
        <w:rPr>
          <w:rFonts w:ascii="Verdana" w:eastAsia="Times New Roman" w:hAnsi="Verdana" w:cs="Verdana"/>
          <w:color w:val="000000"/>
          <w:sz w:val="19"/>
          <w:szCs w:val="19"/>
        </w:rPr>
      </w:pPr>
      <w:r w:rsidRPr="006D43AB">
        <w:rPr>
          <w:rFonts w:ascii="Verdana" w:eastAsia="Times New Roman" w:hAnsi="Verdana" w:cs="Verdana"/>
          <w:color w:val="000000"/>
          <w:sz w:val="19"/>
          <w:szCs w:val="19"/>
        </w:rPr>
        <w:t xml:space="preserve">το Πρόγραμμα Αγροτικής Ανάπτυξης 2014 – 2020 (ΠΑΑ) και κυρίως το Μέτρο 19 αυτού, </w:t>
      </w:r>
    </w:p>
    <w:p w14:paraId="1AA5CE80" w14:textId="77777777" w:rsidR="001F68B3" w:rsidRPr="006D43AB" w:rsidRDefault="001F68B3" w:rsidP="001F68B3">
      <w:pPr>
        <w:numPr>
          <w:ilvl w:val="0"/>
          <w:numId w:val="27"/>
        </w:numPr>
        <w:autoSpaceDE w:val="0"/>
        <w:autoSpaceDN w:val="0"/>
        <w:adjustRightInd w:val="0"/>
        <w:spacing w:before="120" w:after="120" w:line="240" w:lineRule="auto"/>
        <w:jc w:val="both"/>
        <w:rPr>
          <w:rFonts w:ascii="Verdana" w:eastAsia="Times New Roman" w:hAnsi="Verdana" w:cs="Verdana"/>
          <w:color w:val="000000"/>
          <w:sz w:val="19"/>
          <w:szCs w:val="19"/>
        </w:rPr>
      </w:pPr>
      <w:r w:rsidRPr="006D43AB">
        <w:rPr>
          <w:rFonts w:ascii="Verdana" w:eastAsia="Times New Roman" w:hAnsi="Verdana" w:cs="Verdana"/>
          <w:color w:val="000000"/>
          <w:sz w:val="19"/>
          <w:szCs w:val="19"/>
        </w:rPr>
        <w:t xml:space="preserve">το Επιχειρησιακό Πρόγραμμα Αλιείας και Θάλασσας 2014-2020 και κυρίως την Προτεραιότητα 4 αυτού, </w:t>
      </w:r>
    </w:p>
    <w:p w14:paraId="65EFCE74" w14:textId="77777777" w:rsidR="001F68B3" w:rsidRPr="006D43AB" w:rsidRDefault="001F68B3" w:rsidP="001F68B3">
      <w:pPr>
        <w:numPr>
          <w:ilvl w:val="0"/>
          <w:numId w:val="27"/>
        </w:numPr>
        <w:autoSpaceDE w:val="0"/>
        <w:autoSpaceDN w:val="0"/>
        <w:adjustRightInd w:val="0"/>
        <w:spacing w:before="120" w:after="120" w:line="240" w:lineRule="auto"/>
        <w:jc w:val="both"/>
        <w:rPr>
          <w:rFonts w:ascii="Verdana" w:eastAsia="Times New Roman" w:hAnsi="Verdana" w:cs="Verdana"/>
          <w:color w:val="000000"/>
          <w:sz w:val="19"/>
          <w:szCs w:val="19"/>
        </w:rPr>
      </w:pPr>
      <w:r w:rsidRPr="006D43AB">
        <w:rPr>
          <w:rFonts w:ascii="Verdana" w:eastAsia="Times New Roman" w:hAnsi="Verdana" w:cs="Verdana"/>
          <w:color w:val="000000"/>
          <w:sz w:val="19"/>
          <w:szCs w:val="19"/>
        </w:rPr>
        <w:t xml:space="preserve">η Έξυπνη Εξειδίκευση Έρευνας, Τεχνολογίας &amp; Καινοτομίας (RIS 3) της Περιφέρειας Αττικής, </w:t>
      </w:r>
    </w:p>
    <w:p w14:paraId="3BD01CB2" w14:textId="77777777" w:rsidR="001F68B3" w:rsidRPr="006D43AB" w:rsidRDefault="001F68B3" w:rsidP="001F68B3">
      <w:pPr>
        <w:numPr>
          <w:ilvl w:val="0"/>
          <w:numId w:val="27"/>
        </w:numPr>
        <w:autoSpaceDE w:val="0"/>
        <w:autoSpaceDN w:val="0"/>
        <w:adjustRightInd w:val="0"/>
        <w:spacing w:before="120" w:after="120" w:line="240" w:lineRule="auto"/>
        <w:jc w:val="both"/>
        <w:rPr>
          <w:rFonts w:ascii="Verdana" w:eastAsia="Times New Roman" w:hAnsi="Verdana" w:cs="Verdana"/>
          <w:color w:val="000000"/>
          <w:sz w:val="19"/>
          <w:szCs w:val="19"/>
        </w:rPr>
      </w:pPr>
      <w:r w:rsidRPr="006D43AB">
        <w:rPr>
          <w:rFonts w:ascii="Verdana" w:eastAsia="Times New Roman" w:hAnsi="Verdana" w:cs="Verdana"/>
          <w:color w:val="000000"/>
          <w:sz w:val="19"/>
          <w:szCs w:val="19"/>
        </w:rPr>
        <w:t xml:space="preserve">το Πρόγραμμα Δράσης του Νέου Ρυθμιστικού Σχεδίου Αττικής (ΡΣΑ) 2021 – Περιφερειακού πλαισίου Αττικής, </w:t>
      </w:r>
    </w:p>
    <w:p w14:paraId="39E9A95D" w14:textId="77777777" w:rsidR="001F68B3" w:rsidRPr="006D43AB" w:rsidRDefault="001F68B3" w:rsidP="001F68B3">
      <w:pPr>
        <w:numPr>
          <w:ilvl w:val="0"/>
          <w:numId w:val="27"/>
        </w:numPr>
        <w:autoSpaceDE w:val="0"/>
        <w:autoSpaceDN w:val="0"/>
        <w:adjustRightInd w:val="0"/>
        <w:spacing w:before="120" w:after="120" w:line="240" w:lineRule="auto"/>
        <w:jc w:val="both"/>
        <w:rPr>
          <w:rFonts w:ascii="Verdana" w:eastAsia="Times New Roman" w:hAnsi="Verdana" w:cs="Verdana"/>
          <w:color w:val="000000"/>
          <w:sz w:val="19"/>
          <w:szCs w:val="19"/>
        </w:rPr>
      </w:pPr>
      <w:r w:rsidRPr="006D43AB">
        <w:rPr>
          <w:rFonts w:ascii="Verdana" w:eastAsia="Times New Roman" w:hAnsi="Verdana" w:cs="Verdana"/>
          <w:color w:val="000000"/>
          <w:sz w:val="19"/>
          <w:szCs w:val="19"/>
        </w:rPr>
        <w:t>το Πλαίσιο Δράσεων Προτεραιότητας για τη χρηματοδότηση των περιοχών NATURA 2000 (</w:t>
      </w:r>
      <w:proofErr w:type="spellStart"/>
      <w:r w:rsidRPr="006D43AB">
        <w:rPr>
          <w:rFonts w:ascii="Verdana" w:eastAsia="Times New Roman" w:hAnsi="Verdana" w:cs="Verdana"/>
          <w:color w:val="000000"/>
          <w:sz w:val="19"/>
          <w:szCs w:val="19"/>
        </w:rPr>
        <w:t>Prioritized</w:t>
      </w:r>
      <w:proofErr w:type="spellEnd"/>
      <w:r w:rsidRPr="006D43AB">
        <w:rPr>
          <w:rFonts w:ascii="Verdana" w:eastAsia="Times New Roman" w:hAnsi="Verdana" w:cs="Verdana"/>
          <w:color w:val="000000"/>
          <w:sz w:val="19"/>
          <w:szCs w:val="19"/>
        </w:rPr>
        <w:t xml:space="preserve"> </w:t>
      </w:r>
      <w:proofErr w:type="spellStart"/>
      <w:r w:rsidRPr="006D43AB">
        <w:rPr>
          <w:rFonts w:ascii="Verdana" w:eastAsia="Times New Roman" w:hAnsi="Verdana" w:cs="Verdana"/>
          <w:color w:val="000000"/>
          <w:sz w:val="19"/>
          <w:szCs w:val="19"/>
        </w:rPr>
        <w:t>action</w:t>
      </w:r>
      <w:proofErr w:type="spellEnd"/>
      <w:r w:rsidRPr="006D43AB">
        <w:rPr>
          <w:rFonts w:ascii="Verdana" w:eastAsia="Times New Roman" w:hAnsi="Verdana" w:cs="Verdana"/>
          <w:color w:val="000000"/>
          <w:sz w:val="19"/>
          <w:szCs w:val="19"/>
        </w:rPr>
        <w:t xml:space="preserve"> </w:t>
      </w:r>
      <w:proofErr w:type="spellStart"/>
      <w:r w:rsidRPr="006D43AB">
        <w:rPr>
          <w:rFonts w:ascii="Verdana" w:eastAsia="Times New Roman" w:hAnsi="Verdana" w:cs="Verdana"/>
          <w:color w:val="000000"/>
          <w:sz w:val="19"/>
          <w:szCs w:val="19"/>
        </w:rPr>
        <w:t>framework</w:t>
      </w:r>
      <w:proofErr w:type="spellEnd"/>
      <w:r w:rsidRPr="006D43AB">
        <w:rPr>
          <w:rFonts w:ascii="Verdana" w:eastAsia="Times New Roman" w:hAnsi="Verdana" w:cs="Verdana"/>
          <w:color w:val="000000"/>
          <w:sz w:val="19"/>
          <w:szCs w:val="19"/>
        </w:rPr>
        <w:t xml:space="preserve">/ PAF), </w:t>
      </w:r>
    </w:p>
    <w:p w14:paraId="54132050" w14:textId="77777777" w:rsidR="001F68B3" w:rsidRPr="006D43AB" w:rsidRDefault="001F68B3" w:rsidP="001F68B3">
      <w:pPr>
        <w:numPr>
          <w:ilvl w:val="0"/>
          <w:numId w:val="27"/>
        </w:numPr>
        <w:autoSpaceDE w:val="0"/>
        <w:autoSpaceDN w:val="0"/>
        <w:adjustRightInd w:val="0"/>
        <w:spacing w:before="120" w:after="120" w:line="240" w:lineRule="auto"/>
        <w:jc w:val="both"/>
        <w:rPr>
          <w:rFonts w:ascii="Verdana" w:eastAsia="Times New Roman" w:hAnsi="Verdana" w:cs="Verdana"/>
          <w:color w:val="000000"/>
          <w:sz w:val="19"/>
          <w:szCs w:val="19"/>
        </w:rPr>
      </w:pPr>
      <w:r w:rsidRPr="006D43AB">
        <w:rPr>
          <w:rFonts w:ascii="Verdana" w:eastAsia="Times New Roman" w:hAnsi="Verdana" w:cs="Verdana"/>
          <w:color w:val="000000"/>
          <w:sz w:val="19"/>
          <w:szCs w:val="19"/>
        </w:rPr>
        <w:t xml:space="preserve">η Ευρωπαϊκή Σύμβαση για το Τοπίο και οι κατευθύνσεις που προκύπτουν από τη Διακήρυξη για το Πολιτιστικό Τοπίο, </w:t>
      </w:r>
    </w:p>
    <w:p w14:paraId="7CCB7A7F" w14:textId="77777777" w:rsidR="001F68B3" w:rsidRPr="006D43AB" w:rsidRDefault="001F68B3" w:rsidP="001F68B3">
      <w:pPr>
        <w:numPr>
          <w:ilvl w:val="0"/>
          <w:numId w:val="27"/>
        </w:numPr>
        <w:autoSpaceDE w:val="0"/>
        <w:autoSpaceDN w:val="0"/>
        <w:adjustRightInd w:val="0"/>
        <w:spacing w:before="120" w:after="120" w:line="240" w:lineRule="auto"/>
        <w:jc w:val="both"/>
        <w:rPr>
          <w:rFonts w:ascii="Verdana" w:eastAsia="Times New Roman" w:hAnsi="Verdana" w:cs="Verdana"/>
          <w:color w:val="000000"/>
          <w:sz w:val="19"/>
          <w:szCs w:val="19"/>
        </w:rPr>
      </w:pPr>
      <w:r w:rsidRPr="006D43AB">
        <w:rPr>
          <w:rFonts w:ascii="Verdana" w:eastAsia="Times New Roman" w:hAnsi="Verdana" w:cs="Verdana"/>
          <w:color w:val="000000"/>
          <w:sz w:val="19"/>
          <w:szCs w:val="19"/>
        </w:rPr>
        <w:t xml:space="preserve">η Εθνική στρατηγική για την προστασία και διαχείριση του θαλάσσιου περιβάλλοντος </w:t>
      </w:r>
    </w:p>
    <w:p w14:paraId="25274762" w14:textId="77777777" w:rsidR="00E97C5F" w:rsidRPr="006D43AB" w:rsidRDefault="00E97C5F" w:rsidP="00E97C5F">
      <w:pPr>
        <w:autoSpaceDE w:val="0"/>
        <w:autoSpaceDN w:val="0"/>
        <w:adjustRightInd w:val="0"/>
        <w:spacing w:before="120" w:after="120" w:line="240" w:lineRule="auto"/>
        <w:jc w:val="both"/>
        <w:rPr>
          <w:rFonts w:ascii="Verdana" w:eastAsia="Times New Roman" w:hAnsi="Verdana" w:cs="Verdana"/>
          <w:color w:val="000000"/>
          <w:sz w:val="19"/>
          <w:szCs w:val="19"/>
        </w:rPr>
      </w:pPr>
    </w:p>
    <w:p w14:paraId="6EEA4E25" w14:textId="77777777" w:rsidR="001F68B3" w:rsidRPr="006D43AB" w:rsidRDefault="001F68B3" w:rsidP="001F68B3">
      <w:pPr>
        <w:autoSpaceDE w:val="0"/>
        <w:autoSpaceDN w:val="0"/>
        <w:adjustRightInd w:val="0"/>
        <w:spacing w:before="120" w:after="120" w:line="240" w:lineRule="auto"/>
        <w:jc w:val="both"/>
        <w:rPr>
          <w:rFonts w:ascii="Verdana" w:eastAsia="Times New Roman" w:hAnsi="Verdana" w:cs="Verdana"/>
          <w:color w:val="000000"/>
          <w:sz w:val="19"/>
          <w:szCs w:val="19"/>
        </w:rPr>
      </w:pPr>
      <w:r w:rsidRPr="006D43AB">
        <w:rPr>
          <w:rFonts w:ascii="Verdana" w:eastAsia="Times New Roman" w:hAnsi="Verdana" w:cs="Verdana"/>
          <w:b/>
          <w:bCs/>
          <w:color w:val="000000"/>
          <w:sz w:val="19"/>
          <w:szCs w:val="19"/>
        </w:rPr>
        <w:t xml:space="preserve">Β) </w:t>
      </w:r>
      <w:r w:rsidRPr="006D43AB">
        <w:rPr>
          <w:rFonts w:ascii="Verdana" w:eastAsia="Times New Roman" w:hAnsi="Verdana" w:cs="Verdana"/>
          <w:color w:val="000000"/>
          <w:sz w:val="19"/>
          <w:szCs w:val="19"/>
        </w:rPr>
        <w:t xml:space="preserve">το Προφίλ της περιοχής παρέμβασης (ιδιαιτερότητες και τοπικά χαρακτηριστικά), που αποτέλεσαν τη βάση του τοπικού σχεδιασμού και ειδικότερα: </w:t>
      </w:r>
    </w:p>
    <w:p w14:paraId="2DC4CF96" w14:textId="77777777" w:rsidR="001F68B3" w:rsidRPr="006D43AB" w:rsidRDefault="001F68B3" w:rsidP="001F68B3">
      <w:pPr>
        <w:numPr>
          <w:ilvl w:val="0"/>
          <w:numId w:val="27"/>
        </w:numPr>
        <w:autoSpaceDE w:val="0"/>
        <w:autoSpaceDN w:val="0"/>
        <w:adjustRightInd w:val="0"/>
        <w:spacing w:before="120" w:after="120" w:line="240" w:lineRule="auto"/>
        <w:jc w:val="both"/>
        <w:rPr>
          <w:rFonts w:ascii="Verdana" w:eastAsia="Times New Roman" w:hAnsi="Verdana" w:cs="Verdana"/>
          <w:color w:val="000000"/>
          <w:sz w:val="19"/>
          <w:szCs w:val="19"/>
        </w:rPr>
      </w:pPr>
      <w:r w:rsidRPr="006D43AB">
        <w:rPr>
          <w:rFonts w:ascii="Verdana" w:eastAsia="Times New Roman" w:hAnsi="Verdana" w:cs="Verdana"/>
          <w:color w:val="000000"/>
          <w:sz w:val="19"/>
          <w:szCs w:val="19"/>
        </w:rPr>
        <w:t xml:space="preserve">τα αποτελέσματα της υφιστάμενης κατάστασης, </w:t>
      </w:r>
    </w:p>
    <w:p w14:paraId="725C87EE" w14:textId="77777777" w:rsidR="001F68B3" w:rsidRPr="006D43AB" w:rsidRDefault="001F68B3" w:rsidP="001F68B3">
      <w:pPr>
        <w:numPr>
          <w:ilvl w:val="0"/>
          <w:numId w:val="27"/>
        </w:numPr>
        <w:autoSpaceDE w:val="0"/>
        <w:autoSpaceDN w:val="0"/>
        <w:adjustRightInd w:val="0"/>
        <w:spacing w:before="120" w:after="120" w:line="240" w:lineRule="auto"/>
        <w:jc w:val="both"/>
        <w:rPr>
          <w:rFonts w:ascii="Verdana" w:eastAsia="Times New Roman" w:hAnsi="Verdana" w:cs="Verdana"/>
          <w:color w:val="000000"/>
          <w:sz w:val="19"/>
          <w:szCs w:val="19"/>
        </w:rPr>
      </w:pPr>
      <w:r w:rsidRPr="006D43AB">
        <w:rPr>
          <w:rFonts w:ascii="Verdana" w:eastAsia="Times New Roman" w:hAnsi="Verdana" w:cs="Verdana"/>
          <w:color w:val="000000"/>
          <w:sz w:val="19"/>
          <w:szCs w:val="19"/>
        </w:rPr>
        <w:t xml:space="preserve">τα αποτελέσματα της ανάλυσης SWOT για την περιοχή παρέμβασης, </w:t>
      </w:r>
    </w:p>
    <w:p w14:paraId="62D79884" w14:textId="77777777" w:rsidR="001F68B3" w:rsidRPr="006D43AB" w:rsidRDefault="001F68B3" w:rsidP="001F68B3">
      <w:pPr>
        <w:numPr>
          <w:ilvl w:val="0"/>
          <w:numId w:val="27"/>
        </w:numPr>
        <w:autoSpaceDE w:val="0"/>
        <w:autoSpaceDN w:val="0"/>
        <w:adjustRightInd w:val="0"/>
        <w:spacing w:before="120" w:after="120" w:line="240" w:lineRule="auto"/>
        <w:jc w:val="both"/>
        <w:rPr>
          <w:rFonts w:ascii="Verdana" w:eastAsia="Times New Roman" w:hAnsi="Verdana" w:cs="Verdana"/>
          <w:color w:val="000000"/>
          <w:sz w:val="19"/>
          <w:szCs w:val="19"/>
        </w:rPr>
      </w:pPr>
      <w:r w:rsidRPr="006D43AB">
        <w:rPr>
          <w:rFonts w:ascii="Verdana" w:eastAsia="Times New Roman" w:hAnsi="Verdana" w:cs="Verdana"/>
          <w:color w:val="000000"/>
          <w:sz w:val="19"/>
          <w:szCs w:val="19"/>
        </w:rPr>
        <w:t xml:space="preserve">οι εισηγήσεις και απόψεις τοπικών φορέων και του τοπικού πληθυσμού όπως αυτές προέκυψαν από τις ενέργειες διαβούλευσης. </w:t>
      </w:r>
    </w:p>
    <w:p w14:paraId="0402DEE4" w14:textId="1F6FE14F" w:rsidR="001F68B3" w:rsidRPr="006D43AB" w:rsidRDefault="001F68B3" w:rsidP="001F68B3">
      <w:pPr>
        <w:autoSpaceDE w:val="0"/>
        <w:autoSpaceDN w:val="0"/>
        <w:adjustRightInd w:val="0"/>
        <w:spacing w:before="120" w:after="120" w:line="240" w:lineRule="auto"/>
        <w:jc w:val="both"/>
        <w:rPr>
          <w:rFonts w:ascii="Verdana" w:eastAsia="Times New Roman" w:hAnsi="Verdana" w:cs="Verdana"/>
          <w:color w:val="000000"/>
          <w:sz w:val="19"/>
          <w:szCs w:val="19"/>
        </w:rPr>
      </w:pPr>
    </w:p>
    <w:p w14:paraId="7D2D899F" w14:textId="77777777" w:rsidR="001F68B3" w:rsidRPr="006D43AB" w:rsidRDefault="001F68B3" w:rsidP="001F68B3">
      <w:pPr>
        <w:autoSpaceDE w:val="0"/>
        <w:autoSpaceDN w:val="0"/>
        <w:adjustRightInd w:val="0"/>
        <w:spacing w:before="120" w:after="120" w:line="240" w:lineRule="auto"/>
        <w:jc w:val="both"/>
        <w:rPr>
          <w:rFonts w:ascii="Verdana" w:eastAsia="Times New Roman" w:hAnsi="Verdana" w:cs="Verdana"/>
          <w:color w:val="000000"/>
          <w:sz w:val="19"/>
          <w:szCs w:val="19"/>
        </w:rPr>
      </w:pPr>
      <w:r w:rsidRPr="006D43AB">
        <w:rPr>
          <w:rFonts w:ascii="Verdana" w:eastAsia="Times New Roman" w:hAnsi="Verdana" w:cs="Verdana"/>
          <w:color w:val="000000"/>
          <w:sz w:val="19"/>
          <w:szCs w:val="19"/>
        </w:rPr>
        <w:t>Στους πίνακες που ακολουθούν παρουσιάζονται συνοπτικά οι ως άνω κύριοι θεματικοί στόχοι και κατευθύνσεις:</w:t>
      </w:r>
      <w:bookmarkStart w:id="39" w:name="_Toc495475551"/>
    </w:p>
    <w:p w14:paraId="4A410C1F" w14:textId="77777777" w:rsidR="005C6BB5" w:rsidRPr="006D43AB" w:rsidRDefault="005C6BB5" w:rsidP="001F68B3">
      <w:pPr>
        <w:autoSpaceDE w:val="0"/>
        <w:autoSpaceDN w:val="0"/>
        <w:adjustRightInd w:val="0"/>
        <w:spacing w:before="120" w:after="120" w:line="240" w:lineRule="auto"/>
        <w:jc w:val="center"/>
        <w:rPr>
          <w:rFonts w:ascii="Verdana" w:eastAsia="Times New Roman" w:hAnsi="Verdana" w:cs="Times New Roman"/>
          <w:b/>
          <w:bCs/>
          <w:sz w:val="19"/>
          <w:szCs w:val="19"/>
        </w:rPr>
      </w:pPr>
      <w:bookmarkStart w:id="40" w:name="_Toc509932934"/>
    </w:p>
    <w:p w14:paraId="57058CD3" w14:textId="63D1A077" w:rsidR="001F68B3" w:rsidRPr="006D43AB" w:rsidRDefault="001F68B3" w:rsidP="001F68B3">
      <w:pPr>
        <w:autoSpaceDE w:val="0"/>
        <w:autoSpaceDN w:val="0"/>
        <w:adjustRightInd w:val="0"/>
        <w:spacing w:before="120" w:after="120" w:line="240" w:lineRule="auto"/>
        <w:jc w:val="center"/>
        <w:rPr>
          <w:rFonts w:ascii="Verdana" w:eastAsia="Times New Roman" w:hAnsi="Verdana" w:cs="Verdana"/>
          <w:b/>
          <w:bCs/>
          <w:color w:val="000000"/>
          <w:sz w:val="19"/>
          <w:szCs w:val="19"/>
        </w:rPr>
      </w:pPr>
      <w:r w:rsidRPr="006D43AB">
        <w:rPr>
          <w:rFonts w:ascii="Verdana" w:eastAsia="Times New Roman" w:hAnsi="Verdana" w:cs="Times New Roman"/>
          <w:b/>
          <w:bCs/>
          <w:sz w:val="19"/>
          <w:szCs w:val="19"/>
        </w:rPr>
        <w:t xml:space="preserve">Πίνακας </w:t>
      </w:r>
      <w:r w:rsidRPr="006D43AB">
        <w:rPr>
          <w:rFonts w:ascii="Verdana" w:eastAsia="Times New Roman" w:hAnsi="Verdana" w:cs="Times New Roman"/>
          <w:b/>
          <w:bCs/>
          <w:sz w:val="19"/>
          <w:szCs w:val="19"/>
        </w:rPr>
        <w:fldChar w:fldCharType="begin"/>
      </w:r>
      <w:r w:rsidRPr="006D43AB">
        <w:rPr>
          <w:rFonts w:ascii="Verdana" w:eastAsia="Times New Roman" w:hAnsi="Verdana" w:cs="Times New Roman"/>
          <w:b/>
          <w:bCs/>
          <w:sz w:val="19"/>
          <w:szCs w:val="19"/>
        </w:rPr>
        <w:instrText xml:space="preserve"> SEQ Πίνακας \* ARABIC </w:instrText>
      </w:r>
      <w:r w:rsidRPr="006D43AB">
        <w:rPr>
          <w:rFonts w:ascii="Verdana" w:eastAsia="Times New Roman" w:hAnsi="Verdana" w:cs="Times New Roman"/>
          <w:b/>
          <w:bCs/>
          <w:sz w:val="19"/>
          <w:szCs w:val="19"/>
        </w:rPr>
        <w:fldChar w:fldCharType="separate"/>
      </w:r>
      <w:r w:rsidR="00A10DE0">
        <w:rPr>
          <w:rFonts w:ascii="Verdana" w:eastAsia="Times New Roman" w:hAnsi="Verdana" w:cs="Times New Roman"/>
          <w:b/>
          <w:bCs/>
          <w:noProof/>
          <w:sz w:val="19"/>
          <w:szCs w:val="19"/>
        </w:rPr>
        <w:t>3</w:t>
      </w:r>
      <w:r w:rsidRPr="006D43AB">
        <w:rPr>
          <w:rFonts w:ascii="Verdana" w:eastAsia="Times New Roman" w:hAnsi="Verdana" w:cs="Times New Roman"/>
          <w:b/>
          <w:bCs/>
          <w:sz w:val="19"/>
          <w:szCs w:val="19"/>
        </w:rPr>
        <w:fldChar w:fldCharType="end"/>
      </w:r>
      <w:r w:rsidRPr="006D43AB">
        <w:rPr>
          <w:rFonts w:ascii="Verdana" w:eastAsia="Times New Roman" w:hAnsi="Verdana" w:cs="Times New Roman"/>
          <w:b/>
          <w:bCs/>
          <w:sz w:val="19"/>
          <w:szCs w:val="19"/>
        </w:rPr>
        <w:t>: Προγραμματικό πλαίσιο 2014 - 2020</w:t>
      </w:r>
      <w:bookmarkEnd w:id="39"/>
      <w:bookmarkEnd w:id="4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96"/>
      </w:tblGrid>
      <w:tr w:rsidR="001F68B3" w:rsidRPr="006D43AB" w14:paraId="75E4DF63" w14:textId="77777777" w:rsidTr="005944E6">
        <w:trPr>
          <w:trHeight w:val="89"/>
          <w:tblHeader/>
          <w:jc w:val="center"/>
        </w:trPr>
        <w:tc>
          <w:tcPr>
            <w:tcW w:w="5000" w:type="pct"/>
            <w:shd w:val="clear" w:color="auto" w:fill="8DB3E2"/>
            <w:vAlign w:val="center"/>
          </w:tcPr>
          <w:p w14:paraId="0AF8626E" w14:textId="77777777" w:rsidR="001F68B3" w:rsidRPr="006D43AB" w:rsidRDefault="001F68B3" w:rsidP="001F68B3">
            <w:pPr>
              <w:spacing w:after="0" w:line="240" w:lineRule="auto"/>
              <w:jc w:val="center"/>
              <w:rPr>
                <w:rFonts w:ascii="Verdana" w:eastAsia="Times New Roman" w:hAnsi="Verdana" w:cs="Times New Roman"/>
                <w:b/>
                <w:sz w:val="19"/>
                <w:szCs w:val="19"/>
              </w:rPr>
            </w:pPr>
            <w:r w:rsidRPr="006D43AB">
              <w:rPr>
                <w:rFonts w:ascii="Verdana" w:eastAsia="Times New Roman" w:hAnsi="Verdana" w:cs="Times New Roman"/>
                <w:b/>
                <w:sz w:val="19"/>
                <w:szCs w:val="19"/>
              </w:rPr>
              <w:lastRenderedPageBreak/>
              <w:t>ΠΡΟΓΡΑΜΜΑΤΙΚΟ ΠΛΑΙΣΙΟ 2014 - 2020</w:t>
            </w:r>
          </w:p>
        </w:tc>
      </w:tr>
      <w:tr w:rsidR="001F68B3" w:rsidRPr="006D43AB" w14:paraId="005597DB" w14:textId="77777777" w:rsidTr="005944E6">
        <w:trPr>
          <w:trHeight w:val="189"/>
          <w:jc w:val="center"/>
        </w:trPr>
        <w:tc>
          <w:tcPr>
            <w:tcW w:w="5000" w:type="pct"/>
            <w:shd w:val="clear" w:color="auto" w:fill="D9D9D9"/>
            <w:vAlign w:val="center"/>
          </w:tcPr>
          <w:p w14:paraId="685AD977" w14:textId="77777777" w:rsidR="001F68B3" w:rsidRPr="006D43AB" w:rsidRDefault="001F68B3" w:rsidP="001F68B3">
            <w:pPr>
              <w:spacing w:after="0" w:line="240" w:lineRule="auto"/>
              <w:jc w:val="center"/>
              <w:rPr>
                <w:rFonts w:ascii="Verdana" w:eastAsia="Times New Roman" w:hAnsi="Verdana" w:cs="Times New Roman"/>
                <w:b/>
                <w:sz w:val="19"/>
                <w:szCs w:val="19"/>
              </w:rPr>
            </w:pPr>
            <w:r w:rsidRPr="006D43AB">
              <w:rPr>
                <w:rFonts w:ascii="Verdana" w:eastAsia="Times New Roman" w:hAnsi="Verdana" w:cs="Times New Roman"/>
                <w:b/>
                <w:sz w:val="19"/>
                <w:szCs w:val="19"/>
              </w:rPr>
              <w:t>Α. Θεματικοί Στρατηγικοί Στόχοι ΕΣΠΑ 2014 – 2020</w:t>
            </w:r>
          </w:p>
        </w:tc>
      </w:tr>
      <w:tr w:rsidR="001F68B3" w:rsidRPr="006D43AB" w14:paraId="5785BC24" w14:textId="77777777" w:rsidTr="005944E6">
        <w:trPr>
          <w:trHeight w:val="167"/>
          <w:jc w:val="center"/>
        </w:trPr>
        <w:tc>
          <w:tcPr>
            <w:tcW w:w="5000" w:type="pct"/>
            <w:vAlign w:val="center"/>
          </w:tcPr>
          <w:p w14:paraId="6EAF5611" w14:textId="77777777" w:rsidR="001F68B3" w:rsidRPr="006D43AB" w:rsidRDefault="001F68B3" w:rsidP="001F68B3">
            <w:pPr>
              <w:spacing w:after="0" w:line="240" w:lineRule="auto"/>
              <w:jc w:val="both"/>
              <w:rPr>
                <w:rFonts w:ascii="Verdana" w:eastAsia="Times New Roman" w:hAnsi="Verdana" w:cs="Times New Roman"/>
                <w:sz w:val="19"/>
                <w:szCs w:val="19"/>
              </w:rPr>
            </w:pPr>
            <w:r w:rsidRPr="006D43AB">
              <w:rPr>
                <w:rFonts w:ascii="Verdana" w:eastAsia="Times New Roman" w:hAnsi="Verdana" w:cs="Times New Roman"/>
                <w:b/>
                <w:sz w:val="19"/>
                <w:szCs w:val="19"/>
              </w:rPr>
              <w:t>Α1.</w:t>
            </w:r>
            <w:r w:rsidRPr="006D43AB">
              <w:rPr>
                <w:rFonts w:ascii="Verdana" w:eastAsia="Times New Roman" w:hAnsi="Verdana" w:cs="Times New Roman"/>
                <w:sz w:val="19"/>
                <w:szCs w:val="19"/>
              </w:rPr>
              <w:t xml:space="preserve"> Προώθηση της κοινωνικής ένταξης και της καταπολέμησης της φτώχειας </w:t>
            </w:r>
          </w:p>
        </w:tc>
      </w:tr>
      <w:tr w:rsidR="001F68B3" w:rsidRPr="006D43AB" w14:paraId="61913FD9" w14:textId="77777777" w:rsidTr="005944E6">
        <w:trPr>
          <w:trHeight w:val="53"/>
          <w:jc w:val="center"/>
        </w:trPr>
        <w:tc>
          <w:tcPr>
            <w:tcW w:w="5000" w:type="pct"/>
            <w:vAlign w:val="center"/>
          </w:tcPr>
          <w:p w14:paraId="408FA3F2" w14:textId="77777777" w:rsidR="001F68B3" w:rsidRPr="006D43AB" w:rsidRDefault="001F68B3" w:rsidP="001F68B3">
            <w:pPr>
              <w:spacing w:after="0" w:line="240" w:lineRule="auto"/>
              <w:jc w:val="both"/>
              <w:rPr>
                <w:rFonts w:ascii="Verdana" w:eastAsia="Times New Roman" w:hAnsi="Verdana" w:cs="Times New Roman"/>
                <w:sz w:val="19"/>
                <w:szCs w:val="19"/>
              </w:rPr>
            </w:pPr>
            <w:r w:rsidRPr="006D43AB">
              <w:rPr>
                <w:rFonts w:ascii="Verdana" w:eastAsia="Times New Roman" w:hAnsi="Verdana" w:cs="Times New Roman"/>
                <w:b/>
                <w:sz w:val="19"/>
                <w:szCs w:val="19"/>
              </w:rPr>
              <w:t xml:space="preserve">Α2. </w:t>
            </w:r>
            <w:r w:rsidRPr="006D43AB">
              <w:rPr>
                <w:rFonts w:ascii="Verdana" w:eastAsia="Times New Roman" w:hAnsi="Verdana" w:cs="Times New Roman"/>
                <w:sz w:val="19"/>
                <w:szCs w:val="19"/>
              </w:rPr>
              <w:t xml:space="preserve">Προώθηση της απασχόλησης &amp; υποστήριξη της κινητικότητας του εργατικού δυναμικού </w:t>
            </w:r>
          </w:p>
        </w:tc>
      </w:tr>
      <w:tr w:rsidR="001F68B3" w:rsidRPr="006D43AB" w14:paraId="0EC42DEB" w14:textId="77777777" w:rsidTr="005944E6">
        <w:trPr>
          <w:trHeight w:val="65"/>
          <w:jc w:val="center"/>
        </w:trPr>
        <w:tc>
          <w:tcPr>
            <w:tcW w:w="5000" w:type="pct"/>
            <w:vAlign w:val="center"/>
          </w:tcPr>
          <w:p w14:paraId="1C4B45DF" w14:textId="77777777" w:rsidR="001F68B3" w:rsidRPr="006D43AB" w:rsidRDefault="001F68B3" w:rsidP="001F68B3">
            <w:pPr>
              <w:spacing w:after="0" w:line="240" w:lineRule="auto"/>
              <w:jc w:val="both"/>
              <w:rPr>
                <w:rFonts w:ascii="Verdana" w:eastAsia="Times New Roman" w:hAnsi="Verdana" w:cs="Times New Roman"/>
                <w:sz w:val="19"/>
                <w:szCs w:val="19"/>
              </w:rPr>
            </w:pPr>
            <w:r w:rsidRPr="006D43AB">
              <w:rPr>
                <w:rFonts w:ascii="Verdana" w:eastAsia="Times New Roman" w:hAnsi="Verdana" w:cs="Times New Roman"/>
                <w:b/>
                <w:sz w:val="19"/>
                <w:szCs w:val="19"/>
              </w:rPr>
              <w:t>Α3</w:t>
            </w:r>
            <w:r w:rsidRPr="006D43AB">
              <w:rPr>
                <w:rFonts w:ascii="Verdana" w:eastAsia="Times New Roman" w:hAnsi="Verdana" w:cs="Times New Roman"/>
                <w:sz w:val="19"/>
                <w:szCs w:val="19"/>
              </w:rPr>
              <w:t xml:space="preserve">. Προστασία του περιβάλλοντος και προώθηση αποδοτικής χρήσης πόρων </w:t>
            </w:r>
          </w:p>
        </w:tc>
      </w:tr>
      <w:tr w:rsidR="001F68B3" w:rsidRPr="006D43AB" w14:paraId="18696F51" w14:textId="77777777" w:rsidTr="005944E6">
        <w:trPr>
          <w:trHeight w:val="428"/>
          <w:jc w:val="center"/>
        </w:trPr>
        <w:tc>
          <w:tcPr>
            <w:tcW w:w="5000" w:type="pct"/>
            <w:vAlign w:val="center"/>
          </w:tcPr>
          <w:p w14:paraId="172242CD" w14:textId="77777777" w:rsidR="001F68B3" w:rsidRPr="006D43AB" w:rsidRDefault="001F68B3" w:rsidP="001F68B3">
            <w:pPr>
              <w:spacing w:after="0" w:line="240" w:lineRule="auto"/>
              <w:jc w:val="both"/>
              <w:rPr>
                <w:rFonts w:ascii="Verdana" w:eastAsia="Times New Roman" w:hAnsi="Verdana" w:cs="Times New Roman"/>
                <w:sz w:val="19"/>
                <w:szCs w:val="19"/>
              </w:rPr>
            </w:pPr>
            <w:r w:rsidRPr="006D43AB">
              <w:rPr>
                <w:rFonts w:ascii="Verdana" w:eastAsia="Times New Roman" w:hAnsi="Verdana" w:cs="Times New Roman"/>
                <w:b/>
                <w:sz w:val="19"/>
                <w:szCs w:val="19"/>
              </w:rPr>
              <w:t xml:space="preserve">Α4. </w:t>
            </w:r>
            <w:r w:rsidRPr="006D43AB">
              <w:rPr>
                <w:rFonts w:ascii="Verdana" w:eastAsia="Times New Roman" w:hAnsi="Verdana" w:cs="Times New Roman"/>
                <w:sz w:val="19"/>
                <w:szCs w:val="19"/>
              </w:rPr>
              <w:t xml:space="preserve">Βελτίωση της ανταγωνιστικότητας των μικρομεσαίων επιχειρήσεων συμπεριλαμβανομένων και του γεωργικού τομέα και του τομέα της αλιείας και της υδατοκαλλιέργειας </w:t>
            </w:r>
          </w:p>
        </w:tc>
      </w:tr>
      <w:tr w:rsidR="001F68B3" w:rsidRPr="006D43AB" w14:paraId="7888B3FF" w14:textId="77777777" w:rsidTr="005944E6">
        <w:trPr>
          <w:trHeight w:val="127"/>
          <w:jc w:val="center"/>
        </w:trPr>
        <w:tc>
          <w:tcPr>
            <w:tcW w:w="5000" w:type="pct"/>
            <w:vAlign w:val="center"/>
          </w:tcPr>
          <w:p w14:paraId="1FE03CC9" w14:textId="77777777" w:rsidR="001F68B3" w:rsidRPr="006D43AB" w:rsidRDefault="001F68B3" w:rsidP="001F68B3">
            <w:pPr>
              <w:spacing w:after="0" w:line="240" w:lineRule="auto"/>
              <w:jc w:val="both"/>
              <w:rPr>
                <w:rFonts w:ascii="Verdana" w:eastAsia="Times New Roman" w:hAnsi="Verdana" w:cs="Times New Roman"/>
                <w:sz w:val="19"/>
                <w:szCs w:val="19"/>
              </w:rPr>
            </w:pPr>
            <w:r w:rsidRPr="006D43AB">
              <w:rPr>
                <w:rFonts w:ascii="Verdana" w:eastAsia="Times New Roman" w:hAnsi="Verdana" w:cs="Times New Roman"/>
                <w:b/>
                <w:sz w:val="19"/>
                <w:szCs w:val="19"/>
              </w:rPr>
              <w:t xml:space="preserve">Α5. </w:t>
            </w:r>
            <w:r w:rsidRPr="006D43AB">
              <w:rPr>
                <w:rFonts w:ascii="Verdana" w:eastAsia="Times New Roman" w:hAnsi="Verdana" w:cs="Times New Roman"/>
                <w:sz w:val="19"/>
                <w:szCs w:val="19"/>
              </w:rPr>
              <w:t xml:space="preserve">Υποστήριξη της μετάβασης σε μια οικονομία χαμηλών εκπομπών διοξειδίου του άνθρακα σε όλους τους τομείς </w:t>
            </w:r>
          </w:p>
        </w:tc>
      </w:tr>
      <w:tr w:rsidR="001F68B3" w:rsidRPr="006D43AB" w14:paraId="32CE7849" w14:textId="77777777" w:rsidTr="005944E6">
        <w:trPr>
          <w:trHeight w:val="70"/>
          <w:jc w:val="center"/>
        </w:trPr>
        <w:tc>
          <w:tcPr>
            <w:tcW w:w="5000" w:type="pct"/>
            <w:vAlign w:val="center"/>
          </w:tcPr>
          <w:p w14:paraId="2F6E3AB2" w14:textId="77777777" w:rsidR="001F68B3" w:rsidRPr="006D43AB" w:rsidRDefault="001F68B3" w:rsidP="001F68B3">
            <w:pPr>
              <w:spacing w:after="0" w:line="240" w:lineRule="auto"/>
              <w:jc w:val="both"/>
              <w:rPr>
                <w:rFonts w:ascii="Verdana" w:eastAsia="Times New Roman" w:hAnsi="Verdana" w:cs="Times New Roman"/>
                <w:sz w:val="19"/>
                <w:szCs w:val="19"/>
              </w:rPr>
            </w:pPr>
            <w:r w:rsidRPr="006D43AB">
              <w:rPr>
                <w:rFonts w:ascii="Verdana" w:eastAsia="Times New Roman" w:hAnsi="Verdana" w:cs="Times New Roman"/>
                <w:b/>
                <w:sz w:val="19"/>
                <w:szCs w:val="19"/>
              </w:rPr>
              <w:t xml:space="preserve">Α6. </w:t>
            </w:r>
            <w:r w:rsidRPr="006D43AB">
              <w:rPr>
                <w:rFonts w:ascii="Verdana" w:eastAsia="Times New Roman" w:hAnsi="Verdana" w:cs="Times New Roman"/>
                <w:sz w:val="19"/>
                <w:szCs w:val="19"/>
              </w:rPr>
              <w:t xml:space="preserve">Προώθηση των βιώσιμων μεταφορών και άρση των εμποδίων σε βασικές υποδομές δικτύων </w:t>
            </w:r>
          </w:p>
        </w:tc>
      </w:tr>
      <w:tr w:rsidR="001F68B3" w:rsidRPr="006D43AB" w14:paraId="539AAA2C" w14:textId="77777777" w:rsidTr="005944E6">
        <w:trPr>
          <w:trHeight w:val="161"/>
          <w:jc w:val="center"/>
        </w:trPr>
        <w:tc>
          <w:tcPr>
            <w:tcW w:w="5000" w:type="pct"/>
            <w:vAlign w:val="center"/>
          </w:tcPr>
          <w:p w14:paraId="35E95625" w14:textId="77777777" w:rsidR="001F68B3" w:rsidRPr="006D43AB" w:rsidRDefault="001F68B3" w:rsidP="001F68B3">
            <w:pPr>
              <w:spacing w:after="0" w:line="240" w:lineRule="auto"/>
              <w:jc w:val="both"/>
              <w:rPr>
                <w:rFonts w:ascii="Verdana" w:eastAsia="Times New Roman" w:hAnsi="Verdana" w:cs="Times New Roman"/>
                <w:sz w:val="19"/>
                <w:szCs w:val="19"/>
              </w:rPr>
            </w:pPr>
            <w:r w:rsidRPr="006D43AB">
              <w:rPr>
                <w:rFonts w:ascii="Verdana" w:eastAsia="Times New Roman" w:hAnsi="Verdana" w:cs="Times New Roman"/>
                <w:b/>
                <w:sz w:val="19"/>
                <w:szCs w:val="19"/>
              </w:rPr>
              <w:t>Α7.</w:t>
            </w:r>
            <w:r w:rsidRPr="006D43AB">
              <w:rPr>
                <w:rFonts w:ascii="Verdana" w:eastAsia="Times New Roman" w:hAnsi="Verdana" w:cs="Times New Roman"/>
                <w:sz w:val="19"/>
                <w:szCs w:val="19"/>
              </w:rPr>
              <w:t xml:space="preserve"> Προώθηση της προσαρμογής στην κλιματική αλλαγή και της πρόληψης των κινδύνων </w:t>
            </w:r>
          </w:p>
        </w:tc>
      </w:tr>
      <w:tr w:rsidR="001F68B3" w:rsidRPr="006D43AB" w14:paraId="00D0F65A" w14:textId="77777777" w:rsidTr="005944E6">
        <w:trPr>
          <w:trHeight w:val="103"/>
          <w:jc w:val="center"/>
        </w:trPr>
        <w:tc>
          <w:tcPr>
            <w:tcW w:w="5000" w:type="pct"/>
            <w:vAlign w:val="center"/>
          </w:tcPr>
          <w:p w14:paraId="6F7F46ED" w14:textId="77777777" w:rsidR="001F68B3" w:rsidRPr="006D43AB" w:rsidRDefault="001F68B3" w:rsidP="001F68B3">
            <w:pPr>
              <w:spacing w:after="0" w:line="240" w:lineRule="auto"/>
              <w:jc w:val="both"/>
              <w:rPr>
                <w:rFonts w:ascii="Verdana" w:eastAsia="Times New Roman" w:hAnsi="Verdana" w:cs="Times New Roman"/>
                <w:sz w:val="19"/>
                <w:szCs w:val="19"/>
              </w:rPr>
            </w:pPr>
            <w:r w:rsidRPr="006D43AB">
              <w:rPr>
                <w:rFonts w:ascii="Verdana" w:eastAsia="Times New Roman" w:hAnsi="Verdana" w:cs="Times New Roman"/>
                <w:b/>
                <w:sz w:val="19"/>
                <w:szCs w:val="19"/>
              </w:rPr>
              <w:t>Α8.</w:t>
            </w:r>
            <w:r w:rsidRPr="006D43AB">
              <w:rPr>
                <w:rFonts w:ascii="Verdana" w:eastAsia="Times New Roman" w:hAnsi="Verdana" w:cs="Times New Roman"/>
                <w:sz w:val="19"/>
                <w:szCs w:val="19"/>
              </w:rPr>
              <w:t xml:space="preserve"> Επένδυση στην εκπαίδευση και κατάρτιση για την απόκτηση δεξιοτήτων και στη δια βίου μάθηση </w:t>
            </w:r>
          </w:p>
        </w:tc>
      </w:tr>
      <w:tr w:rsidR="001F68B3" w:rsidRPr="006D43AB" w14:paraId="4815DA4C" w14:textId="77777777" w:rsidTr="005944E6">
        <w:trPr>
          <w:trHeight w:val="278"/>
          <w:jc w:val="center"/>
        </w:trPr>
        <w:tc>
          <w:tcPr>
            <w:tcW w:w="5000" w:type="pct"/>
            <w:vAlign w:val="center"/>
          </w:tcPr>
          <w:p w14:paraId="6B877EBC" w14:textId="77777777" w:rsidR="001F68B3" w:rsidRPr="006D43AB" w:rsidRDefault="001F68B3" w:rsidP="001F68B3">
            <w:pPr>
              <w:spacing w:after="0" w:line="240" w:lineRule="auto"/>
              <w:jc w:val="both"/>
              <w:rPr>
                <w:rFonts w:ascii="Verdana" w:eastAsia="Times New Roman" w:hAnsi="Verdana" w:cs="Times New Roman"/>
                <w:sz w:val="19"/>
                <w:szCs w:val="19"/>
              </w:rPr>
            </w:pPr>
            <w:r w:rsidRPr="006D43AB">
              <w:rPr>
                <w:rFonts w:ascii="Verdana" w:eastAsia="Times New Roman" w:hAnsi="Verdana" w:cs="Times New Roman"/>
                <w:b/>
                <w:sz w:val="19"/>
                <w:szCs w:val="19"/>
              </w:rPr>
              <w:t>Α9.</w:t>
            </w:r>
            <w:r w:rsidRPr="006D43AB">
              <w:rPr>
                <w:rFonts w:ascii="Verdana" w:eastAsia="Times New Roman" w:hAnsi="Verdana" w:cs="Times New Roman"/>
                <w:sz w:val="19"/>
                <w:szCs w:val="19"/>
              </w:rPr>
              <w:t xml:space="preserve"> Βελτίωση της πρόσβασης σε Τεχνολογίες Πληροφορικής και Επικοινωνιών (ΤΠΕ), της χρήσης και της ποιότητάς τους </w:t>
            </w:r>
          </w:p>
        </w:tc>
      </w:tr>
      <w:tr w:rsidR="001F68B3" w:rsidRPr="006D43AB" w14:paraId="6F7B84C5" w14:textId="77777777" w:rsidTr="005944E6">
        <w:trPr>
          <w:trHeight w:val="53"/>
          <w:jc w:val="center"/>
        </w:trPr>
        <w:tc>
          <w:tcPr>
            <w:tcW w:w="5000" w:type="pct"/>
            <w:vAlign w:val="center"/>
          </w:tcPr>
          <w:p w14:paraId="09647F7D" w14:textId="77777777" w:rsidR="001F68B3" w:rsidRPr="006D43AB" w:rsidRDefault="001F68B3" w:rsidP="001F68B3">
            <w:pPr>
              <w:spacing w:after="0" w:line="240" w:lineRule="auto"/>
              <w:jc w:val="both"/>
              <w:rPr>
                <w:rFonts w:ascii="Verdana" w:eastAsia="Times New Roman" w:hAnsi="Verdana" w:cs="Times New Roman"/>
                <w:sz w:val="19"/>
                <w:szCs w:val="19"/>
              </w:rPr>
            </w:pPr>
            <w:r w:rsidRPr="006D43AB">
              <w:rPr>
                <w:rFonts w:ascii="Verdana" w:eastAsia="Times New Roman" w:hAnsi="Verdana" w:cs="Times New Roman"/>
                <w:b/>
                <w:sz w:val="19"/>
                <w:szCs w:val="19"/>
              </w:rPr>
              <w:t>Α10.</w:t>
            </w:r>
            <w:r w:rsidRPr="006D43AB">
              <w:rPr>
                <w:rFonts w:ascii="Verdana" w:eastAsia="Times New Roman" w:hAnsi="Verdana" w:cs="Times New Roman"/>
                <w:sz w:val="19"/>
                <w:szCs w:val="19"/>
              </w:rPr>
              <w:t xml:space="preserve"> Ενίσχυση της Έρευνας, της Τεχνολογικής Ανάπτυξης και της Καινοτομίας </w:t>
            </w:r>
          </w:p>
        </w:tc>
      </w:tr>
      <w:tr w:rsidR="001F68B3" w:rsidRPr="006D43AB" w14:paraId="7DC94C4F" w14:textId="77777777" w:rsidTr="005944E6">
        <w:trPr>
          <w:jc w:val="center"/>
        </w:trPr>
        <w:tc>
          <w:tcPr>
            <w:tcW w:w="5000" w:type="pct"/>
            <w:shd w:val="clear" w:color="auto" w:fill="D9D9D9"/>
            <w:vAlign w:val="center"/>
          </w:tcPr>
          <w:p w14:paraId="70A179C4" w14:textId="77777777" w:rsidR="001F68B3" w:rsidRPr="006D43AB" w:rsidRDefault="001F68B3" w:rsidP="001F68B3">
            <w:pPr>
              <w:spacing w:after="0" w:line="240" w:lineRule="auto"/>
              <w:jc w:val="center"/>
              <w:rPr>
                <w:rFonts w:ascii="Verdana" w:eastAsia="Times New Roman" w:hAnsi="Verdana" w:cs="Times New Roman"/>
                <w:b/>
                <w:sz w:val="19"/>
                <w:szCs w:val="19"/>
              </w:rPr>
            </w:pPr>
            <w:bookmarkStart w:id="41" w:name="_Hlk507597833"/>
            <w:r w:rsidRPr="006D43AB">
              <w:rPr>
                <w:rFonts w:ascii="Verdana" w:eastAsia="Times New Roman" w:hAnsi="Verdana" w:cs="Times New Roman"/>
                <w:b/>
                <w:sz w:val="19"/>
                <w:szCs w:val="19"/>
              </w:rPr>
              <w:t>Β. Στρατηγικοί Στόχοι ΠΑΑ 2014 - 2020</w:t>
            </w:r>
          </w:p>
        </w:tc>
      </w:tr>
      <w:tr w:rsidR="001F68B3" w:rsidRPr="006D43AB" w14:paraId="381ECE49" w14:textId="77777777" w:rsidTr="005944E6">
        <w:trPr>
          <w:trHeight w:val="263"/>
          <w:jc w:val="center"/>
        </w:trPr>
        <w:tc>
          <w:tcPr>
            <w:tcW w:w="5000" w:type="pct"/>
            <w:vAlign w:val="center"/>
          </w:tcPr>
          <w:p w14:paraId="2E81797F" w14:textId="77777777" w:rsidR="001F68B3" w:rsidRPr="006D43AB" w:rsidRDefault="001F68B3" w:rsidP="001F68B3">
            <w:pPr>
              <w:spacing w:after="0" w:line="240" w:lineRule="auto"/>
              <w:jc w:val="both"/>
              <w:rPr>
                <w:rFonts w:ascii="Verdana" w:eastAsia="Times New Roman" w:hAnsi="Verdana" w:cs="Times New Roman"/>
                <w:sz w:val="19"/>
                <w:szCs w:val="19"/>
              </w:rPr>
            </w:pPr>
            <w:r w:rsidRPr="006D43AB">
              <w:rPr>
                <w:rFonts w:ascii="Verdana" w:eastAsia="Times New Roman" w:hAnsi="Verdana" w:cs="Times New Roman"/>
                <w:b/>
                <w:sz w:val="19"/>
                <w:szCs w:val="19"/>
              </w:rPr>
              <w:t>Β1.</w:t>
            </w:r>
            <w:r w:rsidRPr="006D43AB">
              <w:rPr>
                <w:rFonts w:ascii="Verdana" w:eastAsia="Times New Roman" w:hAnsi="Verdana" w:cs="Times New Roman"/>
                <w:sz w:val="19"/>
                <w:szCs w:val="19"/>
              </w:rPr>
              <w:t xml:space="preserve"> Δημιουργία ενός ισχυρού, ανταγωνιστικού και βιώσιμου </w:t>
            </w:r>
            <w:proofErr w:type="spellStart"/>
            <w:r w:rsidRPr="006D43AB">
              <w:rPr>
                <w:rFonts w:ascii="Verdana" w:eastAsia="Times New Roman" w:hAnsi="Verdana" w:cs="Times New Roman"/>
                <w:sz w:val="19"/>
                <w:szCs w:val="19"/>
              </w:rPr>
              <w:t>αγρο</w:t>
            </w:r>
            <w:proofErr w:type="spellEnd"/>
            <w:r w:rsidRPr="006D43AB">
              <w:rPr>
                <w:rFonts w:ascii="Verdana" w:eastAsia="Times New Roman" w:hAnsi="Verdana" w:cs="Times New Roman"/>
                <w:sz w:val="19"/>
                <w:szCs w:val="19"/>
              </w:rPr>
              <w:t>-διατροφικού συστήματος</w:t>
            </w:r>
          </w:p>
        </w:tc>
      </w:tr>
      <w:tr w:rsidR="001F68B3" w:rsidRPr="006D43AB" w14:paraId="795FEDD8" w14:textId="77777777" w:rsidTr="005944E6">
        <w:trPr>
          <w:jc w:val="center"/>
        </w:trPr>
        <w:tc>
          <w:tcPr>
            <w:tcW w:w="5000" w:type="pct"/>
            <w:vAlign w:val="center"/>
          </w:tcPr>
          <w:p w14:paraId="10DC957F" w14:textId="77777777" w:rsidR="001F68B3" w:rsidRPr="006D43AB" w:rsidRDefault="001F68B3" w:rsidP="001F68B3">
            <w:pPr>
              <w:spacing w:after="0" w:line="240" w:lineRule="auto"/>
              <w:jc w:val="both"/>
              <w:rPr>
                <w:rFonts w:ascii="Verdana" w:eastAsia="Times New Roman" w:hAnsi="Verdana" w:cs="Times New Roman"/>
                <w:sz w:val="19"/>
                <w:szCs w:val="19"/>
              </w:rPr>
            </w:pPr>
            <w:r w:rsidRPr="006D43AB">
              <w:rPr>
                <w:rFonts w:ascii="Verdana" w:eastAsia="Times New Roman" w:hAnsi="Verdana" w:cs="Times New Roman"/>
                <w:b/>
                <w:sz w:val="19"/>
                <w:szCs w:val="19"/>
              </w:rPr>
              <w:t>Β2.</w:t>
            </w:r>
            <w:r w:rsidRPr="006D43AB">
              <w:rPr>
                <w:rFonts w:ascii="Verdana" w:eastAsia="Times New Roman" w:hAnsi="Verdana" w:cs="Times New Roman"/>
                <w:sz w:val="19"/>
                <w:szCs w:val="19"/>
              </w:rPr>
              <w:t xml:space="preserve"> Προαγωγή της αειφορίας του </w:t>
            </w:r>
            <w:proofErr w:type="spellStart"/>
            <w:r w:rsidRPr="006D43AB">
              <w:rPr>
                <w:rFonts w:ascii="Verdana" w:eastAsia="Times New Roman" w:hAnsi="Verdana" w:cs="Times New Roman"/>
                <w:sz w:val="19"/>
                <w:szCs w:val="19"/>
              </w:rPr>
              <w:t>αγρο</w:t>
            </w:r>
            <w:proofErr w:type="spellEnd"/>
            <w:r w:rsidRPr="006D43AB">
              <w:rPr>
                <w:rFonts w:ascii="Verdana" w:eastAsia="Times New Roman" w:hAnsi="Verdana" w:cs="Times New Roman"/>
                <w:sz w:val="19"/>
                <w:szCs w:val="19"/>
              </w:rPr>
              <w:t>-διατροφικού συστήματος και των αγροτικών περιοχών</w:t>
            </w:r>
          </w:p>
        </w:tc>
      </w:tr>
      <w:tr w:rsidR="001F68B3" w:rsidRPr="006D43AB" w14:paraId="255ECFFF" w14:textId="77777777" w:rsidTr="005944E6">
        <w:trPr>
          <w:jc w:val="center"/>
        </w:trPr>
        <w:tc>
          <w:tcPr>
            <w:tcW w:w="5000" w:type="pct"/>
          </w:tcPr>
          <w:p w14:paraId="703466F6" w14:textId="77777777" w:rsidR="001F68B3" w:rsidRPr="006D43AB" w:rsidRDefault="001F68B3" w:rsidP="001F68B3">
            <w:pPr>
              <w:spacing w:after="0" w:line="240" w:lineRule="auto"/>
              <w:jc w:val="both"/>
              <w:rPr>
                <w:rFonts w:ascii="Verdana" w:eastAsia="Times New Roman" w:hAnsi="Verdana" w:cs="Times New Roman"/>
                <w:sz w:val="19"/>
                <w:szCs w:val="19"/>
              </w:rPr>
            </w:pPr>
            <w:r w:rsidRPr="006D43AB">
              <w:rPr>
                <w:rFonts w:ascii="Verdana" w:eastAsia="Times New Roman" w:hAnsi="Verdana" w:cs="Times New Roman"/>
                <w:b/>
                <w:sz w:val="19"/>
                <w:szCs w:val="19"/>
              </w:rPr>
              <w:t>Β3.</w:t>
            </w:r>
            <w:r w:rsidRPr="006D43AB">
              <w:rPr>
                <w:rFonts w:ascii="Verdana" w:eastAsia="Times New Roman" w:hAnsi="Verdana" w:cs="Times New Roman"/>
                <w:sz w:val="19"/>
                <w:szCs w:val="19"/>
              </w:rPr>
              <w:t xml:space="preserve"> Δημιουργία Βιώσιμων &amp; Πολύ-λειτουργικών αγροτικών περιοχών</w:t>
            </w:r>
          </w:p>
        </w:tc>
      </w:tr>
      <w:bookmarkEnd w:id="41"/>
      <w:tr w:rsidR="001F68B3" w:rsidRPr="006D43AB" w14:paraId="57FEF49D" w14:textId="77777777" w:rsidTr="005944E6">
        <w:trPr>
          <w:trHeight w:val="79"/>
          <w:jc w:val="center"/>
        </w:trPr>
        <w:tc>
          <w:tcPr>
            <w:tcW w:w="5000" w:type="pct"/>
            <w:shd w:val="clear" w:color="auto" w:fill="D9D9D9"/>
            <w:vAlign w:val="center"/>
          </w:tcPr>
          <w:p w14:paraId="415E4161" w14:textId="77777777" w:rsidR="001F68B3" w:rsidRPr="006D43AB" w:rsidRDefault="001F68B3" w:rsidP="001F68B3">
            <w:pPr>
              <w:keepNext/>
              <w:spacing w:after="0" w:line="240" w:lineRule="auto"/>
              <w:jc w:val="center"/>
              <w:rPr>
                <w:rFonts w:ascii="Verdana" w:eastAsia="Times New Roman" w:hAnsi="Verdana" w:cs="Times New Roman"/>
                <w:b/>
                <w:sz w:val="19"/>
                <w:szCs w:val="19"/>
              </w:rPr>
            </w:pPr>
            <w:r w:rsidRPr="006D43AB">
              <w:rPr>
                <w:rFonts w:ascii="Verdana" w:eastAsia="Times New Roman" w:hAnsi="Verdana" w:cs="Times New Roman"/>
                <w:b/>
                <w:sz w:val="19"/>
                <w:szCs w:val="19"/>
              </w:rPr>
              <w:t>Β1. Θεματικές Κατευθύνσεις  Μ19 2014 - 2020</w:t>
            </w:r>
          </w:p>
        </w:tc>
      </w:tr>
      <w:tr w:rsidR="001F68B3" w:rsidRPr="006D43AB" w14:paraId="3AF1174E" w14:textId="77777777" w:rsidTr="005944E6">
        <w:trPr>
          <w:trHeight w:val="60"/>
          <w:jc w:val="center"/>
        </w:trPr>
        <w:tc>
          <w:tcPr>
            <w:tcW w:w="5000" w:type="pct"/>
            <w:vAlign w:val="center"/>
          </w:tcPr>
          <w:p w14:paraId="6AFB04B9" w14:textId="77777777" w:rsidR="001F68B3" w:rsidRPr="006D43AB" w:rsidRDefault="001F68B3" w:rsidP="001F68B3">
            <w:pPr>
              <w:spacing w:after="0" w:line="240" w:lineRule="auto"/>
              <w:jc w:val="both"/>
              <w:rPr>
                <w:rFonts w:ascii="Verdana" w:eastAsia="Times New Roman" w:hAnsi="Verdana" w:cs="Times New Roman"/>
                <w:sz w:val="19"/>
                <w:szCs w:val="19"/>
              </w:rPr>
            </w:pPr>
            <w:r w:rsidRPr="006D43AB">
              <w:rPr>
                <w:rFonts w:ascii="Verdana" w:eastAsia="Times New Roman" w:hAnsi="Verdana" w:cs="Times New Roman"/>
                <w:b/>
                <w:sz w:val="19"/>
                <w:szCs w:val="19"/>
              </w:rPr>
              <w:t>Β1.1.</w:t>
            </w:r>
            <w:r w:rsidRPr="006D43AB">
              <w:rPr>
                <w:rFonts w:ascii="Verdana" w:eastAsia="Times New Roman" w:hAnsi="Verdana" w:cs="Times New Roman"/>
                <w:sz w:val="19"/>
                <w:szCs w:val="19"/>
              </w:rPr>
              <w:t xml:space="preserve"> Τη διασύνδεση τομέων και οικονομικών παραγόντων </w:t>
            </w:r>
          </w:p>
        </w:tc>
      </w:tr>
      <w:tr w:rsidR="001F68B3" w:rsidRPr="006D43AB" w14:paraId="06EAB393" w14:textId="77777777" w:rsidTr="005944E6">
        <w:trPr>
          <w:jc w:val="center"/>
        </w:trPr>
        <w:tc>
          <w:tcPr>
            <w:tcW w:w="5000" w:type="pct"/>
            <w:vAlign w:val="center"/>
          </w:tcPr>
          <w:p w14:paraId="4E17ECF8" w14:textId="77777777" w:rsidR="001F68B3" w:rsidRPr="006D43AB" w:rsidRDefault="001F68B3" w:rsidP="001F68B3">
            <w:pPr>
              <w:spacing w:after="0" w:line="240" w:lineRule="auto"/>
              <w:jc w:val="both"/>
              <w:rPr>
                <w:rFonts w:ascii="Verdana" w:eastAsia="Times New Roman" w:hAnsi="Verdana" w:cs="Times New Roman"/>
                <w:sz w:val="19"/>
                <w:szCs w:val="19"/>
              </w:rPr>
            </w:pPr>
            <w:r w:rsidRPr="006D43AB">
              <w:rPr>
                <w:rFonts w:ascii="Verdana" w:eastAsia="Times New Roman" w:hAnsi="Verdana" w:cs="Times New Roman"/>
                <w:b/>
                <w:sz w:val="19"/>
                <w:szCs w:val="19"/>
              </w:rPr>
              <w:t>Β1.2.</w:t>
            </w:r>
            <w:r w:rsidRPr="006D43AB">
              <w:rPr>
                <w:rFonts w:ascii="Verdana" w:eastAsia="Times New Roman" w:hAnsi="Verdana" w:cs="Times New Roman"/>
                <w:sz w:val="19"/>
                <w:szCs w:val="19"/>
              </w:rPr>
              <w:t xml:space="preserve"> Την υποστήριξη της τοπικής επιχειρηματικότητας και την ανάδειξη της τοπικής ταυτότητας</w:t>
            </w:r>
          </w:p>
        </w:tc>
      </w:tr>
      <w:tr w:rsidR="001F68B3" w:rsidRPr="006D43AB" w14:paraId="5EC77291" w14:textId="77777777" w:rsidTr="005944E6">
        <w:trPr>
          <w:trHeight w:val="100"/>
          <w:jc w:val="center"/>
        </w:trPr>
        <w:tc>
          <w:tcPr>
            <w:tcW w:w="5000" w:type="pct"/>
            <w:vAlign w:val="center"/>
          </w:tcPr>
          <w:p w14:paraId="74F7BAD5" w14:textId="77777777" w:rsidR="001F68B3" w:rsidRPr="006D43AB" w:rsidRDefault="001F68B3" w:rsidP="001F68B3">
            <w:pPr>
              <w:spacing w:after="0" w:line="240" w:lineRule="auto"/>
              <w:jc w:val="both"/>
              <w:rPr>
                <w:rFonts w:ascii="Verdana" w:eastAsia="Times New Roman" w:hAnsi="Verdana" w:cs="Times New Roman"/>
                <w:sz w:val="19"/>
                <w:szCs w:val="19"/>
              </w:rPr>
            </w:pPr>
            <w:r w:rsidRPr="006D43AB">
              <w:rPr>
                <w:rFonts w:ascii="Verdana" w:eastAsia="Times New Roman" w:hAnsi="Verdana" w:cs="Times New Roman"/>
                <w:b/>
                <w:sz w:val="19"/>
                <w:szCs w:val="19"/>
              </w:rPr>
              <w:t>Β1.3.</w:t>
            </w:r>
            <w:r w:rsidRPr="006D43AB">
              <w:rPr>
                <w:rFonts w:ascii="Verdana" w:eastAsia="Times New Roman" w:hAnsi="Verdana" w:cs="Times New Roman"/>
                <w:sz w:val="19"/>
                <w:szCs w:val="19"/>
              </w:rPr>
              <w:t xml:space="preserve"> Την υλοποίηση κοινωνικών δράσεων για την επίτευξη κοινωνικής συνοχής  και την καταπολέμηση της φτώχειας</w:t>
            </w:r>
          </w:p>
        </w:tc>
      </w:tr>
      <w:tr w:rsidR="001F68B3" w:rsidRPr="006D43AB" w14:paraId="50E959EF" w14:textId="77777777" w:rsidTr="005944E6">
        <w:trPr>
          <w:trHeight w:val="53"/>
          <w:jc w:val="center"/>
        </w:trPr>
        <w:tc>
          <w:tcPr>
            <w:tcW w:w="5000" w:type="pct"/>
            <w:vAlign w:val="center"/>
          </w:tcPr>
          <w:p w14:paraId="248301D0" w14:textId="77777777" w:rsidR="001F68B3" w:rsidRPr="006D43AB" w:rsidRDefault="001F68B3" w:rsidP="001F68B3">
            <w:pPr>
              <w:spacing w:after="0" w:line="240" w:lineRule="auto"/>
              <w:jc w:val="both"/>
              <w:rPr>
                <w:rFonts w:ascii="Verdana" w:eastAsia="Times New Roman" w:hAnsi="Verdana" w:cs="Times New Roman"/>
                <w:sz w:val="19"/>
                <w:szCs w:val="19"/>
              </w:rPr>
            </w:pPr>
            <w:r w:rsidRPr="006D43AB">
              <w:rPr>
                <w:rFonts w:ascii="Verdana" w:eastAsia="Times New Roman" w:hAnsi="Verdana" w:cs="Times New Roman"/>
                <w:b/>
                <w:sz w:val="19"/>
                <w:szCs w:val="19"/>
              </w:rPr>
              <w:t>Β1.4.</w:t>
            </w:r>
            <w:r w:rsidRPr="006D43AB">
              <w:rPr>
                <w:rFonts w:ascii="Verdana" w:eastAsia="Times New Roman" w:hAnsi="Verdana" w:cs="Times New Roman"/>
                <w:sz w:val="19"/>
                <w:szCs w:val="19"/>
              </w:rPr>
              <w:t xml:space="preserve"> Την υλοποίηση δράσεων για την αντιμετώπιση της προσφυγικής/ μεταναστευτικής κρίσης</w:t>
            </w:r>
          </w:p>
        </w:tc>
      </w:tr>
      <w:tr w:rsidR="001F68B3" w:rsidRPr="006D43AB" w14:paraId="6B7D1D19" w14:textId="77777777" w:rsidTr="005944E6">
        <w:trPr>
          <w:jc w:val="center"/>
        </w:trPr>
        <w:tc>
          <w:tcPr>
            <w:tcW w:w="5000" w:type="pct"/>
            <w:vAlign w:val="center"/>
          </w:tcPr>
          <w:p w14:paraId="232C09B5" w14:textId="77777777" w:rsidR="001F68B3" w:rsidRPr="006D43AB" w:rsidRDefault="001F68B3" w:rsidP="001F68B3">
            <w:pPr>
              <w:spacing w:after="0" w:line="240" w:lineRule="auto"/>
              <w:jc w:val="both"/>
              <w:rPr>
                <w:rFonts w:ascii="Verdana" w:eastAsia="Times New Roman" w:hAnsi="Verdana" w:cs="Times New Roman"/>
                <w:sz w:val="19"/>
                <w:szCs w:val="19"/>
              </w:rPr>
            </w:pPr>
            <w:r w:rsidRPr="006D43AB">
              <w:rPr>
                <w:rFonts w:ascii="Verdana" w:eastAsia="Times New Roman" w:hAnsi="Verdana" w:cs="Times New Roman"/>
                <w:b/>
                <w:sz w:val="19"/>
                <w:szCs w:val="19"/>
              </w:rPr>
              <w:t>Β1.5.</w:t>
            </w:r>
            <w:r w:rsidRPr="006D43AB">
              <w:rPr>
                <w:rFonts w:ascii="Verdana" w:eastAsia="Times New Roman" w:hAnsi="Verdana" w:cs="Times New Roman"/>
                <w:sz w:val="19"/>
                <w:szCs w:val="19"/>
              </w:rPr>
              <w:t xml:space="preserve"> Την προώθηση της συμμετοχής, της συνεργασίας, της δικτύωσης και της ανταλλαγής τεχνογνωσίας μεταξύ διαφορετικών περιοχών, εταίρων και κρατών</w:t>
            </w:r>
          </w:p>
        </w:tc>
      </w:tr>
      <w:tr w:rsidR="001F68B3" w:rsidRPr="006D43AB" w14:paraId="50D6052A" w14:textId="77777777" w:rsidTr="005944E6">
        <w:trPr>
          <w:jc w:val="center"/>
        </w:trPr>
        <w:tc>
          <w:tcPr>
            <w:tcW w:w="5000" w:type="pct"/>
            <w:vAlign w:val="center"/>
          </w:tcPr>
          <w:p w14:paraId="39D238B3" w14:textId="77777777" w:rsidR="001F68B3" w:rsidRPr="006D43AB" w:rsidRDefault="001F68B3" w:rsidP="001F68B3">
            <w:pPr>
              <w:spacing w:after="0" w:line="240" w:lineRule="auto"/>
              <w:jc w:val="both"/>
              <w:rPr>
                <w:rFonts w:ascii="Verdana" w:eastAsia="Times New Roman" w:hAnsi="Verdana" w:cs="Times New Roman"/>
                <w:sz w:val="19"/>
                <w:szCs w:val="19"/>
              </w:rPr>
            </w:pPr>
            <w:r w:rsidRPr="006D43AB">
              <w:rPr>
                <w:rFonts w:ascii="Verdana" w:eastAsia="Times New Roman" w:hAnsi="Verdana" w:cs="Times New Roman"/>
                <w:b/>
                <w:sz w:val="19"/>
                <w:szCs w:val="19"/>
              </w:rPr>
              <w:t>Β1.6.</w:t>
            </w:r>
            <w:r w:rsidRPr="006D43AB">
              <w:rPr>
                <w:rFonts w:ascii="Verdana" w:eastAsia="Times New Roman" w:hAnsi="Verdana" w:cs="Times New Roman"/>
                <w:sz w:val="19"/>
                <w:szCs w:val="19"/>
              </w:rPr>
              <w:t xml:space="preserve"> Την ενίσχυση  δράσεων και παρεμβάσεων για το περιβάλλον και την κλιματική αλλαγή</w:t>
            </w:r>
          </w:p>
        </w:tc>
      </w:tr>
      <w:tr w:rsidR="001F68B3" w:rsidRPr="006D43AB" w14:paraId="0031ECBF" w14:textId="77777777" w:rsidTr="005944E6">
        <w:trPr>
          <w:jc w:val="center"/>
        </w:trPr>
        <w:tc>
          <w:tcPr>
            <w:tcW w:w="5000" w:type="pct"/>
            <w:vAlign w:val="center"/>
          </w:tcPr>
          <w:p w14:paraId="3D9109CE" w14:textId="77777777" w:rsidR="001F68B3" w:rsidRPr="006D43AB" w:rsidRDefault="001F68B3" w:rsidP="001F68B3">
            <w:pPr>
              <w:spacing w:after="0" w:line="240" w:lineRule="auto"/>
              <w:jc w:val="both"/>
              <w:rPr>
                <w:rFonts w:ascii="Verdana" w:eastAsia="Times New Roman" w:hAnsi="Verdana" w:cs="Times New Roman"/>
                <w:sz w:val="19"/>
                <w:szCs w:val="19"/>
              </w:rPr>
            </w:pPr>
            <w:r w:rsidRPr="006D43AB">
              <w:rPr>
                <w:rFonts w:ascii="Verdana" w:eastAsia="Times New Roman" w:hAnsi="Verdana" w:cs="Times New Roman"/>
                <w:b/>
                <w:sz w:val="19"/>
                <w:szCs w:val="19"/>
              </w:rPr>
              <w:t>Β1.7.</w:t>
            </w:r>
            <w:r w:rsidRPr="006D43AB">
              <w:rPr>
                <w:rFonts w:ascii="Verdana" w:eastAsia="Times New Roman" w:hAnsi="Verdana" w:cs="Times New Roman"/>
                <w:sz w:val="19"/>
                <w:szCs w:val="19"/>
              </w:rPr>
              <w:t xml:space="preserve"> Τη βελτίωση των συνθηκών διαβίωσης και ποιότητας ζωής του τοπικού πληθυσμού</w:t>
            </w:r>
          </w:p>
        </w:tc>
      </w:tr>
      <w:tr w:rsidR="001F68B3" w:rsidRPr="006D43AB" w14:paraId="3046F76B" w14:textId="77777777" w:rsidTr="005944E6">
        <w:trPr>
          <w:jc w:val="center"/>
        </w:trPr>
        <w:tc>
          <w:tcPr>
            <w:tcW w:w="5000" w:type="pct"/>
            <w:vAlign w:val="center"/>
          </w:tcPr>
          <w:p w14:paraId="165404C0" w14:textId="77777777" w:rsidR="001F68B3" w:rsidRPr="006D43AB" w:rsidRDefault="001F68B3" w:rsidP="001F68B3">
            <w:pPr>
              <w:spacing w:after="0" w:line="240" w:lineRule="auto"/>
              <w:jc w:val="both"/>
              <w:rPr>
                <w:rFonts w:ascii="Verdana" w:eastAsia="Times New Roman" w:hAnsi="Verdana" w:cs="Times New Roman"/>
                <w:sz w:val="19"/>
                <w:szCs w:val="19"/>
              </w:rPr>
            </w:pPr>
            <w:r w:rsidRPr="006D43AB">
              <w:rPr>
                <w:rFonts w:ascii="Verdana" w:eastAsia="Times New Roman" w:hAnsi="Verdana" w:cs="Times New Roman"/>
                <w:b/>
                <w:sz w:val="19"/>
                <w:szCs w:val="19"/>
              </w:rPr>
              <w:t>Β1.8.</w:t>
            </w:r>
            <w:r w:rsidRPr="006D43AB">
              <w:rPr>
                <w:rFonts w:ascii="Verdana" w:eastAsia="Times New Roman" w:hAnsi="Verdana" w:cs="Times New Roman"/>
                <w:sz w:val="19"/>
                <w:szCs w:val="19"/>
              </w:rPr>
              <w:t xml:space="preserve"> Την ενίσχυση της καινοτομίας και των καινοτόμων παρεμβάσεων</w:t>
            </w:r>
          </w:p>
        </w:tc>
      </w:tr>
      <w:tr w:rsidR="001F68B3" w:rsidRPr="006D43AB" w14:paraId="527E11C3" w14:textId="77777777" w:rsidTr="005944E6">
        <w:trPr>
          <w:jc w:val="center"/>
        </w:trPr>
        <w:tc>
          <w:tcPr>
            <w:tcW w:w="5000" w:type="pct"/>
            <w:vAlign w:val="center"/>
          </w:tcPr>
          <w:p w14:paraId="2D8E9886" w14:textId="77777777" w:rsidR="001F68B3" w:rsidRPr="006D43AB" w:rsidRDefault="001F68B3" w:rsidP="001F68B3">
            <w:pPr>
              <w:spacing w:after="0" w:line="240" w:lineRule="auto"/>
              <w:jc w:val="both"/>
              <w:rPr>
                <w:rFonts w:ascii="Verdana" w:eastAsia="Times New Roman" w:hAnsi="Verdana" w:cs="Times New Roman"/>
                <w:sz w:val="19"/>
                <w:szCs w:val="19"/>
              </w:rPr>
            </w:pPr>
            <w:r w:rsidRPr="006D43AB">
              <w:rPr>
                <w:rFonts w:ascii="Verdana" w:eastAsia="Times New Roman" w:hAnsi="Verdana" w:cs="Times New Roman"/>
                <w:b/>
                <w:sz w:val="19"/>
                <w:szCs w:val="19"/>
              </w:rPr>
              <w:t>Β1.9.</w:t>
            </w:r>
            <w:r w:rsidRPr="006D43AB">
              <w:rPr>
                <w:rFonts w:ascii="Verdana" w:eastAsia="Times New Roman" w:hAnsi="Verdana" w:cs="Times New Roman"/>
                <w:sz w:val="19"/>
                <w:szCs w:val="19"/>
              </w:rPr>
              <w:t xml:space="preserve"> Τη βελτίωση της ανταγωνιστικότητας αλλά και ειδικότερα τη βελτίωση της ανταγωνιστικότητας της αλυσίδας αξίας του </w:t>
            </w:r>
            <w:proofErr w:type="spellStart"/>
            <w:r w:rsidRPr="006D43AB">
              <w:rPr>
                <w:rFonts w:ascii="Verdana" w:eastAsia="Times New Roman" w:hAnsi="Verdana" w:cs="Times New Roman"/>
                <w:sz w:val="19"/>
                <w:szCs w:val="19"/>
              </w:rPr>
              <w:t>αγροδιατροφικού</w:t>
            </w:r>
            <w:proofErr w:type="spellEnd"/>
            <w:r w:rsidRPr="006D43AB">
              <w:rPr>
                <w:rFonts w:ascii="Verdana" w:eastAsia="Times New Roman" w:hAnsi="Verdana" w:cs="Times New Roman"/>
                <w:sz w:val="19"/>
                <w:szCs w:val="19"/>
              </w:rPr>
              <w:t xml:space="preserve"> τομέα</w:t>
            </w:r>
          </w:p>
        </w:tc>
      </w:tr>
      <w:tr w:rsidR="001F68B3" w:rsidRPr="006D43AB" w14:paraId="415B6896" w14:textId="77777777" w:rsidTr="005944E6">
        <w:trPr>
          <w:jc w:val="center"/>
        </w:trPr>
        <w:tc>
          <w:tcPr>
            <w:tcW w:w="5000" w:type="pct"/>
          </w:tcPr>
          <w:p w14:paraId="497C51D0" w14:textId="77777777" w:rsidR="001F68B3" w:rsidRPr="006D43AB" w:rsidRDefault="001F68B3" w:rsidP="001F68B3">
            <w:pPr>
              <w:spacing w:after="0" w:line="240" w:lineRule="auto"/>
              <w:jc w:val="both"/>
              <w:rPr>
                <w:rFonts w:ascii="Verdana" w:eastAsia="Times New Roman" w:hAnsi="Verdana" w:cs="Times New Roman"/>
                <w:sz w:val="19"/>
                <w:szCs w:val="19"/>
              </w:rPr>
            </w:pPr>
            <w:r w:rsidRPr="006D43AB">
              <w:rPr>
                <w:rFonts w:ascii="Verdana" w:eastAsia="Times New Roman" w:hAnsi="Verdana" w:cs="Times New Roman"/>
                <w:b/>
                <w:sz w:val="19"/>
                <w:szCs w:val="19"/>
              </w:rPr>
              <w:t>Β1.10.</w:t>
            </w:r>
            <w:r w:rsidRPr="006D43AB">
              <w:rPr>
                <w:rFonts w:ascii="Verdana" w:eastAsia="Times New Roman" w:hAnsi="Verdana" w:cs="Times New Roman"/>
                <w:sz w:val="19"/>
                <w:szCs w:val="19"/>
              </w:rPr>
              <w:t xml:space="preserve"> Την εισαγωγή πρακτικών για την αειφόρο ανάπτυξη της περιοχής</w:t>
            </w:r>
          </w:p>
        </w:tc>
      </w:tr>
      <w:tr w:rsidR="001F68B3" w:rsidRPr="006D43AB" w14:paraId="19E83B12" w14:textId="77777777" w:rsidTr="005944E6">
        <w:trPr>
          <w:trHeight w:val="187"/>
          <w:jc w:val="center"/>
        </w:trPr>
        <w:tc>
          <w:tcPr>
            <w:tcW w:w="5000" w:type="pct"/>
            <w:shd w:val="clear" w:color="auto" w:fill="D9D9D9"/>
          </w:tcPr>
          <w:p w14:paraId="6AC81C07" w14:textId="77777777" w:rsidR="001F68B3" w:rsidRPr="006D43AB" w:rsidRDefault="001F68B3" w:rsidP="001F68B3">
            <w:pPr>
              <w:spacing w:after="0" w:line="240" w:lineRule="auto"/>
              <w:jc w:val="center"/>
              <w:rPr>
                <w:rFonts w:ascii="Verdana" w:eastAsia="Times New Roman" w:hAnsi="Verdana" w:cs="Times New Roman"/>
                <w:b/>
                <w:sz w:val="19"/>
                <w:szCs w:val="19"/>
              </w:rPr>
            </w:pPr>
            <w:r w:rsidRPr="006D43AB">
              <w:rPr>
                <w:rFonts w:ascii="Verdana" w:eastAsia="Times New Roman" w:hAnsi="Verdana" w:cs="Times New Roman"/>
                <w:b/>
                <w:sz w:val="19"/>
                <w:szCs w:val="19"/>
              </w:rPr>
              <w:t>Γ. Στόχοι ΕΠΑΛΘ 2014 – 2020</w:t>
            </w:r>
          </w:p>
        </w:tc>
      </w:tr>
      <w:tr w:rsidR="001F68B3" w:rsidRPr="006D43AB" w14:paraId="0B1BB032" w14:textId="77777777" w:rsidTr="005944E6">
        <w:trPr>
          <w:jc w:val="center"/>
        </w:trPr>
        <w:tc>
          <w:tcPr>
            <w:tcW w:w="5000" w:type="pct"/>
          </w:tcPr>
          <w:p w14:paraId="7D2EE532" w14:textId="77777777" w:rsidR="001F68B3" w:rsidRPr="006D43AB" w:rsidRDefault="001F68B3" w:rsidP="001F68B3">
            <w:pPr>
              <w:spacing w:after="0" w:line="240" w:lineRule="auto"/>
              <w:jc w:val="both"/>
              <w:rPr>
                <w:rFonts w:ascii="Verdana" w:eastAsia="Times New Roman" w:hAnsi="Verdana" w:cs="Times New Roman"/>
                <w:sz w:val="19"/>
                <w:szCs w:val="19"/>
              </w:rPr>
            </w:pPr>
            <w:r w:rsidRPr="006D43AB">
              <w:rPr>
                <w:rFonts w:ascii="Verdana" w:eastAsia="Times New Roman" w:hAnsi="Verdana" w:cs="Times New Roman"/>
                <w:b/>
                <w:sz w:val="19"/>
                <w:szCs w:val="19"/>
              </w:rPr>
              <w:t>Γ1.</w:t>
            </w:r>
            <w:r w:rsidRPr="006D43AB">
              <w:rPr>
                <w:rFonts w:ascii="Verdana" w:eastAsia="Times New Roman" w:hAnsi="Verdana" w:cs="Times New Roman"/>
                <w:sz w:val="19"/>
                <w:szCs w:val="19"/>
              </w:rPr>
              <w:t xml:space="preserve"> Ενίσχυση της ανταγωνιστικότητας των επιχειρήσεων της αλιείας, της υδατοκαλλιέργειας και της μεταποίησης των προϊόντων τους</w:t>
            </w:r>
          </w:p>
        </w:tc>
      </w:tr>
      <w:tr w:rsidR="001F68B3" w:rsidRPr="006D43AB" w14:paraId="6937F037" w14:textId="77777777" w:rsidTr="005944E6">
        <w:trPr>
          <w:trHeight w:val="289"/>
          <w:jc w:val="center"/>
        </w:trPr>
        <w:tc>
          <w:tcPr>
            <w:tcW w:w="5000" w:type="pct"/>
            <w:vAlign w:val="center"/>
          </w:tcPr>
          <w:p w14:paraId="4043198C" w14:textId="77777777" w:rsidR="001F68B3" w:rsidRPr="006D43AB" w:rsidRDefault="001F68B3" w:rsidP="001F68B3">
            <w:pPr>
              <w:spacing w:after="0" w:line="240" w:lineRule="auto"/>
              <w:jc w:val="both"/>
              <w:rPr>
                <w:rFonts w:ascii="Verdana" w:eastAsia="Times New Roman" w:hAnsi="Verdana" w:cs="Times New Roman"/>
                <w:sz w:val="19"/>
                <w:szCs w:val="19"/>
              </w:rPr>
            </w:pPr>
            <w:r w:rsidRPr="006D43AB">
              <w:rPr>
                <w:rFonts w:ascii="Verdana" w:eastAsia="Times New Roman" w:hAnsi="Verdana" w:cs="Times New Roman"/>
                <w:b/>
                <w:sz w:val="19"/>
                <w:szCs w:val="19"/>
              </w:rPr>
              <w:t>Γ2.</w:t>
            </w:r>
            <w:r w:rsidRPr="006D43AB">
              <w:rPr>
                <w:rFonts w:ascii="Verdana" w:eastAsia="Times New Roman" w:hAnsi="Verdana" w:cs="Times New Roman"/>
                <w:sz w:val="19"/>
                <w:szCs w:val="19"/>
              </w:rPr>
              <w:t xml:space="preserve"> Προστασία του περιβάλλοντος και προώθηση της αποδοτικότητας των πόρων</w:t>
            </w:r>
          </w:p>
        </w:tc>
      </w:tr>
      <w:tr w:rsidR="001F68B3" w:rsidRPr="006D43AB" w14:paraId="0FBF2DE8" w14:textId="77777777" w:rsidTr="005944E6">
        <w:trPr>
          <w:jc w:val="center"/>
        </w:trPr>
        <w:tc>
          <w:tcPr>
            <w:tcW w:w="5000" w:type="pct"/>
            <w:shd w:val="clear" w:color="auto" w:fill="D9D9D9"/>
            <w:vAlign w:val="center"/>
          </w:tcPr>
          <w:p w14:paraId="22075E73" w14:textId="77777777" w:rsidR="001F68B3" w:rsidRPr="006D43AB" w:rsidRDefault="001F68B3" w:rsidP="001F68B3">
            <w:pPr>
              <w:spacing w:after="0" w:line="240" w:lineRule="auto"/>
              <w:jc w:val="center"/>
              <w:rPr>
                <w:rFonts w:ascii="Verdana" w:eastAsia="Times New Roman" w:hAnsi="Verdana" w:cs="Times New Roman"/>
                <w:b/>
                <w:sz w:val="19"/>
                <w:szCs w:val="19"/>
              </w:rPr>
            </w:pPr>
            <w:r w:rsidRPr="006D43AB">
              <w:rPr>
                <w:rFonts w:ascii="Verdana" w:eastAsia="Times New Roman" w:hAnsi="Verdana" w:cs="Times New Roman"/>
                <w:b/>
                <w:sz w:val="19"/>
                <w:szCs w:val="19"/>
              </w:rPr>
              <w:t xml:space="preserve">Δ. Έξυπνη Εξειδίκευση Έρευνας, Τεχνολογίας &amp; Καινοτομίας της Περιφέρειας Αττικής </w:t>
            </w:r>
          </w:p>
        </w:tc>
      </w:tr>
      <w:tr w:rsidR="001F68B3" w:rsidRPr="006D43AB" w14:paraId="1E8A4FF1" w14:textId="77777777" w:rsidTr="005944E6">
        <w:trPr>
          <w:trHeight w:val="53"/>
          <w:jc w:val="center"/>
        </w:trPr>
        <w:tc>
          <w:tcPr>
            <w:tcW w:w="5000" w:type="pct"/>
            <w:vAlign w:val="center"/>
          </w:tcPr>
          <w:p w14:paraId="3450E5BD" w14:textId="77777777" w:rsidR="001F68B3" w:rsidRPr="006D43AB" w:rsidRDefault="001F68B3" w:rsidP="001F68B3">
            <w:pPr>
              <w:spacing w:after="0" w:line="240" w:lineRule="auto"/>
              <w:jc w:val="both"/>
              <w:rPr>
                <w:rFonts w:ascii="Verdana" w:eastAsia="Times New Roman" w:hAnsi="Verdana" w:cs="Times New Roman"/>
                <w:sz w:val="19"/>
                <w:szCs w:val="19"/>
              </w:rPr>
            </w:pPr>
            <w:r w:rsidRPr="006D43AB">
              <w:rPr>
                <w:rFonts w:ascii="Verdana" w:eastAsia="Times New Roman" w:hAnsi="Verdana" w:cs="Times New Roman"/>
                <w:b/>
                <w:sz w:val="19"/>
                <w:szCs w:val="19"/>
              </w:rPr>
              <w:t>Δ1.</w:t>
            </w:r>
            <w:r w:rsidRPr="006D43AB">
              <w:rPr>
                <w:rFonts w:ascii="Verdana" w:eastAsia="Times New Roman" w:hAnsi="Verdana" w:cs="Times New Roman"/>
                <w:sz w:val="19"/>
                <w:szCs w:val="19"/>
              </w:rPr>
              <w:t xml:space="preserve"> Παραγωγή πρώτων υλών υψηλής ποιότητας </w:t>
            </w:r>
            <w:proofErr w:type="spellStart"/>
            <w:r w:rsidRPr="006D43AB">
              <w:rPr>
                <w:rFonts w:ascii="Verdana" w:eastAsia="Times New Roman" w:hAnsi="Verdana" w:cs="Times New Roman"/>
                <w:sz w:val="19"/>
                <w:szCs w:val="19"/>
              </w:rPr>
              <w:t>αγροδιατροφής</w:t>
            </w:r>
            <w:proofErr w:type="spellEnd"/>
            <w:r w:rsidRPr="006D43AB">
              <w:rPr>
                <w:rFonts w:ascii="Verdana" w:eastAsia="Times New Roman" w:hAnsi="Verdana" w:cs="Times New Roman"/>
                <w:sz w:val="19"/>
                <w:szCs w:val="19"/>
              </w:rPr>
              <w:t xml:space="preserve"> </w:t>
            </w:r>
          </w:p>
        </w:tc>
      </w:tr>
      <w:tr w:rsidR="001F68B3" w:rsidRPr="006D43AB" w14:paraId="4236982A" w14:textId="77777777" w:rsidTr="005944E6">
        <w:trPr>
          <w:jc w:val="center"/>
        </w:trPr>
        <w:tc>
          <w:tcPr>
            <w:tcW w:w="5000" w:type="pct"/>
          </w:tcPr>
          <w:p w14:paraId="3B298095" w14:textId="77777777" w:rsidR="001F68B3" w:rsidRPr="006D43AB" w:rsidRDefault="001F68B3" w:rsidP="001F68B3">
            <w:pPr>
              <w:spacing w:after="0" w:line="240" w:lineRule="auto"/>
              <w:jc w:val="both"/>
              <w:rPr>
                <w:rFonts w:ascii="Verdana" w:eastAsia="Times New Roman" w:hAnsi="Verdana" w:cs="Times New Roman"/>
                <w:sz w:val="19"/>
                <w:szCs w:val="19"/>
              </w:rPr>
            </w:pPr>
            <w:r w:rsidRPr="006D43AB">
              <w:rPr>
                <w:rFonts w:ascii="Verdana" w:eastAsia="Times New Roman" w:hAnsi="Verdana" w:cs="Times New Roman"/>
                <w:b/>
                <w:sz w:val="19"/>
                <w:szCs w:val="19"/>
              </w:rPr>
              <w:lastRenderedPageBreak/>
              <w:t>Δ2.</w:t>
            </w:r>
            <w:r w:rsidRPr="006D43AB">
              <w:rPr>
                <w:rFonts w:ascii="Verdana" w:eastAsia="Times New Roman" w:hAnsi="Verdana" w:cs="Times New Roman"/>
                <w:sz w:val="19"/>
                <w:szCs w:val="19"/>
              </w:rPr>
              <w:t xml:space="preserve"> Βελτίωση της ανταγωνιστικής θέσης των ελληνικών προϊόντων σε διεθνές επίπεδο     </w:t>
            </w:r>
          </w:p>
        </w:tc>
      </w:tr>
      <w:tr w:rsidR="001F68B3" w:rsidRPr="006D43AB" w14:paraId="7B30DE68" w14:textId="77777777" w:rsidTr="005944E6">
        <w:trPr>
          <w:jc w:val="center"/>
        </w:trPr>
        <w:tc>
          <w:tcPr>
            <w:tcW w:w="5000" w:type="pct"/>
          </w:tcPr>
          <w:p w14:paraId="43785A66" w14:textId="77777777" w:rsidR="001F68B3" w:rsidRPr="006D43AB" w:rsidRDefault="001F68B3" w:rsidP="001F68B3">
            <w:pPr>
              <w:spacing w:after="0" w:line="240" w:lineRule="auto"/>
              <w:jc w:val="both"/>
              <w:rPr>
                <w:rFonts w:ascii="Verdana" w:eastAsia="Times New Roman" w:hAnsi="Verdana" w:cs="Times New Roman"/>
                <w:sz w:val="19"/>
                <w:szCs w:val="19"/>
              </w:rPr>
            </w:pPr>
            <w:r w:rsidRPr="006D43AB">
              <w:rPr>
                <w:rFonts w:ascii="Verdana" w:eastAsia="Times New Roman" w:hAnsi="Verdana" w:cs="Times New Roman"/>
                <w:b/>
                <w:sz w:val="19"/>
                <w:szCs w:val="19"/>
              </w:rPr>
              <w:t>Δ3.</w:t>
            </w:r>
            <w:r w:rsidRPr="006D43AB">
              <w:rPr>
                <w:rFonts w:ascii="Verdana" w:eastAsia="Times New Roman" w:hAnsi="Verdana" w:cs="Times New Roman"/>
                <w:sz w:val="19"/>
                <w:szCs w:val="19"/>
              </w:rPr>
              <w:t xml:space="preserve"> Ανάπτυξη τεχνολογιών και εφαρμογών διάδοσης πολιτιστικού ψηφιακού περιεχομένου</w:t>
            </w:r>
          </w:p>
        </w:tc>
      </w:tr>
      <w:tr w:rsidR="001F68B3" w:rsidRPr="006D43AB" w14:paraId="21224DDE" w14:textId="77777777" w:rsidTr="005944E6">
        <w:trPr>
          <w:jc w:val="center"/>
        </w:trPr>
        <w:tc>
          <w:tcPr>
            <w:tcW w:w="5000" w:type="pct"/>
          </w:tcPr>
          <w:p w14:paraId="1CD13671" w14:textId="77777777" w:rsidR="001F68B3" w:rsidRPr="006D43AB" w:rsidRDefault="001F68B3" w:rsidP="001F68B3">
            <w:pPr>
              <w:spacing w:after="0" w:line="240" w:lineRule="auto"/>
              <w:jc w:val="both"/>
              <w:rPr>
                <w:rFonts w:ascii="Verdana" w:eastAsia="Times New Roman" w:hAnsi="Verdana" w:cs="Times New Roman"/>
                <w:sz w:val="19"/>
                <w:szCs w:val="19"/>
                <w:highlight w:val="yellow"/>
              </w:rPr>
            </w:pPr>
            <w:r w:rsidRPr="006D43AB">
              <w:rPr>
                <w:rFonts w:ascii="Verdana" w:eastAsia="Times New Roman" w:hAnsi="Verdana" w:cs="Times New Roman"/>
                <w:b/>
                <w:sz w:val="19"/>
                <w:szCs w:val="19"/>
              </w:rPr>
              <w:t>Δ4.</w:t>
            </w:r>
            <w:r w:rsidRPr="006D43AB">
              <w:rPr>
                <w:rFonts w:ascii="Verdana" w:eastAsia="Times New Roman" w:hAnsi="Verdana" w:cs="Times New Roman"/>
                <w:sz w:val="19"/>
                <w:szCs w:val="19"/>
              </w:rPr>
              <w:t xml:space="preserve"> Σχεδιασμός, υλοποίηση και χρήση καινοτόμων συστημάτων προώθησης του πολιτιστικού αποθέματος</w:t>
            </w:r>
          </w:p>
        </w:tc>
      </w:tr>
      <w:tr w:rsidR="001F68B3" w:rsidRPr="006D43AB" w14:paraId="180B8269" w14:textId="77777777" w:rsidTr="005944E6">
        <w:trPr>
          <w:jc w:val="center"/>
        </w:trPr>
        <w:tc>
          <w:tcPr>
            <w:tcW w:w="5000" w:type="pct"/>
          </w:tcPr>
          <w:p w14:paraId="3C11F5B2" w14:textId="77777777" w:rsidR="001F68B3" w:rsidRPr="006D43AB" w:rsidRDefault="001F68B3" w:rsidP="001F68B3">
            <w:pPr>
              <w:spacing w:after="0" w:line="240" w:lineRule="auto"/>
              <w:jc w:val="both"/>
              <w:rPr>
                <w:rFonts w:ascii="Verdana" w:eastAsia="Times New Roman" w:hAnsi="Verdana" w:cs="Times New Roman"/>
                <w:b/>
                <w:sz w:val="19"/>
                <w:szCs w:val="19"/>
                <w:highlight w:val="yellow"/>
              </w:rPr>
            </w:pPr>
            <w:r w:rsidRPr="006D43AB">
              <w:rPr>
                <w:rFonts w:ascii="Verdana" w:eastAsia="Times New Roman" w:hAnsi="Verdana" w:cs="Times New Roman"/>
                <w:b/>
                <w:sz w:val="19"/>
                <w:szCs w:val="19"/>
              </w:rPr>
              <w:t xml:space="preserve">Δ5. </w:t>
            </w:r>
            <w:r w:rsidRPr="006D43AB">
              <w:rPr>
                <w:rFonts w:ascii="Verdana" w:eastAsia="Times New Roman" w:hAnsi="Verdana" w:cs="Times New Roman"/>
                <w:sz w:val="19"/>
                <w:szCs w:val="19"/>
              </w:rPr>
              <w:t>Ενίσχυση ανθρώπινου δυναμικού σε ποσοτικό αλλά και ποιοτικό επίπεδο</w:t>
            </w:r>
          </w:p>
        </w:tc>
      </w:tr>
      <w:tr w:rsidR="001F68B3" w:rsidRPr="006D43AB" w14:paraId="0D770D99" w14:textId="77777777" w:rsidTr="005944E6">
        <w:trPr>
          <w:jc w:val="center"/>
        </w:trPr>
        <w:tc>
          <w:tcPr>
            <w:tcW w:w="5000" w:type="pct"/>
          </w:tcPr>
          <w:p w14:paraId="0C96BA55" w14:textId="77777777" w:rsidR="001F68B3" w:rsidRPr="006D43AB" w:rsidRDefault="001F68B3" w:rsidP="001F68B3">
            <w:pPr>
              <w:spacing w:after="0" w:line="240" w:lineRule="auto"/>
              <w:jc w:val="both"/>
              <w:rPr>
                <w:rFonts w:ascii="Verdana" w:eastAsia="Times New Roman" w:hAnsi="Verdana" w:cs="Times New Roman"/>
                <w:b/>
                <w:sz w:val="19"/>
                <w:szCs w:val="19"/>
                <w:highlight w:val="yellow"/>
              </w:rPr>
            </w:pPr>
            <w:r w:rsidRPr="006D43AB">
              <w:rPr>
                <w:rFonts w:ascii="Verdana" w:eastAsia="Times New Roman" w:hAnsi="Verdana" w:cs="Times New Roman"/>
                <w:b/>
                <w:sz w:val="19"/>
                <w:szCs w:val="19"/>
              </w:rPr>
              <w:t xml:space="preserve">Δ6. </w:t>
            </w:r>
            <w:r w:rsidRPr="006D43AB">
              <w:rPr>
                <w:rFonts w:ascii="Verdana" w:eastAsia="Times New Roman" w:hAnsi="Verdana" w:cs="Times New Roman"/>
                <w:sz w:val="19"/>
                <w:szCs w:val="19"/>
              </w:rPr>
              <w:t>Υποστήριξη καινοτόμων ιδιωτικών πρωτοβουλιών</w:t>
            </w:r>
          </w:p>
        </w:tc>
      </w:tr>
      <w:tr w:rsidR="001F68B3" w:rsidRPr="006D43AB" w14:paraId="370F5DCB" w14:textId="77777777" w:rsidTr="005944E6">
        <w:trPr>
          <w:trHeight w:val="85"/>
          <w:jc w:val="center"/>
        </w:trPr>
        <w:tc>
          <w:tcPr>
            <w:tcW w:w="5000" w:type="pct"/>
            <w:shd w:val="clear" w:color="auto" w:fill="D9D9D9"/>
          </w:tcPr>
          <w:p w14:paraId="2B515B55" w14:textId="77777777" w:rsidR="001F68B3" w:rsidRPr="006D43AB" w:rsidRDefault="001F68B3" w:rsidP="001F68B3">
            <w:pPr>
              <w:spacing w:after="0" w:line="240" w:lineRule="auto"/>
              <w:jc w:val="center"/>
              <w:rPr>
                <w:rFonts w:ascii="Verdana" w:eastAsia="Times New Roman" w:hAnsi="Verdana" w:cs="Times New Roman"/>
                <w:b/>
                <w:sz w:val="19"/>
                <w:szCs w:val="19"/>
              </w:rPr>
            </w:pPr>
            <w:r w:rsidRPr="006D43AB">
              <w:rPr>
                <w:rFonts w:ascii="Verdana" w:eastAsia="Times New Roman" w:hAnsi="Verdana" w:cs="Times New Roman"/>
                <w:b/>
                <w:sz w:val="19"/>
                <w:szCs w:val="19"/>
              </w:rPr>
              <w:t>Ε. Πρόγραμμα Δράσης του νέου ΡΣΑ 2021 – Περιφερειακού Πλαισίου Αττικής</w:t>
            </w:r>
          </w:p>
          <w:p w14:paraId="6B29A0EC" w14:textId="77777777" w:rsidR="001F68B3" w:rsidRPr="006D43AB" w:rsidRDefault="001F68B3" w:rsidP="001F68B3">
            <w:pPr>
              <w:spacing w:after="0" w:line="240" w:lineRule="auto"/>
              <w:jc w:val="center"/>
              <w:rPr>
                <w:rFonts w:ascii="Verdana" w:eastAsia="Times New Roman" w:hAnsi="Verdana" w:cs="Times New Roman"/>
                <w:b/>
                <w:bCs/>
                <w:sz w:val="19"/>
                <w:szCs w:val="19"/>
                <w:u w:val="single"/>
              </w:rPr>
            </w:pPr>
            <w:bookmarkStart w:id="42" w:name="_Toc460842990"/>
            <w:r w:rsidRPr="006D43AB">
              <w:rPr>
                <w:rFonts w:ascii="Verdana" w:eastAsia="Times New Roman" w:hAnsi="Verdana" w:cs="Times New Roman"/>
                <w:b/>
                <w:bCs/>
                <w:sz w:val="19"/>
                <w:szCs w:val="19"/>
                <w:u w:val="single"/>
              </w:rPr>
              <w:t>(για τη Χωρική Ενότητα Νησιωτικής Αττικής (Δήμους Αίγινας, Τροιζηνίας, Αγκιστρίου, Σαλαμίνας, Σπετσών, Ύδρας, Πόρου, Κυθήρων και κοινότητα Αντικυθήρων)</w:t>
            </w:r>
            <w:bookmarkEnd w:id="42"/>
          </w:p>
        </w:tc>
      </w:tr>
      <w:tr w:rsidR="001F68B3" w:rsidRPr="006D43AB" w14:paraId="5B0EEAF5" w14:textId="77777777" w:rsidTr="005944E6">
        <w:trPr>
          <w:trHeight w:val="60"/>
          <w:jc w:val="center"/>
        </w:trPr>
        <w:tc>
          <w:tcPr>
            <w:tcW w:w="5000" w:type="pct"/>
          </w:tcPr>
          <w:p w14:paraId="638E097D" w14:textId="77777777" w:rsidR="001F68B3" w:rsidRPr="006D43AB" w:rsidRDefault="001F68B3" w:rsidP="001F68B3">
            <w:pPr>
              <w:spacing w:after="0" w:line="240" w:lineRule="auto"/>
              <w:rPr>
                <w:rFonts w:ascii="Verdana" w:eastAsia="Times New Roman" w:hAnsi="Verdana" w:cs="Times New Roman"/>
                <w:sz w:val="19"/>
                <w:szCs w:val="19"/>
              </w:rPr>
            </w:pPr>
            <w:r w:rsidRPr="006D43AB">
              <w:rPr>
                <w:rFonts w:ascii="Verdana" w:eastAsia="Times New Roman" w:hAnsi="Verdana" w:cs="Times New Roman"/>
                <w:b/>
                <w:sz w:val="19"/>
                <w:szCs w:val="19"/>
              </w:rPr>
              <w:t>Ε1.</w:t>
            </w:r>
            <w:r w:rsidRPr="006D43AB">
              <w:rPr>
                <w:rFonts w:ascii="Verdana" w:eastAsia="Times New Roman" w:hAnsi="Verdana" w:cs="Times New Roman"/>
                <w:sz w:val="19"/>
                <w:szCs w:val="19"/>
              </w:rPr>
              <w:t xml:space="preserve"> Προώθηση του τουρισμού υπό το πρίσμα δικτύωσης με την περιοχή της Αθήνας−Αττικής, προκειμένου ο νησιωτικός χώρος να αποτελεί συνδυασμένο προορισμό διεθνούς εμβέλειας</w:t>
            </w:r>
          </w:p>
        </w:tc>
      </w:tr>
      <w:tr w:rsidR="001F68B3" w:rsidRPr="006D43AB" w14:paraId="70B566BD" w14:textId="77777777" w:rsidTr="005944E6">
        <w:trPr>
          <w:jc w:val="center"/>
        </w:trPr>
        <w:tc>
          <w:tcPr>
            <w:tcW w:w="5000" w:type="pct"/>
          </w:tcPr>
          <w:p w14:paraId="66589E15" w14:textId="77777777" w:rsidR="001F68B3" w:rsidRPr="006D43AB" w:rsidRDefault="001F68B3" w:rsidP="001F68B3">
            <w:pPr>
              <w:spacing w:after="0" w:line="240" w:lineRule="auto"/>
              <w:rPr>
                <w:rFonts w:ascii="Verdana" w:eastAsia="Times New Roman" w:hAnsi="Verdana" w:cs="Times New Roman"/>
                <w:sz w:val="19"/>
                <w:szCs w:val="19"/>
              </w:rPr>
            </w:pPr>
            <w:r w:rsidRPr="006D43AB">
              <w:rPr>
                <w:rFonts w:ascii="Verdana" w:eastAsia="Times New Roman" w:hAnsi="Verdana" w:cs="Times New Roman"/>
                <w:b/>
                <w:sz w:val="19"/>
                <w:szCs w:val="19"/>
              </w:rPr>
              <w:t>Ε2.</w:t>
            </w:r>
            <w:r w:rsidRPr="006D43AB">
              <w:rPr>
                <w:rFonts w:ascii="Verdana" w:eastAsia="Times New Roman" w:hAnsi="Verdana" w:cs="Times New Roman"/>
                <w:sz w:val="19"/>
                <w:szCs w:val="19"/>
              </w:rPr>
              <w:t xml:space="preserve"> Πρόκριση ήπιας ανάπτυξης, ανάλογα με τα κατά τόπους συγκριτικά πλεονεκτήματα, με έμφαση στο σεβασμό της ευαισθησίας του νησιώτικου και παράκτιου τοπίου και περιβάλλοντος</w:t>
            </w:r>
          </w:p>
        </w:tc>
      </w:tr>
      <w:tr w:rsidR="001F68B3" w:rsidRPr="006D43AB" w14:paraId="1F5FD850" w14:textId="77777777" w:rsidTr="005944E6">
        <w:trPr>
          <w:jc w:val="center"/>
        </w:trPr>
        <w:tc>
          <w:tcPr>
            <w:tcW w:w="5000" w:type="pct"/>
          </w:tcPr>
          <w:p w14:paraId="7A335C10" w14:textId="77777777" w:rsidR="001F68B3" w:rsidRPr="006D43AB" w:rsidRDefault="001F68B3" w:rsidP="001F68B3">
            <w:pPr>
              <w:spacing w:after="0" w:line="240" w:lineRule="auto"/>
              <w:rPr>
                <w:rFonts w:ascii="Verdana" w:eastAsia="Times New Roman" w:hAnsi="Verdana" w:cs="Times New Roman"/>
                <w:sz w:val="19"/>
                <w:szCs w:val="19"/>
              </w:rPr>
            </w:pPr>
            <w:r w:rsidRPr="006D43AB">
              <w:rPr>
                <w:rFonts w:ascii="Verdana" w:eastAsia="Times New Roman" w:hAnsi="Verdana" w:cs="Times New Roman"/>
                <w:b/>
                <w:sz w:val="19"/>
                <w:szCs w:val="19"/>
              </w:rPr>
              <w:t>Ε3.</w:t>
            </w:r>
            <w:r w:rsidRPr="006D43AB">
              <w:rPr>
                <w:rFonts w:ascii="Verdana" w:eastAsia="Times New Roman" w:hAnsi="Verdana" w:cs="Times New Roman"/>
                <w:sz w:val="19"/>
                <w:szCs w:val="19"/>
              </w:rPr>
              <w:t xml:space="preserve"> Προώθηση ειδικά επιλεγμένων μορφών τουρισμού και διασύνδεσή τους με δίκτυο πολιτισμικών και τουριστικών, χερσαίων και θαλάσσιων διαδρομών</w:t>
            </w:r>
          </w:p>
        </w:tc>
      </w:tr>
      <w:tr w:rsidR="001F68B3" w:rsidRPr="006D43AB" w14:paraId="2A3704B4" w14:textId="77777777" w:rsidTr="005944E6">
        <w:trPr>
          <w:jc w:val="center"/>
        </w:trPr>
        <w:tc>
          <w:tcPr>
            <w:tcW w:w="5000" w:type="pct"/>
          </w:tcPr>
          <w:p w14:paraId="3AFA2A56" w14:textId="77777777" w:rsidR="001F68B3" w:rsidRPr="006D43AB" w:rsidRDefault="001F68B3" w:rsidP="001F68B3">
            <w:pPr>
              <w:spacing w:after="0" w:line="240" w:lineRule="auto"/>
              <w:rPr>
                <w:rFonts w:ascii="Verdana" w:eastAsia="Times New Roman" w:hAnsi="Verdana" w:cs="Times New Roman"/>
                <w:sz w:val="19"/>
                <w:szCs w:val="19"/>
              </w:rPr>
            </w:pPr>
            <w:r w:rsidRPr="006D43AB">
              <w:rPr>
                <w:rFonts w:ascii="Verdana" w:eastAsia="Times New Roman" w:hAnsi="Verdana" w:cs="Times New Roman"/>
                <w:b/>
                <w:sz w:val="19"/>
                <w:szCs w:val="19"/>
              </w:rPr>
              <w:t>Ε4.</w:t>
            </w:r>
            <w:r w:rsidRPr="006D43AB">
              <w:rPr>
                <w:rFonts w:ascii="Verdana" w:eastAsia="Times New Roman" w:hAnsi="Verdana" w:cs="Times New Roman"/>
                <w:sz w:val="19"/>
                <w:szCs w:val="19"/>
              </w:rPr>
              <w:t xml:space="preserve"> Επιδίωξη διατήρησης του πρωτογενούς τομέα, όπου υπάρχουν οι προϋποθέσεις ανάπτυξής του, όπως σε Αίγινα, Σαλαμίνα, Πόρο, Τροιζηνία, με επιπλέον ανάπτυξη ειδικών καλλιεργειών και δραστηριοτήτων εκμετάλλευσής τους. Επιβάλλεται, παράλληλα, η διατήρηση και αξιοποίηση των παραδοσιακών δραστηριοτήτων του δευτερογενούς τομέα, σε συνδυασμό με τις λοιπές αναπτυξιακές δραστηριότητες των νησιών</w:t>
            </w:r>
          </w:p>
        </w:tc>
      </w:tr>
      <w:tr w:rsidR="001F68B3" w:rsidRPr="006D43AB" w14:paraId="1DA15B2A" w14:textId="77777777" w:rsidTr="005944E6">
        <w:trPr>
          <w:jc w:val="center"/>
        </w:trPr>
        <w:tc>
          <w:tcPr>
            <w:tcW w:w="5000" w:type="pct"/>
          </w:tcPr>
          <w:p w14:paraId="1BBC309B" w14:textId="77777777" w:rsidR="001F68B3" w:rsidRPr="006D43AB" w:rsidRDefault="001F68B3" w:rsidP="001F68B3">
            <w:pPr>
              <w:spacing w:after="0" w:line="240" w:lineRule="auto"/>
              <w:rPr>
                <w:rFonts w:ascii="Verdana" w:eastAsia="Times New Roman" w:hAnsi="Verdana" w:cs="Times New Roman"/>
                <w:sz w:val="19"/>
                <w:szCs w:val="19"/>
              </w:rPr>
            </w:pPr>
            <w:r w:rsidRPr="006D43AB">
              <w:rPr>
                <w:rFonts w:ascii="Verdana" w:eastAsia="Times New Roman" w:hAnsi="Verdana" w:cs="Times New Roman"/>
                <w:b/>
                <w:sz w:val="19"/>
                <w:szCs w:val="19"/>
              </w:rPr>
              <w:t>Ε5.</w:t>
            </w:r>
            <w:r w:rsidRPr="006D43AB">
              <w:rPr>
                <w:rFonts w:ascii="Verdana" w:eastAsia="Times New Roman" w:hAnsi="Verdana" w:cs="Times New Roman"/>
                <w:sz w:val="19"/>
                <w:szCs w:val="19"/>
              </w:rPr>
              <w:t xml:space="preserve"> Επιδίωξη οργάνωσης των νησιών του Αργοσαρωνικού με ενίσχυση των συνδέσεων και λειτουργική μεταξύ τους συσχέτιση, βελτίωση της θαλάσσιας σύνδεσης της Αίγινας με τη μεταφορά των πορθμειακών και θαλάσσιων εμπορευματικών συνδέσεων στο </w:t>
            </w:r>
            <w:proofErr w:type="spellStart"/>
            <w:r w:rsidRPr="006D43AB">
              <w:rPr>
                <w:rFonts w:ascii="Verdana" w:eastAsia="Times New Roman" w:hAnsi="Verdana" w:cs="Times New Roman"/>
                <w:sz w:val="19"/>
                <w:szCs w:val="19"/>
              </w:rPr>
              <w:t>Λεόντι</w:t>
            </w:r>
            <w:proofErr w:type="spellEnd"/>
            <w:r w:rsidRPr="006D43AB">
              <w:rPr>
                <w:rFonts w:ascii="Verdana" w:eastAsia="Times New Roman" w:hAnsi="Verdana" w:cs="Times New Roman"/>
                <w:sz w:val="19"/>
                <w:szCs w:val="19"/>
              </w:rPr>
              <w:t>, καθώς και των εσωτερικών οδικών συνδέσεων του νησιού</w:t>
            </w:r>
          </w:p>
        </w:tc>
      </w:tr>
      <w:tr w:rsidR="001F68B3" w:rsidRPr="006D43AB" w14:paraId="0E1B1A85" w14:textId="77777777" w:rsidTr="005944E6">
        <w:trPr>
          <w:jc w:val="center"/>
        </w:trPr>
        <w:tc>
          <w:tcPr>
            <w:tcW w:w="5000" w:type="pct"/>
          </w:tcPr>
          <w:p w14:paraId="52331E38" w14:textId="77777777" w:rsidR="001F68B3" w:rsidRPr="006D43AB" w:rsidRDefault="001F68B3" w:rsidP="001F68B3">
            <w:pPr>
              <w:spacing w:after="0" w:line="240" w:lineRule="auto"/>
              <w:rPr>
                <w:rFonts w:ascii="Verdana" w:eastAsia="Times New Roman" w:hAnsi="Verdana" w:cs="Times New Roman"/>
                <w:sz w:val="19"/>
                <w:szCs w:val="19"/>
              </w:rPr>
            </w:pPr>
            <w:r w:rsidRPr="006D43AB">
              <w:rPr>
                <w:rFonts w:ascii="Verdana" w:eastAsia="Times New Roman" w:hAnsi="Verdana" w:cs="Times New Roman"/>
                <w:b/>
                <w:sz w:val="19"/>
                <w:szCs w:val="19"/>
              </w:rPr>
              <w:t>Ε6.</w:t>
            </w:r>
            <w:r w:rsidRPr="006D43AB">
              <w:rPr>
                <w:rFonts w:ascii="Verdana" w:eastAsia="Times New Roman" w:hAnsi="Verdana" w:cs="Times New Roman"/>
                <w:sz w:val="19"/>
                <w:szCs w:val="19"/>
              </w:rPr>
              <w:t xml:space="preserve"> Επιδίωξη, κατά προτεραιότητα, της βελτίωσης των υποδομών των δικτύων ύδρευσης, αποχέτευσης ακαθάρτων και βιολογικών καθαρισμών, δικτύων όμβριων και αντιπλημμυρικής προστασίας και η λήψη μέτρων αντιμετώπισης της </w:t>
            </w:r>
            <w:proofErr w:type="spellStart"/>
            <w:r w:rsidRPr="006D43AB">
              <w:rPr>
                <w:rFonts w:ascii="Verdana" w:eastAsia="Times New Roman" w:hAnsi="Verdana" w:cs="Times New Roman"/>
                <w:sz w:val="19"/>
                <w:szCs w:val="19"/>
              </w:rPr>
              <w:t>υφαλμύρωσης</w:t>
            </w:r>
            <w:proofErr w:type="spellEnd"/>
            <w:r w:rsidRPr="006D43AB">
              <w:rPr>
                <w:rFonts w:ascii="Verdana" w:eastAsia="Times New Roman" w:hAnsi="Verdana" w:cs="Times New Roman"/>
                <w:sz w:val="19"/>
                <w:szCs w:val="19"/>
              </w:rPr>
              <w:t xml:space="preserve"> των υδάτων και της </w:t>
            </w:r>
            <w:proofErr w:type="spellStart"/>
            <w:r w:rsidRPr="006D43AB">
              <w:rPr>
                <w:rFonts w:ascii="Verdana" w:eastAsia="Times New Roman" w:hAnsi="Verdana" w:cs="Times New Roman"/>
                <w:sz w:val="19"/>
                <w:szCs w:val="19"/>
              </w:rPr>
              <w:t>υπεράντλησης</w:t>
            </w:r>
            <w:proofErr w:type="spellEnd"/>
            <w:r w:rsidRPr="006D43AB">
              <w:rPr>
                <w:rFonts w:ascii="Verdana" w:eastAsia="Times New Roman" w:hAnsi="Verdana" w:cs="Times New Roman"/>
                <w:sz w:val="19"/>
                <w:szCs w:val="19"/>
              </w:rPr>
              <w:t xml:space="preserve"> από τις γεωτρήσεις και της οργάνωση των χώρων διάθεσης αποβλήτων και ανακύκλωσης</w:t>
            </w:r>
          </w:p>
        </w:tc>
      </w:tr>
      <w:tr w:rsidR="001F68B3" w:rsidRPr="006D43AB" w14:paraId="4B704CE1" w14:textId="77777777" w:rsidTr="005944E6">
        <w:trPr>
          <w:jc w:val="center"/>
        </w:trPr>
        <w:tc>
          <w:tcPr>
            <w:tcW w:w="5000" w:type="pct"/>
          </w:tcPr>
          <w:p w14:paraId="40D5216E" w14:textId="77777777" w:rsidR="001F68B3" w:rsidRPr="006D43AB" w:rsidRDefault="001F68B3" w:rsidP="001F68B3">
            <w:pPr>
              <w:spacing w:after="0" w:line="240" w:lineRule="auto"/>
              <w:rPr>
                <w:rFonts w:ascii="Verdana" w:eastAsia="Times New Roman" w:hAnsi="Verdana" w:cs="Times New Roman"/>
                <w:b/>
                <w:sz w:val="19"/>
                <w:szCs w:val="19"/>
              </w:rPr>
            </w:pPr>
            <w:r w:rsidRPr="006D43AB">
              <w:rPr>
                <w:rFonts w:ascii="Verdana" w:eastAsia="Times New Roman" w:hAnsi="Verdana" w:cs="Times New Roman"/>
                <w:b/>
                <w:sz w:val="19"/>
                <w:szCs w:val="19"/>
              </w:rPr>
              <w:t>Ε7.</w:t>
            </w:r>
            <w:r w:rsidRPr="006D43AB">
              <w:rPr>
                <w:rFonts w:ascii="Verdana" w:eastAsia="Times New Roman" w:hAnsi="Verdana" w:cs="Times New Roman"/>
                <w:sz w:val="19"/>
                <w:szCs w:val="19"/>
              </w:rPr>
              <w:t xml:space="preserve"> Έκδοση Προεδρικού διατάγματος μετά από πρόταση των Υπουργών Περιβάλλοντος, Ενέργειας και Κλιματικής Αλλαγής και Ναυτιλίας και Αιγαίου και του εκάστοτε συναρμόδιου Υπουργού που εξειδικεύει τις ρυθμίσεις του παρόντος για τα νησιά των Κυθήρων και Αντικυθήρων</w:t>
            </w:r>
          </w:p>
        </w:tc>
      </w:tr>
      <w:tr w:rsidR="001F68B3" w:rsidRPr="006D43AB" w14:paraId="3E5F3B78" w14:textId="77777777" w:rsidTr="005944E6">
        <w:trPr>
          <w:jc w:val="center"/>
        </w:trPr>
        <w:tc>
          <w:tcPr>
            <w:tcW w:w="5000" w:type="pct"/>
          </w:tcPr>
          <w:p w14:paraId="2E423E5D" w14:textId="77777777" w:rsidR="001F68B3" w:rsidRPr="006D43AB" w:rsidRDefault="001F68B3" w:rsidP="001F68B3">
            <w:pPr>
              <w:spacing w:after="0" w:line="240" w:lineRule="auto"/>
              <w:rPr>
                <w:rFonts w:ascii="Verdana" w:eastAsia="Times New Roman" w:hAnsi="Verdana" w:cs="Times New Roman"/>
                <w:sz w:val="19"/>
                <w:szCs w:val="19"/>
                <w:highlight w:val="yellow"/>
              </w:rPr>
            </w:pPr>
            <w:r w:rsidRPr="006D43AB">
              <w:rPr>
                <w:rFonts w:ascii="Verdana" w:eastAsia="Times New Roman" w:hAnsi="Verdana" w:cs="Times New Roman"/>
                <w:b/>
                <w:sz w:val="19"/>
                <w:szCs w:val="19"/>
              </w:rPr>
              <w:t>Ε8.</w:t>
            </w:r>
            <w:r w:rsidRPr="006D43AB">
              <w:rPr>
                <w:rFonts w:ascii="Verdana" w:eastAsia="Times New Roman" w:hAnsi="Verdana" w:cs="Times New Roman"/>
                <w:sz w:val="19"/>
                <w:szCs w:val="19"/>
              </w:rPr>
              <w:t xml:space="preserve"> Οργάνωση μονάδων ιχθυοκαλλιέργειας, με την εξειδίκευση των κατευθύνσεων του τομεακού Ειδικού Πλαισίου</w:t>
            </w:r>
          </w:p>
        </w:tc>
      </w:tr>
      <w:tr w:rsidR="001F68B3" w:rsidRPr="006D43AB" w14:paraId="54D5ECE9" w14:textId="77777777" w:rsidTr="005944E6">
        <w:trPr>
          <w:trHeight w:val="323"/>
          <w:jc w:val="center"/>
        </w:trPr>
        <w:tc>
          <w:tcPr>
            <w:tcW w:w="5000" w:type="pct"/>
            <w:shd w:val="clear" w:color="auto" w:fill="D9D9D9"/>
          </w:tcPr>
          <w:p w14:paraId="66794195" w14:textId="77777777" w:rsidR="001F68B3" w:rsidRPr="006D43AB" w:rsidRDefault="001F68B3" w:rsidP="001F68B3">
            <w:pPr>
              <w:spacing w:after="0" w:line="240" w:lineRule="auto"/>
              <w:jc w:val="center"/>
              <w:rPr>
                <w:rFonts w:ascii="Verdana" w:eastAsia="Times New Roman" w:hAnsi="Verdana" w:cs="Times New Roman"/>
                <w:b/>
                <w:sz w:val="19"/>
                <w:szCs w:val="19"/>
              </w:rPr>
            </w:pPr>
            <w:r w:rsidRPr="006D43AB">
              <w:rPr>
                <w:rFonts w:ascii="Verdana" w:eastAsia="Times New Roman" w:hAnsi="Verdana" w:cs="Times New Roman"/>
                <w:b/>
                <w:sz w:val="19"/>
                <w:szCs w:val="19"/>
              </w:rPr>
              <w:t xml:space="preserve">ΣΤ. Πλαίσιο Δράσεων Προτεραιότητας (PAF) για τη χρηματοδότηση περιοχών </w:t>
            </w:r>
            <w:r w:rsidRPr="006D43AB">
              <w:rPr>
                <w:rFonts w:ascii="Verdana" w:eastAsia="Times New Roman" w:hAnsi="Verdana" w:cs="Times New Roman"/>
                <w:b/>
                <w:sz w:val="19"/>
                <w:szCs w:val="19"/>
              </w:rPr>
              <w:br/>
              <w:t>NATURA 2000 (2014 – 2020)</w:t>
            </w:r>
          </w:p>
        </w:tc>
      </w:tr>
      <w:tr w:rsidR="001F68B3" w:rsidRPr="006D43AB" w14:paraId="322B6210" w14:textId="77777777" w:rsidTr="005944E6">
        <w:trPr>
          <w:jc w:val="center"/>
        </w:trPr>
        <w:tc>
          <w:tcPr>
            <w:tcW w:w="5000" w:type="pct"/>
          </w:tcPr>
          <w:p w14:paraId="2DEE832F" w14:textId="77777777" w:rsidR="001F68B3" w:rsidRPr="006D43AB" w:rsidRDefault="001F68B3" w:rsidP="001F68B3">
            <w:pPr>
              <w:spacing w:after="0" w:line="240" w:lineRule="auto"/>
              <w:jc w:val="both"/>
              <w:rPr>
                <w:rFonts w:ascii="Verdana" w:eastAsia="Times New Roman" w:hAnsi="Verdana" w:cs="Times New Roman"/>
                <w:sz w:val="19"/>
                <w:szCs w:val="19"/>
              </w:rPr>
            </w:pPr>
            <w:r w:rsidRPr="006D43AB">
              <w:rPr>
                <w:rFonts w:ascii="Verdana" w:eastAsia="Times New Roman" w:hAnsi="Verdana" w:cs="Times New Roman"/>
                <w:b/>
                <w:sz w:val="19"/>
                <w:szCs w:val="19"/>
              </w:rPr>
              <w:t>ΣΤ1.</w:t>
            </w:r>
            <w:r w:rsidRPr="006D43AB">
              <w:rPr>
                <w:rFonts w:ascii="Verdana" w:eastAsia="Times New Roman" w:hAnsi="Verdana" w:cs="Times New Roman"/>
                <w:sz w:val="19"/>
                <w:szCs w:val="19"/>
              </w:rPr>
              <w:t xml:space="preserve"> Βελτίωση/ Διατήρηση της κατάστασης διατήρησης τύπων </w:t>
            </w:r>
            <w:proofErr w:type="spellStart"/>
            <w:r w:rsidRPr="006D43AB">
              <w:rPr>
                <w:rFonts w:ascii="Verdana" w:eastAsia="Times New Roman" w:hAnsi="Verdana" w:cs="Times New Roman"/>
                <w:sz w:val="19"/>
                <w:szCs w:val="19"/>
              </w:rPr>
              <w:t>οικοτόπων</w:t>
            </w:r>
            <w:proofErr w:type="spellEnd"/>
            <w:r w:rsidRPr="006D43AB">
              <w:rPr>
                <w:rFonts w:ascii="Verdana" w:eastAsia="Times New Roman" w:hAnsi="Verdana" w:cs="Times New Roman"/>
                <w:sz w:val="19"/>
                <w:szCs w:val="19"/>
              </w:rPr>
              <w:t xml:space="preserve"> και ειδών προτεραιότητας</w:t>
            </w:r>
          </w:p>
        </w:tc>
      </w:tr>
      <w:tr w:rsidR="001F68B3" w:rsidRPr="006D43AB" w14:paraId="3D25E552" w14:textId="77777777" w:rsidTr="005944E6">
        <w:trPr>
          <w:jc w:val="center"/>
        </w:trPr>
        <w:tc>
          <w:tcPr>
            <w:tcW w:w="5000" w:type="pct"/>
          </w:tcPr>
          <w:p w14:paraId="455DDE4C" w14:textId="77777777" w:rsidR="001F68B3" w:rsidRPr="006D43AB" w:rsidRDefault="001F68B3" w:rsidP="001F68B3">
            <w:pPr>
              <w:spacing w:after="0" w:line="240" w:lineRule="auto"/>
              <w:jc w:val="both"/>
              <w:rPr>
                <w:rFonts w:ascii="Verdana" w:eastAsia="Times New Roman" w:hAnsi="Verdana" w:cs="Times New Roman"/>
                <w:sz w:val="19"/>
                <w:szCs w:val="19"/>
              </w:rPr>
            </w:pPr>
            <w:r w:rsidRPr="006D43AB">
              <w:rPr>
                <w:rFonts w:ascii="Verdana" w:eastAsia="Times New Roman" w:hAnsi="Verdana" w:cs="Times New Roman"/>
                <w:b/>
                <w:sz w:val="19"/>
                <w:szCs w:val="19"/>
              </w:rPr>
              <w:t>ΣΤ2.</w:t>
            </w:r>
            <w:r w:rsidRPr="006D43AB">
              <w:rPr>
                <w:rFonts w:ascii="Verdana" w:eastAsia="Times New Roman" w:hAnsi="Verdana" w:cs="Times New Roman"/>
                <w:sz w:val="19"/>
                <w:szCs w:val="19"/>
              </w:rPr>
              <w:t xml:space="preserve"> Βελτίωση/ Διατήρηση της κατάστασης διατήρησης άλλων τύπων </w:t>
            </w:r>
            <w:proofErr w:type="spellStart"/>
            <w:r w:rsidRPr="006D43AB">
              <w:rPr>
                <w:rFonts w:ascii="Verdana" w:eastAsia="Times New Roman" w:hAnsi="Verdana" w:cs="Times New Roman"/>
                <w:sz w:val="19"/>
                <w:szCs w:val="19"/>
              </w:rPr>
              <w:t>οικοτόπων</w:t>
            </w:r>
            <w:proofErr w:type="spellEnd"/>
            <w:r w:rsidRPr="006D43AB">
              <w:rPr>
                <w:rFonts w:ascii="Verdana" w:eastAsia="Times New Roman" w:hAnsi="Verdana" w:cs="Times New Roman"/>
                <w:sz w:val="19"/>
                <w:szCs w:val="19"/>
              </w:rPr>
              <w:t xml:space="preserve"> και ειδών που καλύπτουν οι Οδηγίες (Οδηγίες για τους </w:t>
            </w:r>
            <w:proofErr w:type="spellStart"/>
            <w:r w:rsidRPr="006D43AB">
              <w:rPr>
                <w:rFonts w:ascii="Verdana" w:eastAsia="Times New Roman" w:hAnsi="Verdana" w:cs="Times New Roman"/>
                <w:sz w:val="19"/>
                <w:szCs w:val="19"/>
              </w:rPr>
              <w:t>οικότοπους</w:t>
            </w:r>
            <w:proofErr w:type="spellEnd"/>
            <w:r w:rsidRPr="006D43AB">
              <w:rPr>
                <w:rFonts w:ascii="Verdana" w:eastAsia="Times New Roman" w:hAnsi="Verdana" w:cs="Times New Roman"/>
                <w:sz w:val="19"/>
                <w:szCs w:val="19"/>
              </w:rPr>
              <w:t xml:space="preserve"> και την </w:t>
            </w:r>
            <w:proofErr w:type="spellStart"/>
            <w:r w:rsidRPr="006D43AB">
              <w:rPr>
                <w:rFonts w:ascii="Verdana" w:eastAsia="Times New Roman" w:hAnsi="Verdana" w:cs="Times New Roman"/>
                <w:sz w:val="19"/>
                <w:szCs w:val="19"/>
              </w:rPr>
              <w:t>ορνιθοπανίδα</w:t>
            </w:r>
            <w:proofErr w:type="spellEnd"/>
            <w:r w:rsidRPr="006D43AB">
              <w:rPr>
                <w:rFonts w:ascii="Verdana" w:eastAsia="Times New Roman" w:hAnsi="Verdana" w:cs="Times New Roman"/>
                <w:sz w:val="19"/>
                <w:szCs w:val="19"/>
              </w:rPr>
              <w:t>).</w:t>
            </w:r>
          </w:p>
        </w:tc>
      </w:tr>
      <w:tr w:rsidR="001F68B3" w:rsidRPr="006D43AB" w14:paraId="082D6070" w14:textId="77777777" w:rsidTr="005944E6">
        <w:trPr>
          <w:jc w:val="center"/>
        </w:trPr>
        <w:tc>
          <w:tcPr>
            <w:tcW w:w="5000" w:type="pct"/>
          </w:tcPr>
          <w:p w14:paraId="71DB6137" w14:textId="77777777" w:rsidR="001F68B3" w:rsidRPr="006D43AB" w:rsidRDefault="001F68B3" w:rsidP="001F68B3">
            <w:pPr>
              <w:spacing w:after="0" w:line="240" w:lineRule="auto"/>
              <w:jc w:val="both"/>
              <w:rPr>
                <w:rFonts w:ascii="Verdana" w:eastAsia="Times New Roman" w:hAnsi="Verdana" w:cs="Times New Roman"/>
                <w:sz w:val="19"/>
                <w:szCs w:val="19"/>
              </w:rPr>
            </w:pPr>
            <w:r w:rsidRPr="006D43AB">
              <w:rPr>
                <w:rFonts w:ascii="Verdana" w:eastAsia="Times New Roman" w:hAnsi="Verdana" w:cs="Times New Roman"/>
                <w:b/>
                <w:sz w:val="19"/>
                <w:szCs w:val="19"/>
              </w:rPr>
              <w:lastRenderedPageBreak/>
              <w:t>ΣΤ3.</w:t>
            </w:r>
            <w:r w:rsidRPr="006D43AB">
              <w:rPr>
                <w:rFonts w:ascii="Verdana" w:eastAsia="Times New Roman" w:hAnsi="Verdana" w:cs="Times New Roman"/>
                <w:sz w:val="19"/>
                <w:szCs w:val="19"/>
              </w:rPr>
              <w:t xml:space="preserve"> Προώθηση επενδύσεων σε περιοχές του δικτύου </w:t>
            </w:r>
            <w:proofErr w:type="spellStart"/>
            <w:r w:rsidRPr="006D43AB">
              <w:rPr>
                <w:rFonts w:ascii="Verdana" w:eastAsia="Times New Roman" w:hAnsi="Verdana" w:cs="Times New Roman"/>
                <w:sz w:val="19"/>
                <w:szCs w:val="19"/>
              </w:rPr>
              <w:t>Natura</w:t>
            </w:r>
            <w:proofErr w:type="spellEnd"/>
            <w:r w:rsidRPr="006D43AB">
              <w:rPr>
                <w:rFonts w:ascii="Verdana" w:eastAsia="Times New Roman" w:hAnsi="Verdana" w:cs="Times New Roman"/>
                <w:sz w:val="19"/>
                <w:szCs w:val="19"/>
              </w:rPr>
              <w:t xml:space="preserve"> 2000 σχετιζόμενες με πράσινο τουρισμό και θέσεις εργασίας, προς ενίσχυση του μετριασμού της κλιματικής αλλαγής και της προσαρμογής σε αυτή ή άλλων ωφελειών για τα οικοσυστήματα, όπως έρευνα, εκπαίδευση, επιμόρφωση ευαισθητοποίηση και προώθηση των συνεργασιών (και διασυνοριακών) συνδεδεμένων με τη διαχείριση του δικτύου.</w:t>
            </w:r>
          </w:p>
        </w:tc>
      </w:tr>
      <w:tr w:rsidR="001F68B3" w:rsidRPr="006D43AB" w14:paraId="60610C8D" w14:textId="77777777" w:rsidTr="005944E6">
        <w:trPr>
          <w:trHeight w:val="323"/>
          <w:jc w:val="center"/>
        </w:trPr>
        <w:tc>
          <w:tcPr>
            <w:tcW w:w="5000" w:type="pct"/>
            <w:shd w:val="clear" w:color="auto" w:fill="D9D9D9"/>
          </w:tcPr>
          <w:p w14:paraId="4FD95A11" w14:textId="77777777" w:rsidR="001F68B3" w:rsidRPr="006D43AB" w:rsidRDefault="001F68B3" w:rsidP="001F68B3">
            <w:pPr>
              <w:keepNext/>
              <w:spacing w:after="0" w:line="240" w:lineRule="auto"/>
              <w:jc w:val="center"/>
              <w:rPr>
                <w:rFonts w:ascii="Verdana" w:eastAsia="Times New Roman" w:hAnsi="Verdana" w:cs="Times New Roman"/>
                <w:b/>
                <w:sz w:val="19"/>
                <w:szCs w:val="19"/>
              </w:rPr>
            </w:pPr>
            <w:r w:rsidRPr="006D43AB">
              <w:rPr>
                <w:rFonts w:ascii="Verdana" w:eastAsia="Times New Roman" w:hAnsi="Verdana" w:cs="Times New Roman"/>
                <w:b/>
                <w:sz w:val="19"/>
                <w:szCs w:val="19"/>
              </w:rPr>
              <w:t>Ζ. Ευρωπαϊκή Σύμβαση για το Τοπίο &amp; Διακήρυξη για το Πολιτιστικό Τοπίο</w:t>
            </w:r>
          </w:p>
        </w:tc>
      </w:tr>
      <w:tr w:rsidR="001F68B3" w:rsidRPr="006D43AB" w14:paraId="47B212BE" w14:textId="77777777" w:rsidTr="005944E6">
        <w:trPr>
          <w:jc w:val="center"/>
        </w:trPr>
        <w:tc>
          <w:tcPr>
            <w:tcW w:w="5000" w:type="pct"/>
          </w:tcPr>
          <w:p w14:paraId="062B56EA" w14:textId="4AD6FFEC" w:rsidR="001F68B3" w:rsidRPr="006D43AB" w:rsidRDefault="001F68B3" w:rsidP="001F68B3">
            <w:pPr>
              <w:spacing w:after="0" w:line="240" w:lineRule="auto"/>
              <w:jc w:val="both"/>
              <w:rPr>
                <w:rFonts w:ascii="Verdana" w:eastAsia="Times New Roman" w:hAnsi="Verdana" w:cs="Times New Roman"/>
                <w:sz w:val="19"/>
                <w:szCs w:val="19"/>
              </w:rPr>
            </w:pPr>
            <w:r w:rsidRPr="006D43AB">
              <w:rPr>
                <w:rFonts w:ascii="Verdana" w:eastAsia="Times New Roman" w:hAnsi="Verdana" w:cs="Times New Roman"/>
                <w:b/>
                <w:sz w:val="19"/>
                <w:szCs w:val="19"/>
              </w:rPr>
              <w:t>Ζ1.</w:t>
            </w:r>
            <w:r w:rsidRPr="006D43AB">
              <w:rPr>
                <w:rFonts w:ascii="Verdana" w:eastAsia="Times New Roman" w:hAnsi="Verdana" w:cs="Times New Roman"/>
                <w:sz w:val="19"/>
                <w:szCs w:val="19"/>
              </w:rPr>
              <w:t xml:space="preserve"> </w:t>
            </w:r>
            <w:r w:rsidR="00376B98" w:rsidRPr="006D43AB">
              <w:rPr>
                <w:rFonts w:ascii="Verdana" w:eastAsia="Times New Roman" w:hAnsi="Verdana" w:cs="Times New Roman"/>
                <w:sz w:val="19"/>
                <w:szCs w:val="19"/>
              </w:rPr>
              <w:t>Κ</w:t>
            </w:r>
            <w:r w:rsidRPr="006D43AB">
              <w:rPr>
                <w:rFonts w:ascii="Verdana" w:eastAsia="Times New Roman" w:hAnsi="Verdana" w:cs="Times New Roman"/>
                <w:sz w:val="19"/>
                <w:szCs w:val="19"/>
              </w:rPr>
              <w:t>αθορισμός και εφαρμογή πολιτικών οι οποίες αποσκοπούν στην προστασία, τη διαχείριση και το σχεδιασμό του τοπίου</w:t>
            </w:r>
          </w:p>
        </w:tc>
      </w:tr>
      <w:tr w:rsidR="001F68B3" w:rsidRPr="006D43AB" w14:paraId="4CA1CE82" w14:textId="77777777" w:rsidTr="005944E6">
        <w:trPr>
          <w:jc w:val="center"/>
        </w:trPr>
        <w:tc>
          <w:tcPr>
            <w:tcW w:w="5000" w:type="pct"/>
          </w:tcPr>
          <w:p w14:paraId="1585E4A8" w14:textId="77777777" w:rsidR="001F68B3" w:rsidRPr="006D43AB" w:rsidRDefault="001F68B3" w:rsidP="001F68B3">
            <w:pPr>
              <w:spacing w:after="0" w:line="240" w:lineRule="auto"/>
              <w:jc w:val="both"/>
              <w:rPr>
                <w:rFonts w:ascii="Verdana" w:eastAsia="Times New Roman" w:hAnsi="Verdana" w:cs="Times New Roman"/>
                <w:sz w:val="19"/>
                <w:szCs w:val="19"/>
              </w:rPr>
            </w:pPr>
            <w:r w:rsidRPr="006D43AB">
              <w:rPr>
                <w:rFonts w:ascii="Verdana" w:eastAsia="Times New Roman" w:hAnsi="Verdana" w:cs="Times New Roman"/>
                <w:b/>
                <w:sz w:val="19"/>
                <w:szCs w:val="19"/>
              </w:rPr>
              <w:t>Ζ2.</w:t>
            </w:r>
            <w:r w:rsidRPr="006D43AB">
              <w:rPr>
                <w:rFonts w:ascii="Verdana" w:eastAsia="Times New Roman" w:hAnsi="Verdana" w:cs="Times New Roman"/>
                <w:sz w:val="19"/>
                <w:szCs w:val="19"/>
              </w:rPr>
              <w:t xml:space="preserve"> Ένταξη του τοπίου στις χωροταξικές και πολεοδομικές πολιτικές, στις πολιτιστικές, περιβαλλοντικές, αγροτικές, κοινωνικές και οικονομικές πολιτικές </w:t>
            </w:r>
          </w:p>
        </w:tc>
      </w:tr>
      <w:tr w:rsidR="001F68B3" w:rsidRPr="006D43AB" w14:paraId="137EC902" w14:textId="77777777" w:rsidTr="005944E6">
        <w:trPr>
          <w:jc w:val="center"/>
        </w:trPr>
        <w:tc>
          <w:tcPr>
            <w:tcW w:w="5000" w:type="pct"/>
          </w:tcPr>
          <w:p w14:paraId="767C2405" w14:textId="75E7F0D9" w:rsidR="001F68B3" w:rsidRPr="006D43AB" w:rsidRDefault="001F68B3" w:rsidP="001F68B3">
            <w:pPr>
              <w:spacing w:after="0" w:line="240" w:lineRule="auto"/>
              <w:jc w:val="both"/>
              <w:rPr>
                <w:rFonts w:ascii="Verdana" w:eastAsia="Times New Roman" w:hAnsi="Verdana" w:cs="Times New Roman"/>
                <w:sz w:val="19"/>
                <w:szCs w:val="19"/>
              </w:rPr>
            </w:pPr>
            <w:r w:rsidRPr="006D43AB">
              <w:rPr>
                <w:rFonts w:ascii="Verdana" w:eastAsia="Times New Roman" w:hAnsi="Verdana" w:cs="Times New Roman"/>
                <w:b/>
                <w:sz w:val="19"/>
                <w:szCs w:val="19"/>
              </w:rPr>
              <w:t>Ζ3.</w:t>
            </w:r>
            <w:r w:rsidRPr="006D43AB">
              <w:rPr>
                <w:rFonts w:ascii="Verdana" w:eastAsia="Times New Roman" w:hAnsi="Verdana" w:cs="Times New Roman"/>
                <w:sz w:val="19"/>
                <w:szCs w:val="19"/>
              </w:rPr>
              <w:t xml:space="preserve"> </w:t>
            </w:r>
            <w:r w:rsidR="00E2578E" w:rsidRPr="006D43AB">
              <w:rPr>
                <w:rFonts w:ascii="Verdana" w:eastAsia="Times New Roman" w:hAnsi="Verdana" w:cs="Times New Roman"/>
                <w:sz w:val="19"/>
                <w:szCs w:val="19"/>
              </w:rPr>
              <w:t>Ενδυνάμωση</w:t>
            </w:r>
            <w:r w:rsidRPr="006D43AB">
              <w:rPr>
                <w:rFonts w:ascii="Verdana" w:eastAsia="Times New Roman" w:hAnsi="Verdana" w:cs="Times New Roman"/>
                <w:sz w:val="19"/>
                <w:szCs w:val="19"/>
              </w:rPr>
              <w:t xml:space="preserve"> της συνείδησης των πολιτών, των ιδιωτικών </w:t>
            </w:r>
            <w:r w:rsidR="00E2578E" w:rsidRPr="006D43AB">
              <w:rPr>
                <w:rFonts w:ascii="Verdana" w:eastAsia="Times New Roman" w:hAnsi="Verdana" w:cs="Times New Roman"/>
                <w:sz w:val="19"/>
                <w:szCs w:val="19"/>
              </w:rPr>
              <w:t>οργανισμών</w:t>
            </w:r>
            <w:r w:rsidRPr="006D43AB">
              <w:rPr>
                <w:rFonts w:ascii="Verdana" w:eastAsia="Times New Roman" w:hAnsi="Verdana" w:cs="Times New Roman"/>
                <w:sz w:val="19"/>
                <w:szCs w:val="19"/>
              </w:rPr>
              <w:t xml:space="preserve"> και των </w:t>
            </w:r>
            <w:r w:rsidR="00E2578E" w:rsidRPr="006D43AB">
              <w:rPr>
                <w:rFonts w:ascii="Verdana" w:eastAsia="Times New Roman" w:hAnsi="Verdana" w:cs="Times New Roman"/>
                <w:sz w:val="19"/>
                <w:szCs w:val="19"/>
              </w:rPr>
              <w:t>δημόσιων</w:t>
            </w:r>
            <w:r w:rsidRPr="006D43AB">
              <w:rPr>
                <w:rFonts w:ascii="Verdana" w:eastAsia="Times New Roman" w:hAnsi="Verdana" w:cs="Times New Roman"/>
                <w:sz w:val="19"/>
                <w:szCs w:val="19"/>
              </w:rPr>
              <w:t xml:space="preserve"> αρχών</w:t>
            </w:r>
          </w:p>
        </w:tc>
      </w:tr>
      <w:tr w:rsidR="001F68B3" w:rsidRPr="006D43AB" w14:paraId="3D3CE7DF" w14:textId="77777777" w:rsidTr="005944E6">
        <w:trPr>
          <w:jc w:val="center"/>
        </w:trPr>
        <w:tc>
          <w:tcPr>
            <w:tcW w:w="5000" w:type="pct"/>
          </w:tcPr>
          <w:p w14:paraId="01F20881" w14:textId="5E0FA5BF" w:rsidR="001F68B3" w:rsidRPr="006D43AB" w:rsidRDefault="001F68B3" w:rsidP="001F68B3">
            <w:pPr>
              <w:spacing w:after="0" w:line="240" w:lineRule="auto"/>
              <w:jc w:val="both"/>
              <w:rPr>
                <w:rFonts w:ascii="Verdana" w:eastAsia="Times New Roman" w:hAnsi="Verdana" w:cs="Times New Roman"/>
                <w:sz w:val="19"/>
                <w:szCs w:val="19"/>
              </w:rPr>
            </w:pPr>
            <w:r w:rsidRPr="006D43AB">
              <w:rPr>
                <w:rFonts w:ascii="Verdana" w:eastAsia="Times New Roman" w:hAnsi="Verdana" w:cs="Times New Roman"/>
                <w:b/>
                <w:sz w:val="19"/>
                <w:szCs w:val="19"/>
              </w:rPr>
              <w:t>Ζ4.</w:t>
            </w:r>
            <w:r w:rsidRPr="006D43AB">
              <w:rPr>
                <w:rFonts w:ascii="Verdana" w:eastAsia="Times New Roman" w:hAnsi="Verdana" w:cs="Times New Roman"/>
                <w:sz w:val="19"/>
                <w:szCs w:val="19"/>
              </w:rPr>
              <w:t xml:space="preserve"> Διοργάνωση </w:t>
            </w:r>
            <w:proofErr w:type="spellStart"/>
            <w:r w:rsidRPr="006D43AB">
              <w:rPr>
                <w:rFonts w:ascii="Verdana" w:eastAsia="Times New Roman" w:hAnsi="Verdana" w:cs="Times New Roman"/>
                <w:sz w:val="19"/>
                <w:szCs w:val="19"/>
              </w:rPr>
              <w:t>πολυτοµεακών</w:t>
            </w:r>
            <w:proofErr w:type="spellEnd"/>
            <w:r w:rsidRPr="006D43AB">
              <w:rPr>
                <w:rFonts w:ascii="Verdana" w:eastAsia="Times New Roman" w:hAnsi="Verdana" w:cs="Times New Roman"/>
                <w:sz w:val="19"/>
                <w:szCs w:val="19"/>
              </w:rPr>
              <w:t xml:space="preserve"> εκπαιδευτικών </w:t>
            </w:r>
            <w:proofErr w:type="spellStart"/>
            <w:r w:rsidRPr="006D43AB">
              <w:rPr>
                <w:rFonts w:ascii="Verdana" w:eastAsia="Times New Roman" w:hAnsi="Verdana" w:cs="Times New Roman"/>
                <w:sz w:val="19"/>
                <w:szCs w:val="19"/>
              </w:rPr>
              <w:t>προγρα</w:t>
            </w:r>
            <w:proofErr w:type="spellEnd"/>
            <w:r w:rsidRPr="006D43AB">
              <w:rPr>
                <w:rFonts w:ascii="Verdana" w:eastAsia="Times New Roman" w:hAnsi="Verdana" w:cs="Times New Roman"/>
                <w:sz w:val="19"/>
                <w:szCs w:val="19"/>
              </w:rPr>
              <w:t>µµ</w:t>
            </w:r>
            <w:proofErr w:type="spellStart"/>
            <w:r w:rsidRPr="006D43AB">
              <w:rPr>
                <w:rFonts w:ascii="Verdana" w:eastAsia="Times New Roman" w:hAnsi="Verdana" w:cs="Times New Roman"/>
                <w:sz w:val="19"/>
                <w:szCs w:val="19"/>
              </w:rPr>
              <w:t>άτων</w:t>
            </w:r>
            <w:proofErr w:type="spellEnd"/>
            <w:r w:rsidRPr="006D43AB">
              <w:rPr>
                <w:rFonts w:ascii="Verdana" w:eastAsia="Times New Roman" w:hAnsi="Verdana" w:cs="Times New Roman"/>
                <w:sz w:val="19"/>
                <w:szCs w:val="19"/>
              </w:rPr>
              <w:t xml:space="preserve"> σε σχέση µε την πολιτική για το τοπίο, την προστασία, τη διαχείριση και το </w:t>
            </w:r>
            <w:r w:rsidR="00E2578E" w:rsidRPr="006D43AB">
              <w:rPr>
                <w:rFonts w:ascii="Verdana" w:eastAsia="Times New Roman" w:hAnsi="Verdana" w:cs="Times New Roman"/>
                <w:sz w:val="19"/>
                <w:szCs w:val="19"/>
              </w:rPr>
              <w:t>σχεδιασμό</w:t>
            </w:r>
            <w:r w:rsidRPr="006D43AB">
              <w:rPr>
                <w:rFonts w:ascii="Verdana" w:eastAsia="Times New Roman" w:hAnsi="Verdana" w:cs="Times New Roman"/>
                <w:sz w:val="19"/>
                <w:szCs w:val="19"/>
              </w:rPr>
              <w:t xml:space="preserve"> του, για </w:t>
            </w:r>
            <w:r w:rsidR="00E2578E" w:rsidRPr="006D43AB">
              <w:rPr>
                <w:rFonts w:ascii="Verdana" w:eastAsia="Times New Roman" w:hAnsi="Verdana" w:cs="Times New Roman"/>
                <w:sz w:val="19"/>
                <w:szCs w:val="19"/>
              </w:rPr>
              <w:t>επαγγελματίες</w:t>
            </w:r>
            <w:r w:rsidRPr="006D43AB">
              <w:rPr>
                <w:rFonts w:ascii="Verdana" w:eastAsia="Times New Roman" w:hAnsi="Verdana" w:cs="Times New Roman"/>
                <w:sz w:val="19"/>
                <w:szCs w:val="19"/>
              </w:rPr>
              <w:t xml:space="preserve"> στον ιδιωτικό και το </w:t>
            </w:r>
            <w:r w:rsidR="00E2578E" w:rsidRPr="006D43AB">
              <w:rPr>
                <w:rFonts w:ascii="Verdana" w:eastAsia="Times New Roman" w:hAnsi="Verdana" w:cs="Times New Roman"/>
                <w:sz w:val="19"/>
                <w:szCs w:val="19"/>
              </w:rPr>
              <w:t>δημόσιο</w:t>
            </w:r>
            <w:r w:rsidRPr="006D43AB">
              <w:rPr>
                <w:rFonts w:ascii="Verdana" w:eastAsia="Times New Roman" w:hAnsi="Verdana" w:cs="Times New Roman"/>
                <w:sz w:val="19"/>
                <w:szCs w:val="19"/>
              </w:rPr>
              <w:t xml:space="preserve"> </w:t>
            </w:r>
            <w:r w:rsidR="00E2578E" w:rsidRPr="006D43AB">
              <w:rPr>
                <w:rFonts w:ascii="Verdana" w:eastAsia="Times New Roman" w:hAnsi="Verdana" w:cs="Times New Roman"/>
                <w:sz w:val="19"/>
                <w:szCs w:val="19"/>
              </w:rPr>
              <w:t>τομέα</w:t>
            </w:r>
          </w:p>
        </w:tc>
      </w:tr>
      <w:tr w:rsidR="001F68B3" w:rsidRPr="006D43AB" w14:paraId="3EF1D58A" w14:textId="77777777" w:rsidTr="005944E6">
        <w:trPr>
          <w:jc w:val="center"/>
        </w:trPr>
        <w:tc>
          <w:tcPr>
            <w:tcW w:w="5000" w:type="pct"/>
          </w:tcPr>
          <w:p w14:paraId="649839E4" w14:textId="77777777" w:rsidR="001F68B3" w:rsidRPr="006D43AB" w:rsidRDefault="001F68B3" w:rsidP="001F68B3">
            <w:pPr>
              <w:spacing w:after="0" w:line="240" w:lineRule="auto"/>
              <w:jc w:val="both"/>
              <w:rPr>
                <w:rFonts w:ascii="Verdana" w:eastAsia="Times New Roman" w:hAnsi="Verdana" w:cs="Times New Roman"/>
                <w:sz w:val="19"/>
                <w:szCs w:val="19"/>
              </w:rPr>
            </w:pPr>
            <w:r w:rsidRPr="006D43AB">
              <w:rPr>
                <w:rFonts w:ascii="Verdana" w:eastAsia="Times New Roman" w:hAnsi="Verdana" w:cs="Times New Roman"/>
                <w:b/>
                <w:sz w:val="19"/>
                <w:szCs w:val="19"/>
              </w:rPr>
              <w:t xml:space="preserve">Ζ5. </w:t>
            </w:r>
            <w:r w:rsidRPr="006D43AB">
              <w:rPr>
                <w:rFonts w:ascii="Verdana" w:eastAsia="Times New Roman" w:hAnsi="Verdana" w:cs="Times New Roman"/>
                <w:sz w:val="19"/>
                <w:szCs w:val="19"/>
              </w:rPr>
              <w:t>Παρακολούθηση και έλεγχος - συνεχής συντήρηση του πολιτιστικού τοπίου ως συλλογική κληρονομιά</w:t>
            </w:r>
          </w:p>
        </w:tc>
      </w:tr>
      <w:tr w:rsidR="001F68B3" w:rsidRPr="006D43AB" w14:paraId="53997276" w14:textId="77777777" w:rsidTr="005944E6">
        <w:trPr>
          <w:jc w:val="center"/>
        </w:trPr>
        <w:tc>
          <w:tcPr>
            <w:tcW w:w="5000" w:type="pct"/>
          </w:tcPr>
          <w:p w14:paraId="5E99F6AF" w14:textId="77777777" w:rsidR="001F68B3" w:rsidRPr="006D43AB" w:rsidRDefault="001F68B3" w:rsidP="001F68B3">
            <w:pPr>
              <w:spacing w:after="0" w:line="240" w:lineRule="auto"/>
              <w:jc w:val="both"/>
              <w:rPr>
                <w:rFonts w:ascii="Verdana" w:eastAsia="Times New Roman" w:hAnsi="Verdana" w:cs="Times New Roman"/>
                <w:b/>
                <w:sz w:val="19"/>
                <w:szCs w:val="19"/>
              </w:rPr>
            </w:pPr>
            <w:r w:rsidRPr="006D43AB">
              <w:rPr>
                <w:rFonts w:ascii="Verdana" w:eastAsia="Times New Roman" w:hAnsi="Verdana" w:cs="Times New Roman"/>
                <w:b/>
                <w:sz w:val="19"/>
                <w:szCs w:val="19"/>
              </w:rPr>
              <w:t xml:space="preserve">Ζ6. </w:t>
            </w:r>
            <w:r w:rsidRPr="006D43AB">
              <w:rPr>
                <w:rFonts w:ascii="Verdana" w:eastAsia="Times New Roman" w:hAnsi="Verdana" w:cs="Times New Roman"/>
                <w:sz w:val="19"/>
                <w:szCs w:val="19"/>
              </w:rPr>
              <w:t>Αξιολόγηση της οικονομίας που αναπτύσσεται εντός και πέριξ του τοπίου, λαμβάνοντας, επίσης, υπόψη την οικονομική αποτίμηση του φυσικού κεφαλαίου και τις οικονομικές μελέτες για την κληρονομιά (</w:t>
            </w:r>
            <w:proofErr w:type="spellStart"/>
            <w:r w:rsidRPr="006D43AB">
              <w:rPr>
                <w:rFonts w:ascii="Verdana" w:eastAsia="Times New Roman" w:hAnsi="Verdana" w:cs="Times New Roman"/>
                <w:sz w:val="19"/>
                <w:szCs w:val="19"/>
              </w:rPr>
              <w:t>heritage</w:t>
            </w:r>
            <w:proofErr w:type="spellEnd"/>
            <w:r w:rsidRPr="006D43AB">
              <w:rPr>
                <w:rFonts w:ascii="Verdana" w:eastAsia="Times New Roman" w:hAnsi="Verdana" w:cs="Times New Roman"/>
                <w:sz w:val="19"/>
                <w:szCs w:val="19"/>
              </w:rPr>
              <w:t xml:space="preserve"> </w:t>
            </w:r>
            <w:proofErr w:type="spellStart"/>
            <w:r w:rsidRPr="006D43AB">
              <w:rPr>
                <w:rFonts w:ascii="Verdana" w:eastAsia="Times New Roman" w:hAnsi="Verdana" w:cs="Times New Roman"/>
                <w:sz w:val="19"/>
                <w:szCs w:val="19"/>
              </w:rPr>
              <w:t>economics</w:t>
            </w:r>
            <w:proofErr w:type="spellEnd"/>
            <w:r w:rsidRPr="006D43AB">
              <w:rPr>
                <w:rFonts w:ascii="Verdana" w:eastAsia="Times New Roman" w:hAnsi="Verdana" w:cs="Times New Roman"/>
                <w:sz w:val="19"/>
                <w:szCs w:val="19"/>
              </w:rPr>
              <w:t>).</w:t>
            </w:r>
          </w:p>
        </w:tc>
      </w:tr>
      <w:tr w:rsidR="001F68B3" w:rsidRPr="006D43AB" w14:paraId="79F9A591" w14:textId="77777777" w:rsidTr="005944E6">
        <w:trPr>
          <w:jc w:val="center"/>
        </w:trPr>
        <w:tc>
          <w:tcPr>
            <w:tcW w:w="5000" w:type="pct"/>
            <w:shd w:val="clear" w:color="auto" w:fill="D9D9D9"/>
          </w:tcPr>
          <w:p w14:paraId="40C8FF5F" w14:textId="77777777" w:rsidR="001F68B3" w:rsidRPr="006D43AB" w:rsidRDefault="001F68B3" w:rsidP="001F68B3">
            <w:pPr>
              <w:keepNext/>
              <w:spacing w:after="0" w:line="240" w:lineRule="auto"/>
              <w:jc w:val="center"/>
              <w:rPr>
                <w:rFonts w:ascii="Verdana" w:eastAsia="Times New Roman" w:hAnsi="Verdana" w:cs="Times New Roman"/>
                <w:b/>
                <w:sz w:val="19"/>
                <w:szCs w:val="19"/>
              </w:rPr>
            </w:pPr>
            <w:r w:rsidRPr="006D43AB">
              <w:rPr>
                <w:rFonts w:ascii="Verdana" w:eastAsia="Times New Roman" w:hAnsi="Verdana" w:cs="Times New Roman"/>
                <w:b/>
                <w:sz w:val="19"/>
                <w:szCs w:val="19"/>
              </w:rPr>
              <w:t>Η. Εθνική στρατηγική για την προστασία και διαχείριση του θαλάσσιου περιβάλλοντος</w:t>
            </w:r>
          </w:p>
        </w:tc>
      </w:tr>
      <w:tr w:rsidR="001F68B3" w:rsidRPr="006D43AB" w14:paraId="4C47538D" w14:textId="77777777" w:rsidTr="005944E6">
        <w:trPr>
          <w:jc w:val="center"/>
        </w:trPr>
        <w:tc>
          <w:tcPr>
            <w:tcW w:w="5000" w:type="pct"/>
          </w:tcPr>
          <w:p w14:paraId="7951A582" w14:textId="77777777" w:rsidR="001F68B3" w:rsidRPr="006D43AB" w:rsidRDefault="001F68B3" w:rsidP="001F68B3">
            <w:pPr>
              <w:spacing w:after="0" w:line="240" w:lineRule="auto"/>
              <w:jc w:val="both"/>
              <w:rPr>
                <w:rFonts w:ascii="Verdana" w:eastAsia="Times New Roman" w:hAnsi="Verdana" w:cs="Times New Roman"/>
                <w:sz w:val="19"/>
                <w:szCs w:val="19"/>
              </w:rPr>
            </w:pPr>
            <w:r w:rsidRPr="006D43AB">
              <w:rPr>
                <w:rFonts w:ascii="Verdana" w:eastAsia="Times New Roman" w:hAnsi="Verdana" w:cs="Times New Roman"/>
                <w:b/>
                <w:sz w:val="19"/>
                <w:szCs w:val="19"/>
              </w:rPr>
              <w:t xml:space="preserve">Η1. </w:t>
            </w:r>
            <w:r w:rsidRPr="006D43AB">
              <w:rPr>
                <w:rFonts w:ascii="Verdana" w:eastAsia="Times New Roman" w:hAnsi="Verdana" w:cs="Times New Roman"/>
                <w:sz w:val="19"/>
                <w:szCs w:val="19"/>
              </w:rPr>
              <w:t>Προαγωγή καινοτομικής θαλάσσιας ανάπτυξης στην περιφέρεια με την προώθηση της βιώσιμης οικονομικής ανάπτυξης και απασχόλησης και των επιχειρηματικών ευκαιριών στο πλαίσιο της γαλάζιας οικονομίας, περιλαμβανομένου του κλάδου της αλιείας και της υδατοκαλλιέργειας</w:t>
            </w:r>
          </w:p>
        </w:tc>
      </w:tr>
      <w:tr w:rsidR="001F68B3" w:rsidRPr="006D43AB" w14:paraId="7DB97168" w14:textId="77777777" w:rsidTr="005944E6">
        <w:trPr>
          <w:jc w:val="center"/>
        </w:trPr>
        <w:tc>
          <w:tcPr>
            <w:tcW w:w="5000" w:type="pct"/>
          </w:tcPr>
          <w:p w14:paraId="675D34A4" w14:textId="77777777" w:rsidR="001F68B3" w:rsidRPr="006D43AB" w:rsidRDefault="001F68B3" w:rsidP="001F68B3">
            <w:pPr>
              <w:spacing w:after="0" w:line="240" w:lineRule="auto"/>
              <w:jc w:val="both"/>
              <w:rPr>
                <w:rFonts w:ascii="Verdana" w:eastAsia="Times New Roman" w:hAnsi="Verdana" w:cs="Times New Roman"/>
                <w:b/>
                <w:sz w:val="19"/>
                <w:szCs w:val="19"/>
              </w:rPr>
            </w:pPr>
            <w:r w:rsidRPr="006D43AB">
              <w:rPr>
                <w:rFonts w:ascii="Verdana" w:eastAsia="Times New Roman" w:hAnsi="Verdana" w:cs="Times New Roman"/>
                <w:b/>
                <w:sz w:val="19"/>
                <w:szCs w:val="19"/>
              </w:rPr>
              <w:t xml:space="preserve">Η2. </w:t>
            </w:r>
            <w:r w:rsidRPr="006D43AB">
              <w:rPr>
                <w:rFonts w:ascii="Verdana" w:eastAsia="Times New Roman" w:hAnsi="Verdana" w:cs="Times New Roman"/>
                <w:sz w:val="19"/>
                <w:szCs w:val="19"/>
              </w:rPr>
              <w:t>Βελτίωση της σύνδεσης των δικτύων μεταφορών και ενέργειας</w:t>
            </w:r>
            <w:r w:rsidRPr="006D43AB">
              <w:rPr>
                <w:rFonts w:ascii="Verdana" w:eastAsia="Times New Roman" w:hAnsi="Verdana" w:cs="Times New Roman"/>
                <w:b/>
                <w:sz w:val="19"/>
                <w:szCs w:val="19"/>
              </w:rPr>
              <w:t xml:space="preserve"> </w:t>
            </w:r>
          </w:p>
        </w:tc>
      </w:tr>
      <w:tr w:rsidR="001F68B3" w:rsidRPr="006D43AB" w14:paraId="22B91847" w14:textId="77777777" w:rsidTr="005944E6">
        <w:trPr>
          <w:jc w:val="center"/>
        </w:trPr>
        <w:tc>
          <w:tcPr>
            <w:tcW w:w="5000" w:type="pct"/>
          </w:tcPr>
          <w:p w14:paraId="4E40B052" w14:textId="77777777" w:rsidR="001F68B3" w:rsidRPr="006D43AB" w:rsidRDefault="001F68B3" w:rsidP="001F68B3">
            <w:pPr>
              <w:spacing w:after="0" w:line="240" w:lineRule="auto"/>
              <w:rPr>
                <w:rFonts w:ascii="Verdana" w:eastAsia="Times New Roman" w:hAnsi="Verdana" w:cs="Times New Roman"/>
                <w:sz w:val="19"/>
                <w:szCs w:val="19"/>
              </w:rPr>
            </w:pPr>
            <w:r w:rsidRPr="006D43AB">
              <w:rPr>
                <w:rFonts w:ascii="Verdana" w:eastAsia="Times New Roman" w:hAnsi="Verdana" w:cs="Times New Roman"/>
                <w:b/>
                <w:sz w:val="19"/>
                <w:szCs w:val="19"/>
              </w:rPr>
              <w:t xml:space="preserve">Η3. </w:t>
            </w:r>
            <w:r w:rsidRPr="006D43AB">
              <w:rPr>
                <w:rFonts w:ascii="Verdana" w:eastAsia="Times New Roman" w:hAnsi="Verdana" w:cs="Times New Roman"/>
                <w:sz w:val="19"/>
                <w:szCs w:val="19"/>
              </w:rPr>
              <w:t xml:space="preserve">Αντιμετώπιση της ποιότητας του περιβάλλοντος μέσω της συνεργασίας, για καλή περιβαλλοντική κατάσταση των θαλάσσιων και των παράκτιων οικοσυστημάτων, μείωση της θαλάσσιας ρύπανσης, δημιουργία ενός συνεκτικού δικτύου προστατευόμενων θαλάσσιων περιοχών </w:t>
            </w:r>
          </w:p>
        </w:tc>
      </w:tr>
      <w:tr w:rsidR="001F68B3" w:rsidRPr="006D43AB" w14:paraId="3BCF7881" w14:textId="77777777" w:rsidTr="005944E6">
        <w:trPr>
          <w:jc w:val="center"/>
        </w:trPr>
        <w:tc>
          <w:tcPr>
            <w:tcW w:w="5000" w:type="pct"/>
          </w:tcPr>
          <w:p w14:paraId="31E51125" w14:textId="77777777" w:rsidR="001F68B3" w:rsidRPr="006D43AB" w:rsidRDefault="001F68B3" w:rsidP="001F68B3">
            <w:pPr>
              <w:spacing w:after="0" w:line="240" w:lineRule="auto"/>
              <w:rPr>
                <w:rFonts w:ascii="Verdana" w:eastAsia="Times New Roman" w:hAnsi="Verdana" w:cs="Times New Roman"/>
                <w:sz w:val="19"/>
                <w:szCs w:val="19"/>
              </w:rPr>
            </w:pPr>
            <w:r w:rsidRPr="006D43AB">
              <w:rPr>
                <w:rFonts w:ascii="Verdana" w:eastAsia="Times New Roman" w:hAnsi="Verdana" w:cs="Times New Roman"/>
                <w:b/>
                <w:sz w:val="19"/>
                <w:szCs w:val="19"/>
              </w:rPr>
              <w:t xml:space="preserve">Η4. </w:t>
            </w:r>
            <w:r w:rsidRPr="006D43AB">
              <w:rPr>
                <w:rFonts w:ascii="Verdana" w:eastAsia="Times New Roman" w:hAnsi="Verdana" w:cs="Times New Roman"/>
                <w:sz w:val="19"/>
                <w:szCs w:val="19"/>
              </w:rPr>
              <w:t>Ανάπτυξη αειφόρου τουρισμού, Διαφοροποιημένη τουριστική προσφορά, Καινοτομία και ποιότητα, Μέτρα για την αειφόρο και υπεύθυνη ανάπτυξη των ενδιαφερόμενων φορέων στον κλάδο του τουρισμού, Προώθηση εναλλακτικών μορφών τουρισμού στο πλαίσιο σχεδίων δράσης εδαφικής ανάπτυξης</w:t>
            </w:r>
          </w:p>
        </w:tc>
      </w:tr>
    </w:tbl>
    <w:p w14:paraId="214ED252" w14:textId="541F8583" w:rsidR="001F68B3" w:rsidRPr="006D43AB" w:rsidRDefault="001F68B3" w:rsidP="001F68B3">
      <w:pPr>
        <w:spacing w:before="120" w:after="120" w:line="240" w:lineRule="auto"/>
        <w:jc w:val="center"/>
        <w:rPr>
          <w:rFonts w:ascii="Verdana" w:eastAsia="Times New Roman" w:hAnsi="Verdana" w:cs="Verdana"/>
          <w:b/>
          <w:bCs/>
          <w:color w:val="000000"/>
          <w:sz w:val="20"/>
          <w:szCs w:val="20"/>
        </w:rPr>
      </w:pPr>
      <w:bookmarkStart w:id="43" w:name="_Toc495475552"/>
      <w:bookmarkStart w:id="44" w:name="_Toc509932935"/>
      <w:r w:rsidRPr="006D43AB">
        <w:rPr>
          <w:rFonts w:ascii="Verdana" w:eastAsia="Times New Roman" w:hAnsi="Verdana" w:cs="Times New Roman"/>
          <w:b/>
          <w:bCs/>
          <w:sz w:val="20"/>
          <w:szCs w:val="20"/>
        </w:rPr>
        <w:t xml:space="preserve">Πίνακας </w:t>
      </w:r>
      <w:r w:rsidRPr="006D43AB">
        <w:rPr>
          <w:rFonts w:ascii="Verdana" w:eastAsia="Times New Roman" w:hAnsi="Verdana" w:cs="Times New Roman"/>
          <w:b/>
          <w:bCs/>
          <w:sz w:val="20"/>
          <w:szCs w:val="20"/>
        </w:rPr>
        <w:fldChar w:fldCharType="begin"/>
      </w:r>
      <w:r w:rsidRPr="006D43AB">
        <w:rPr>
          <w:rFonts w:ascii="Verdana" w:eastAsia="Times New Roman" w:hAnsi="Verdana" w:cs="Times New Roman"/>
          <w:b/>
          <w:bCs/>
          <w:sz w:val="20"/>
          <w:szCs w:val="20"/>
        </w:rPr>
        <w:instrText xml:space="preserve"> SEQ Πίνακας \* ARABIC </w:instrText>
      </w:r>
      <w:r w:rsidRPr="006D43AB">
        <w:rPr>
          <w:rFonts w:ascii="Verdana" w:eastAsia="Times New Roman" w:hAnsi="Verdana" w:cs="Times New Roman"/>
          <w:b/>
          <w:bCs/>
          <w:sz w:val="20"/>
          <w:szCs w:val="20"/>
        </w:rPr>
        <w:fldChar w:fldCharType="separate"/>
      </w:r>
      <w:r w:rsidR="00A10DE0">
        <w:rPr>
          <w:rFonts w:ascii="Verdana" w:eastAsia="Times New Roman" w:hAnsi="Verdana" w:cs="Times New Roman"/>
          <w:b/>
          <w:bCs/>
          <w:noProof/>
          <w:sz w:val="20"/>
          <w:szCs w:val="20"/>
        </w:rPr>
        <w:t>4</w:t>
      </w:r>
      <w:r w:rsidRPr="006D43AB">
        <w:rPr>
          <w:rFonts w:ascii="Verdana" w:eastAsia="Times New Roman" w:hAnsi="Verdana" w:cs="Times New Roman"/>
          <w:b/>
          <w:bCs/>
          <w:sz w:val="20"/>
          <w:szCs w:val="20"/>
        </w:rPr>
        <w:fldChar w:fldCharType="end"/>
      </w:r>
      <w:r w:rsidRPr="006D43AB">
        <w:rPr>
          <w:rFonts w:ascii="Verdana" w:eastAsia="Times New Roman" w:hAnsi="Verdana" w:cs="Times New Roman"/>
          <w:b/>
          <w:bCs/>
          <w:sz w:val="20"/>
          <w:szCs w:val="20"/>
        </w:rPr>
        <w:t>: Τοπικός Σχεδιασμός</w:t>
      </w:r>
      <w:bookmarkEnd w:id="43"/>
      <w:bookmarkEnd w:id="4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96"/>
      </w:tblGrid>
      <w:tr w:rsidR="001F68B3" w:rsidRPr="006D43AB" w14:paraId="2E4F9142" w14:textId="77777777" w:rsidTr="005944E6">
        <w:trPr>
          <w:trHeight w:val="185"/>
          <w:tblHeader/>
          <w:jc w:val="center"/>
        </w:trPr>
        <w:tc>
          <w:tcPr>
            <w:tcW w:w="5000" w:type="pct"/>
            <w:shd w:val="clear" w:color="auto" w:fill="8DB3E2"/>
            <w:vAlign w:val="center"/>
          </w:tcPr>
          <w:p w14:paraId="67E74504" w14:textId="77777777" w:rsidR="001F68B3" w:rsidRPr="006D43AB" w:rsidRDefault="001F68B3" w:rsidP="001F68B3">
            <w:pPr>
              <w:spacing w:after="0" w:line="240" w:lineRule="auto"/>
              <w:jc w:val="center"/>
              <w:rPr>
                <w:rFonts w:ascii="Verdana" w:eastAsia="Times New Roman" w:hAnsi="Verdana" w:cs="Times New Roman"/>
                <w:b/>
                <w:sz w:val="19"/>
                <w:szCs w:val="19"/>
              </w:rPr>
            </w:pPr>
            <w:r w:rsidRPr="006D43AB">
              <w:rPr>
                <w:rFonts w:ascii="Verdana" w:eastAsia="Times New Roman" w:hAnsi="Verdana" w:cs="Times New Roman"/>
                <w:b/>
                <w:sz w:val="19"/>
                <w:szCs w:val="19"/>
              </w:rPr>
              <w:t>ΤΟΠΙΚΟΣ ΣΧΕΔΙΑΣΜΟΣ</w:t>
            </w:r>
          </w:p>
        </w:tc>
      </w:tr>
      <w:tr w:rsidR="001F68B3" w:rsidRPr="006D43AB" w14:paraId="177959D9" w14:textId="77777777" w:rsidTr="005944E6">
        <w:trPr>
          <w:trHeight w:val="93"/>
          <w:jc w:val="center"/>
        </w:trPr>
        <w:tc>
          <w:tcPr>
            <w:tcW w:w="5000" w:type="pct"/>
            <w:shd w:val="clear" w:color="auto" w:fill="D9D9D9"/>
            <w:vAlign w:val="center"/>
          </w:tcPr>
          <w:p w14:paraId="3D844C8C" w14:textId="77777777" w:rsidR="001F68B3" w:rsidRPr="006D43AB" w:rsidRDefault="001F68B3" w:rsidP="001F68B3">
            <w:pPr>
              <w:spacing w:after="0" w:line="240" w:lineRule="auto"/>
              <w:jc w:val="center"/>
              <w:rPr>
                <w:rFonts w:ascii="Verdana" w:eastAsia="Times New Roman" w:hAnsi="Verdana" w:cs="Times New Roman"/>
                <w:b/>
                <w:sz w:val="19"/>
                <w:szCs w:val="19"/>
              </w:rPr>
            </w:pPr>
            <w:r w:rsidRPr="006D43AB">
              <w:rPr>
                <w:rFonts w:ascii="Verdana" w:eastAsia="Times New Roman" w:hAnsi="Verdana" w:cs="Times New Roman"/>
                <w:b/>
                <w:sz w:val="19"/>
                <w:szCs w:val="19"/>
              </w:rPr>
              <w:t>Ι. Αποτύπωση υφιστάμενης κατάστασης</w:t>
            </w:r>
          </w:p>
        </w:tc>
      </w:tr>
      <w:tr w:rsidR="001F68B3" w:rsidRPr="006D43AB" w14:paraId="1F0B07C4" w14:textId="77777777" w:rsidTr="005944E6">
        <w:trPr>
          <w:trHeight w:val="70"/>
          <w:jc w:val="center"/>
        </w:trPr>
        <w:tc>
          <w:tcPr>
            <w:tcW w:w="5000" w:type="pct"/>
            <w:vAlign w:val="center"/>
          </w:tcPr>
          <w:p w14:paraId="25789C25" w14:textId="77777777" w:rsidR="001F68B3" w:rsidRPr="006D43AB" w:rsidRDefault="001F68B3" w:rsidP="001F68B3">
            <w:pPr>
              <w:spacing w:after="0" w:line="240" w:lineRule="auto"/>
              <w:jc w:val="both"/>
              <w:rPr>
                <w:rFonts w:ascii="Verdana" w:eastAsia="Times New Roman" w:hAnsi="Verdana" w:cs="Times New Roman"/>
                <w:sz w:val="19"/>
                <w:szCs w:val="19"/>
              </w:rPr>
            </w:pPr>
            <w:r w:rsidRPr="006D43AB">
              <w:rPr>
                <w:rFonts w:ascii="Verdana" w:eastAsia="Times New Roman" w:hAnsi="Verdana" w:cs="Times New Roman"/>
                <w:b/>
                <w:sz w:val="19"/>
                <w:szCs w:val="19"/>
              </w:rPr>
              <w:t>Ι1.</w:t>
            </w:r>
            <w:r w:rsidRPr="006D43AB">
              <w:rPr>
                <w:rFonts w:ascii="Verdana" w:eastAsia="Times New Roman" w:hAnsi="Verdana" w:cs="Times New Roman"/>
                <w:sz w:val="19"/>
                <w:szCs w:val="19"/>
              </w:rPr>
              <w:t xml:space="preserve"> Πολιτισμός, </w:t>
            </w:r>
            <w:proofErr w:type="spellStart"/>
            <w:r w:rsidRPr="006D43AB">
              <w:rPr>
                <w:rFonts w:ascii="Verdana" w:eastAsia="Times New Roman" w:hAnsi="Verdana" w:cs="Times New Roman"/>
                <w:sz w:val="19"/>
                <w:szCs w:val="19"/>
              </w:rPr>
              <w:t>νησιωτικότητα</w:t>
            </w:r>
            <w:proofErr w:type="spellEnd"/>
            <w:r w:rsidRPr="006D43AB">
              <w:rPr>
                <w:rFonts w:ascii="Verdana" w:eastAsia="Times New Roman" w:hAnsi="Verdana" w:cs="Times New Roman"/>
                <w:sz w:val="19"/>
                <w:szCs w:val="19"/>
              </w:rPr>
              <w:t xml:space="preserve">, φύση, θάλασσα  </w:t>
            </w:r>
          </w:p>
        </w:tc>
      </w:tr>
      <w:tr w:rsidR="001F68B3" w:rsidRPr="006D43AB" w14:paraId="7910BE4A" w14:textId="77777777" w:rsidTr="005944E6">
        <w:trPr>
          <w:trHeight w:val="70"/>
          <w:jc w:val="center"/>
        </w:trPr>
        <w:tc>
          <w:tcPr>
            <w:tcW w:w="5000" w:type="pct"/>
            <w:vAlign w:val="center"/>
          </w:tcPr>
          <w:p w14:paraId="0535B942" w14:textId="77777777" w:rsidR="001F68B3" w:rsidRPr="006D43AB" w:rsidRDefault="001F68B3" w:rsidP="001F68B3">
            <w:pPr>
              <w:spacing w:after="0" w:line="240" w:lineRule="auto"/>
              <w:jc w:val="both"/>
              <w:rPr>
                <w:rFonts w:ascii="Verdana" w:eastAsia="Times New Roman" w:hAnsi="Verdana" w:cs="Times New Roman"/>
                <w:sz w:val="19"/>
                <w:szCs w:val="19"/>
                <w:highlight w:val="yellow"/>
              </w:rPr>
            </w:pPr>
            <w:r w:rsidRPr="006D43AB">
              <w:rPr>
                <w:rFonts w:ascii="Verdana" w:eastAsia="Times New Roman" w:hAnsi="Verdana" w:cs="Times New Roman"/>
                <w:b/>
                <w:sz w:val="19"/>
                <w:szCs w:val="19"/>
              </w:rPr>
              <w:t>Ι2.</w:t>
            </w:r>
            <w:r w:rsidRPr="006D43AB">
              <w:rPr>
                <w:rFonts w:ascii="Verdana" w:eastAsia="Times New Roman" w:hAnsi="Verdana" w:cs="Times New Roman"/>
                <w:sz w:val="19"/>
                <w:szCs w:val="19"/>
              </w:rPr>
              <w:t xml:space="preserve"> Ανεργία με ποσοστά που παρουσιάζουν αυξητική τάση  </w:t>
            </w:r>
          </w:p>
        </w:tc>
      </w:tr>
      <w:tr w:rsidR="001F68B3" w:rsidRPr="006D43AB" w14:paraId="2F868AB1" w14:textId="77777777" w:rsidTr="005944E6">
        <w:trPr>
          <w:trHeight w:val="70"/>
          <w:jc w:val="center"/>
        </w:trPr>
        <w:tc>
          <w:tcPr>
            <w:tcW w:w="5000" w:type="pct"/>
            <w:vAlign w:val="center"/>
          </w:tcPr>
          <w:p w14:paraId="12610842" w14:textId="77777777" w:rsidR="001F68B3" w:rsidRPr="006D43AB" w:rsidRDefault="001F68B3" w:rsidP="001F68B3">
            <w:pPr>
              <w:spacing w:after="0" w:line="240" w:lineRule="auto"/>
              <w:jc w:val="both"/>
              <w:rPr>
                <w:rFonts w:ascii="Verdana" w:eastAsia="Times New Roman" w:hAnsi="Verdana" w:cs="Times New Roman"/>
                <w:sz w:val="19"/>
                <w:szCs w:val="19"/>
              </w:rPr>
            </w:pPr>
            <w:r w:rsidRPr="006D43AB">
              <w:rPr>
                <w:rFonts w:ascii="Verdana" w:eastAsia="Times New Roman" w:hAnsi="Verdana" w:cs="Times New Roman"/>
                <w:b/>
                <w:sz w:val="19"/>
                <w:szCs w:val="19"/>
              </w:rPr>
              <w:t>Ι3.</w:t>
            </w:r>
            <w:r w:rsidRPr="006D43AB">
              <w:rPr>
                <w:rFonts w:ascii="Verdana" w:eastAsia="Times New Roman" w:hAnsi="Verdana" w:cs="Times New Roman"/>
                <w:sz w:val="19"/>
                <w:szCs w:val="19"/>
              </w:rPr>
              <w:t xml:space="preserve"> Χαμηλές ευκαιρίες ένταξης των ανέργων στην αγορά εργασίας  </w:t>
            </w:r>
          </w:p>
        </w:tc>
      </w:tr>
      <w:tr w:rsidR="001F68B3" w:rsidRPr="006D43AB" w14:paraId="6B554E8D" w14:textId="77777777" w:rsidTr="005C6BB5">
        <w:trPr>
          <w:trHeight w:val="70"/>
          <w:jc w:val="center"/>
        </w:trPr>
        <w:tc>
          <w:tcPr>
            <w:tcW w:w="5000" w:type="pct"/>
            <w:vAlign w:val="center"/>
          </w:tcPr>
          <w:p w14:paraId="5783836A" w14:textId="77777777" w:rsidR="001F68B3" w:rsidRPr="006D43AB" w:rsidRDefault="001F68B3" w:rsidP="001F68B3">
            <w:pPr>
              <w:spacing w:after="0" w:line="240" w:lineRule="auto"/>
              <w:jc w:val="both"/>
              <w:rPr>
                <w:rFonts w:ascii="Verdana" w:eastAsia="Times New Roman" w:hAnsi="Verdana" w:cs="Times New Roman"/>
                <w:sz w:val="19"/>
                <w:szCs w:val="19"/>
              </w:rPr>
            </w:pPr>
            <w:r w:rsidRPr="006D43AB">
              <w:rPr>
                <w:rFonts w:ascii="Verdana" w:eastAsia="Times New Roman" w:hAnsi="Verdana" w:cs="Times New Roman"/>
                <w:b/>
                <w:sz w:val="19"/>
                <w:szCs w:val="19"/>
              </w:rPr>
              <w:t>Ι4</w:t>
            </w:r>
            <w:r w:rsidRPr="006D43AB">
              <w:rPr>
                <w:rFonts w:ascii="Verdana" w:eastAsia="Times New Roman" w:hAnsi="Verdana" w:cs="Times New Roman"/>
                <w:sz w:val="19"/>
                <w:szCs w:val="19"/>
              </w:rPr>
              <w:t xml:space="preserve">. Δυσκολίες μετακίνησης και επικοινωνίας, λόγω </w:t>
            </w:r>
            <w:proofErr w:type="spellStart"/>
            <w:r w:rsidRPr="006D43AB">
              <w:rPr>
                <w:rFonts w:ascii="Verdana" w:eastAsia="Times New Roman" w:hAnsi="Verdana" w:cs="Times New Roman"/>
                <w:sz w:val="19"/>
                <w:szCs w:val="19"/>
              </w:rPr>
              <w:t>νησιωτικότητας</w:t>
            </w:r>
            <w:proofErr w:type="spellEnd"/>
            <w:r w:rsidRPr="006D43AB">
              <w:rPr>
                <w:rFonts w:ascii="Verdana" w:eastAsia="Times New Roman" w:hAnsi="Verdana" w:cs="Times New Roman"/>
                <w:sz w:val="19"/>
                <w:szCs w:val="19"/>
              </w:rPr>
              <w:t xml:space="preserve"> με παράλληλη αύξηση των κατοίκων </w:t>
            </w:r>
          </w:p>
        </w:tc>
      </w:tr>
      <w:tr w:rsidR="001F68B3" w:rsidRPr="006D43AB" w14:paraId="752839E6" w14:textId="77777777" w:rsidTr="005944E6">
        <w:trPr>
          <w:trHeight w:val="219"/>
          <w:jc w:val="center"/>
        </w:trPr>
        <w:tc>
          <w:tcPr>
            <w:tcW w:w="5000" w:type="pct"/>
            <w:vAlign w:val="center"/>
          </w:tcPr>
          <w:p w14:paraId="42B35748" w14:textId="77777777" w:rsidR="001F68B3" w:rsidRPr="006D43AB" w:rsidRDefault="001F68B3" w:rsidP="001F68B3">
            <w:pPr>
              <w:spacing w:after="0" w:line="240" w:lineRule="auto"/>
              <w:jc w:val="both"/>
              <w:rPr>
                <w:rFonts w:ascii="Verdana" w:eastAsia="Times New Roman" w:hAnsi="Verdana" w:cs="Times New Roman"/>
                <w:sz w:val="19"/>
                <w:szCs w:val="19"/>
              </w:rPr>
            </w:pPr>
            <w:r w:rsidRPr="006D43AB">
              <w:rPr>
                <w:rFonts w:ascii="Verdana" w:eastAsia="Times New Roman" w:hAnsi="Verdana" w:cs="Times New Roman"/>
                <w:b/>
                <w:sz w:val="19"/>
                <w:szCs w:val="19"/>
              </w:rPr>
              <w:t>Ι5.</w:t>
            </w:r>
            <w:r w:rsidRPr="006D43AB">
              <w:rPr>
                <w:rFonts w:ascii="Verdana" w:eastAsia="Times New Roman" w:hAnsi="Verdana" w:cs="Times New Roman"/>
                <w:sz w:val="19"/>
                <w:szCs w:val="19"/>
              </w:rPr>
              <w:t xml:space="preserve"> Δυνατότητες ενίσχυσης και διαφοροποίησης του τουριστικού προϊόντος με βάση τα ιδιαίτερα πολιτιστικά, περιβαλλοντικά και παραγωγικά χαρακτηριστικά κάθε νήσου </w:t>
            </w:r>
          </w:p>
        </w:tc>
      </w:tr>
      <w:tr w:rsidR="001F68B3" w:rsidRPr="006D43AB" w14:paraId="397D25AD" w14:textId="77777777" w:rsidTr="005C6BB5">
        <w:trPr>
          <w:trHeight w:val="70"/>
          <w:jc w:val="center"/>
        </w:trPr>
        <w:tc>
          <w:tcPr>
            <w:tcW w:w="5000" w:type="pct"/>
            <w:shd w:val="clear" w:color="auto" w:fill="D9D9D9"/>
            <w:vAlign w:val="center"/>
          </w:tcPr>
          <w:p w14:paraId="2342171B" w14:textId="77777777" w:rsidR="001F68B3" w:rsidRPr="006D43AB" w:rsidRDefault="001F68B3" w:rsidP="001F68B3">
            <w:pPr>
              <w:spacing w:after="0" w:line="240" w:lineRule="auto"/>
              <w:jc w:val="center"/>
              <w:rPr>
                <w:rFonts w:ascii="Verdana" w:eastAsia="Times New Roman" w:hAnsi="Verdana" w:cs="Times New Roman"/>
                <w:b/>
                <w:sz w:val="19"/>
                <w:szCs w:val="19"/>
              </w:rPr>
            </w:pPr>
            <w:r w:rsidRPr="006D43AB">
              <w:rPr>
                <w:rFonts w:ascii="Verdana" w:eastAsia="Times New Roman" w:hAnsi="Verdana" w:cs="Times New Roman"/>
                <w:b/>
                <w:sz w:val="19"/>
                <w:szCs w:val="19"/>
              </w:rPr>
              <w:t>ΙΙ. SWOT Ανάλυση</w:t>
            </w:r>
          </w:p>
        </w:tc>
      </w:tr>
      <w:tr w:rsidR="001F68B3" w:rsidRPr="006D43AB" w14:paraId="58BBF492" w14:textId="77777777" w:rsidTr="005944E6">
        <w:trPr>
          <w:trHeight w:val="73"/>
          <w:jc w:val="center"/>
        </w:trPr>
        <w:tc>
          <w:tcPr>
            <w:tcW w:w="5000" w:type="pct"/>
            <w:vAlign w:val="center"/>
          </w:tcPr>
          <w:p w14:paraId="111B2089" w14:textId="77777777" w:rsidR="001F68B3" w:rsidRPr="006D43AB" w:rsidRDefault="001F68B3" w:rsidP="001F68B3">
            <w:pPr>
              <w:spacing w:after="0" w:line="240" w:lineRule="auto"/>
              <w:jc w:val="both"/>
              <w:rPr>
                <w:rFonts w:ascii="Verdana" w:eastAsia="Times New Roman" w:hAnsi="Verdana" w:cs="Times New Roman"/>
                <w:sz w:val="19"/>
                <w:szCs w:val="19"/>
                <w:highlight w:val="yellow"/>
              </w:rPr>
            </w:pPr>
            <w:r w:rsidRPr="006D43AB">
              <w:rPr>
                <w:rFonts w:ascii="Verdana" w:eastAsia="Times New Roman" w:hAnsi="Verdana" w:cs="Times New Roman"/>
                <w:b/>
                <w:sz w:val="19"/>
                <w:szCs w:val="19"/>
              </w:rPr>
              <w:t>ΙΙ1.</w:t>
            </w:r>
            <w:r w:rsidRPr="006D43AB">
              <w:rPr>
                <w:rFonts w:ascii="Verdana" w:eastAsia="Times New Roman" w:hAnsi="Verdana" w:cs="Times New Roman"/>
                <w:sz w:val="19"/>
                <w:szCs w:val="19"/>
              </w:rPr>
              <w:t xml:space="preserve"> Δημιουργία και κατασκευή εγγειοβελτιωτικών υποδομών για την υποστήριξη της τοπικής παραγωγής στον πρωτογενή τομέα</w:t>
            </w:r>
          </w:p>
        </w:tc>
      </w:tr>
      <w:tr w:rsidR="001F68B3" w:rsidRPr="006D43AB" w14:paraId="1A2A0363" w14:textId="77777777" w:rsidTr="005944E6">
        <w:trPr>
          <w:trHeight w:val="165"/>
          <w:jc w:val="center"/>
        </w:trPr>
        <w:tc>
          <w:tcPr>
            <w:tcW w:w="5000" w:type="pct"/>
            <w:vAlign w:val="center"/>
          </w:tcPr>
          <w:p w14:paraId="3DA265D9" w14:textId="77777777" w:rsidR="001F68B3" w:rsidRPr="006D43AB" w:rsidRDefault="001F68B3" w:rsidP="001F68B3">
            <w:pPr>
              <w:spacing w:after="0" w:line="240" w:lineRule="auto"/>
              <w:jc w:val="both"/>
              <w:rPr>
                <w:rFonts w:ascii="Verdana" w:eastAsia="Times New Roman" w:hAnsi="Verdana" w:cs="Times New Roman"/>
                <w:sz w:val="19"/>
                <w:szCs w:val="19"/>
                <w:highlight w:val="yellow"/>
              </w:rPr>
            </w:pPr>
            <w:r w:rsidRPr="006D43AB">
              <w:rPr>
                <w:rFonts w:ascii="Verdana" w:eastAsia="Times New Roman" w:hAnsi="Verdana" w:cs="Times New Roman"/>
                <w:b/>
                <w:sz w:val="19"/>
                <w:szCs w:val="19"/>
              </w:rPr>
              <w:lastRenderedPageBreak/>
              <w:t>ΙΙ2.</w:t>
            </w:r>
            <w:r w:rsidRPr="006D43AB">
              <w:rPr>
                <w:rFonts w:ascii="Verdana" w:eastAsia="Times New Roman" w:hAnsi="Verdana" w:cs="Times New Roman"/>
                <w:sz w:val="19"/>
                <w:szCs w:val="19"/>
              </w:rPr>
              <w:t xml:space="preserve"> Αναβάθμιση της ελκυστικότητας της περιοχής παρέμβασης και της ποιότητας των προσφερόμενων υπηρεσιών, μέσω της διαφοροποίησης του τουριστικού προϊόντος και την ενδυνάμωση της σχέσης του με τον πρωτογενή και δευτερογενή τομέα</w:t>
            </w:r>
          </w:p>
        </w:tc>
      </w:tr>
      <w:tr w:rsidR="001F68B3" w:rsidRPr="006D43AB" w14:paraId="56A500DA" w14:textId="77777777" w:rsidTr="005944E6">
        <w:trPr>
          <w:trHeight w:val="437"/>
          <w:jc w:val="center"/>
        </w:trPr>
        <w:tc>
          <w:tcPr>
            <w:tcW w:w="5000" w:type="pct"/>
            <w:vAlign w:val="center"/>
          </w:tcPr>
          <w:p w14:paraId="58D0A05D" w14:textId="77777777" w:rsidR="001F68B3" w:rsidRPr="006D43AB" w:rsidRDefault="001F68B3" w:rsidP="001F68B3">
            <w:pPr>
              <w:spacing w:after="0" w:line="240" w:lineRule="auto"/>
              <w:jc w:val="both"/>
              <w:rPr>
                <w:rFonts w:ascii="Verdana" w:eastAsia="Times New Roman" w:hAnsi="Verdana" w:cs="Times New Roman"/>
                <w:sz w:val="19"/>
                <w:szCs w:val="19"/>
              </w:rPr>
            </w:pPr>
            <w:r w:rsidRPr="006D43AB">
              <w:rPr>
                <w:rFonts w:ascii="Verdana" w:eastAsia="Times New Roman" w:hAnsi="Verdana" w:cs="Times New Roman"/>
                <w:b/>
                <w:sz w:val="19"/>
                <w:szCs w:val="19"/>
              </w:rPr>
              <w:t>ΙΙ3.</w:t>
            </w:r>
            <w:r w:rsidRPr="006D43AB">
              <w:rPr>
                <w:rFonts w:ascii="Verdana" w:eastAsia="Times New Roman" w:hAnsi="Verdana" w:cs="Times New Roman"/>
                <w:sz w:val="19"/>
                <w:szCs w:val="19"/>
              </w:rPr>
              <w:t xml:space="preserve"> Ανάπτυξη εναλλακτικών μορφών τουρισμού, βασισμένων στα περιβαλλοντικά και πολιτιστικά χαρακτηριστικά κάθε νήσου και στις τοπικές ιδιαιτερότητες - Ανάδειξη και ενίσχυση των ιδιαίτερων στοιχείων του πολιτιστικού και φυσικού περιβάλλοντος και τοπικών ιδιαιτεροτήτων κάθε νήσου, τα οποία συμβάλλουν στη διατήρηση και προώθηση της πολιτιστικής και της φυσικής κληρονομιάς</w:t>
            </w:r>
          </w:p>
        </w:tc>
      </w:tr>
      <w:tr w:rsidR="001F68B3" w:rsidRPr="006D43AB" w14:paraId="156F559B" w14:textId="77777777" w:rsidTr="005944E6">
        <w:trPr>
          <w:trHeight w:val="305"/>
          <w:jc w:val="center"/>
        </w:trPr>
        <w:tc>
          <w:tcPr>
            <w:tcW w:w="5000" w:type="pct"/>
            <w:vAlign w:val="center"/>
          </w:tcPr>
          <w:p w14:paraId="131E88B5" w14:textId="77777777" w:rsidR="001F68B3" w:rsidRPr="006D43AB" w:rsidRDefault="001F68B3" w:rsidP="001F68B3">
            <w:pPr>
              <w:spacing w:after="0" w:line="240" w:lineRule="auto"/>
              <w:jc w:val="both"/>
              <w:rPr>
                <w:rFonts w:ascii="Verdana" w:eastAsia="Times New Roman" w:hAnsi="Verdana" w:cs="Times New Roman"/>
                <w:sz w:val="19"/>
                <w:szCs w:val="19"/>
              </w:rPr>
            </w:pPr>
            <w:r w:rsidRPr="006D43AB">
              <w:rPr>
                <w:rFonts w:ascii="Verdana" w:eastAsia="Times New Roman" w:hAnsi="Verdana" w:cs="Times New Roman"/>
                <w:b/>
                <w:sz w:val="19"/>
                <w:szCs w:val="19"/>
              </w:rPr>
              <w:t>ΙΙ4</w:t>
            </w:r>
            <w:r w:rsidRPr="006D43AB">
              <w:rPr>
                <w:rFonts w:ascii="Verdana" w:eastAsia="Times New Roman" w:hAnsi="Verdana" w:cs="Times New Roman"/>
                <w:sz w:val="19"/>
                <w:szCs w:val="19"/>
              </w:rPr>
              <w:t xml:space="preserve">. Προστασία και διατήρηση των προστατευόμενων περιοχών και της βιοποικιλότητας εν γένει </w:t>
            </w:r>
          </w:p>
        </w:tc>
      </w:tr>
      <w:tr w:rsidR="001F68B3" w:rsidRPr="006D43AB" w14:paraId="41BB36B6" w14:textId="77777777" w:rsidTr="005944E6">
        <w:trPr>
          <w:trHeight w:val="187"/>
          <w:jc w:val="center"/>
        </w:trPr>
        <w:tc>
          <w:tcPr>
            <w:tcW w:w="5000" w:type="pct"/>
            <w:vAlign w:val="center"/>
          </w:tcPr>
          <w:p w14:paraId="6B33EA95" w14:textId="77777777" w:rsidR="001F68B3" w:rsidRPr="006D43AB" w:rsidRDefault="001F68B3" w:rsidP="001F68B3">
            <w:pPr>
              <w:spacing w:after="0" w:line="240" w:lineRule="auto"/>
              <w:jc w:val="both"/>
              <w:rPr>
                <w:rFonts w:ascii="Verdana" w:eastAsia="Times New Roman" w:hAnsi="Verdana" w:cs="Times New Roman"/>
                <w:sz w:val="19"/>
                <w:szCs w:val="19"/>
              </w:rPr>
            </w:pPr>
            <w:r w:rsidRPr="006D43AB">
              <w:rPr>
                <w:rFonts w:ascii="Verdana" w:eastAsia="Times New Roman" w:hAnsi="Verdana" w:cs="Times New Roman"/>
                <w:b/>
                <w:sz w:val="19"/>
                <w:szCs w:val="19"/>
              </w:rPr>
              <w:t>ΙΙ5</w:t>
            </w:r>
            <w:r w:rsidRPr="006D43AB">
              <w:rPr>
                <w:rFonts w:ascii="Verdana" w:eastAsia="Times New Roman" w:hAnsi="Verdana" w:cs="Times New Roman"/>
                <w:sz w:val="19"/>
                <w:szCs w:val="19"/>
              </w:rPr>
              <w:t>. Ενίσχυση της αγροτικής παραγωγής και απευθείας διάθεση των τοπικών προϊόντων και ανάπτυξη των εσωτερικών οικονομικών σχέσεων στην περιοχή παρέμβασης - Ανάπτυξη και ενίσχυση του πρωτογενούς τομέα και της μεταποίησης με την εισαγωγή καινοτόμων πρακτικών, με έμφαση στην ποιότητα και ασφάλεια των παραγόμενων τοπικών προϊόντων</w:t>
            </w:r>
          </w:p>
        </w:tc>
      </w:tr>
      <w:tr w:rsidR="001F68B3" w:rsidRPr="006D43AB" w14:paraId="0B0368A0" w14:textId="77777777" w:rsidTr="005944E6">
        <w:trPr>
          <w:trHeight w:val="244"/>
          <w:jc w:val="center"/>
        </w:trPr>
        <w:tc>
          <w:tcPr>
            <w:tcW w:w="5000" w:type="pct"/>
            <w:shd w:val="clear" w:color="auto" w:fill="D9D9D9"/>
            <w:vAlign w:val="center"/>
          </w:tcPr>
          <w:p w14:paraId="462EC333" w14:textId="77777777" w:rsidR="001F68B3" w:rsidRPr="006D43AB" w:rsidRDefault="001F68B3" w:rsidP="001F68B3">
            <w:pPr>
              <w:spacing w:after="0" w:line="240" w:lineRule="auto"/>
              <w:jc w:val="center"/>
              <w:rPr>
                <w:rFonts w:ascii="Verdana" w:eastAsia="Times New Roman" w:hAnsi="Verdana" w:cs="Times New Roman"/>
                <w:b/>
                <w:sz w:val="19"/>
                <w:szCs w:val="19"/>
              </w:rPr>
            </w:pPr>
            <w:r w:rsidRPr="006D43AB">
              <w:rPr>
                <w:rFonts w:ascii="Verdana" w:eastAsia="Times New Roman" w:hAnsi="Verdana" w:cs="Times New Roman"/>
                <w:b/>
                <w:sz w:val="19"/>
                <w:szCs w:val="19"/>
              </w:rPr>
              <w:t>ΙΙΙ. Προτάσεις φορέων</w:t>
            </w:r>
          </w:p>
        </w:tc>
      </w:tr>
      <w:tr w:rsidR="001F68B3" w:rsidRPr="006D43AB" w14:paraId="2D4B4795" w14:textId="77777777" w:rsidTr="005944E6">
        <w:trPr>
          <w:jc w:val="center"/>
        </w:trPr>
        <w:tc>
          <w:tcPr>
            <w:tcW w:w="5000" w:type="pct"/>
            <w:vAlign w:val="center"/>
          </w:tcPr>
          <w:p w14:paraId="1CD18796" w14:textId="77777777" w:rsidR="001F68B3" w:rsidRPr="006D43AB" w:rsidRDefault="001F68B3" w:rsidP="001F68B3">
            <w:pPr>
              <w:spacing w:after="0" w:line="240" w:lineRule="auto"/>
              <w:jc w:val="both"/>
              <w:rPr>
                <w:rFonts w:ascii="Verdana" w:eastAsia="Times New Roman" w:hAnsi="Verdana" w:cs="Times New Roman"/>
                <w:sz w:val="19"/>
                <w:szCs w:val="19"/>
              </w:rPr>
            </w:pPr>
            <w:r w:rsidRPr="006D43AB">
              <w:rPr>
                <w:rFonts w:ascii="Verdana" w:eastAsia="Times New Roman" w:hAnsi="Verdana" w:cs="Times New Roman"/>
                <w:b/>
                <w:sz w:val="19"/>
                <w:szCs w:val="19"/>
              </w:rPr>
              <w:t>ΙΙΙ1.</w:t>
            </w:r>
            <w:r w:rsidRPr="006D43AB">
              <w:rPr>
                <w:rFonts w:ascii="Verdana" w:eastAsia="Times New Roman" w:hAnsi="Verdana" w:cs="Times New Roman"/>
                <w:sz w:val="19"/>
                <w:szCs w:val="19"/>
              </w:rPr>
              <w:t xml:space="preserve"> Έργα βελτίωσης, αποκατάστασης και επέκτασης δημοσίων κτιρίων για κοινωφελή χρήση </w:t>
            </w:r>
          </w:p>
        </w:tc>
      </w:tr>
      <w:tr w:rsidR="001F68B3" w:rsidRPr="006D43AB" w14:paraId="479E0846" w14:textId="77777777" w:rsidTr="005944E6">
        <w:trPr>
          <w:trHeight w:val="70"/>
          <w:jc w:val="center"/>
        </w:trPr>
        <w:tc>
          <w:tcPr>
            <w:tcW w:w="5000" w:type="pct"/>
            <w:vAlign w:val="center"/>
          </w:tcPr>
          <w:p w14:paraId="3C05DA8C" w14:textId="77777777" w:rsidR="001F68B3" w:rsidRPr="006D43AB" w:rsidRDefault="001F68B3" w:rsidP="001F68B3">
            <w:pPr>
              <w:spacing w:after="0" w:line="240" w:lineRule="auto"/>
              <w:jc w:val="both"/>
              <w:rPr>
                <w:rFonts w:ascii="Verdana" w:eastAsia="Times New Roman" w:hAnsi="Verdana" w:cs="Times New Roman"/>
                <w:sz w:val="19"/>
                <w:szCs w:val="19"/>
              </w:rPr>
            </w:pPr>
            <w:r w:rsidRPr="006D43AB">
              <w:rPr>
                <w:rFonts w:ascii="Verdana" w:eastAsia="Times New Roman" w:hAnsi="Verdana" w:cs="Times New Roman"/>
                <w:b/>
                <w:sz w:val="19"/>
                <w:szCs w:val="19"/>
              </w:rPr>
              <w:t>ΙΙΙ2.</w:t>
            </w:r>
            <w:r w:rsidRPr="006D43AB">
              <w:rPr>
                <w:rFonts w:ascii="Verdana" w:eastAsia="Times New Roman" w:hAnsi="Verdana" w:cs="Times New Roman"/>
                <w:sz w:val="19"/>
                <w:szCs w:val="19"/>
              </w:rPr>
              <w:t xml:space="preserve"> Έργα διατήρησης, αποκατάστασης και αναβάθμισης πολιτιστικών χαρακτηριστικών της υπαίθρου</w:t>
            </w:r>
          </w:p>
        </w:tc>
      </w:tr>
      <w:tr w:rsidR="001F68B3" w:rsidRPr="006D43AB" w14:paraId="462DA61F" w14:textId="77777777" w:rsidTr="005944E6">
        <w:trPr>
          <w:jc w:val="center"/>
        </w:trPr>
        <w:tc>
          <w:tcPr>
            <w:tcW w:w="5000" w:type="pct"/>
            <w:vAlign w:val="center"/>
          </w:tcPr>
          <w:p w14:paraId="14B02FFC" w14:textId="77777777" w:rsidR="001F68B3" w:rsidRPr="006D43AB" w:rsidRDefault="001F68B3" w:rsidP="001F68B3">
            <w:pPr>
              <w:spacing w:after="0" w:line="240" w:lineRule="auto"/>
              <w:jc w:val="both"/>
              <w:rPr>
                <w:rFonts w:ascii="Verdana" w:eastAsia="Times New Roman" w:hAnsi="Verdana" w:cs="Times New Roman"/>
                <w:sz w:val="19"/>
                <w:szCs w:val="19"/>
              </w:rPr>
            </w:pPr>
            <w:r w:rsidRPr="006D43AB">
              <w:rPr>
                <w:rFonts w:ascii="Verdana" w:eastAsia="Times New Roman" w:hAnsi="Verdana" w:cs="Times New Roman"/>
                <w:b/>
                <w:sz w:val="19"/>
                <w:szCs w:val="19"/>
              </w:rPr>
              <w:t>ΙΙΙ3.</w:t>
            </w:r>
            <w:r w:rsidRPr="006D43AB">
              <w:rPr>
                <w:rFonts w:ascii="Verdana" w:eastAsia="Times New Roman" w:hAnsi="Verdana" w:cs="Times New Roman"/>
                <w:sz w:val="19"/>
                <w:szCs w:val="19"/>
              </w:rPr>
              <w:t xml:space="preserve"> Έργα υποδομής ή υπηρεσιών για την εξυπηρέτηση του τοπικού πληθυσμού </w:t>
            </w:r>
          </w:p>
        </w:tc>
      </w:tr>
      <w:tr w:rsidR="001F68B3" w:rsidRPr="006D43AB" w14:paraId="301B7696" w14:textId="77777777" w:rsidTr="005944E6">
        <w:trPr>
          <w:jc w:val="center"/>
        </w:trPr>
        <w:tc>
          <w:tcPr>
            <w:tcW w:w="5000" w:type="pct"/>
            <w:vAlign w:val="center"/>
          </w:tcPr>
          <w:p w14:paraId="604AC95A" w14:textId="77777777" w:rsidR="001F68B3" w:rsidRPr="006D43AB" w:rsidRDefault="001F68B3" w:rsidP="001F68B3">
            <w:pPr>
              <w:spacing w:after="0" w:line="240" w:lineRule="auto"/>
              <w:jc w:val="both"/>
              <w:rPr>
                <w:rFonts w:ascii="Verdana" w:eastAsia="Times New Roman" w:hAnsi="Verdana" w:cs="Times New Roman"/>
                <w:sz w:val="19"/>
                <w:szCs w:val="19"/>
                <w:highlight w:val="yellow"/>
              </w:rPr>
            </w:pPr>
            <w:r w:rsidRPr="006D43AB">
              <w:rPr>
                <w:rFonts w:ascii="Verdana" w:eastAsia="Times New Roman" w:hAnsi="Verdana" w:cs="Times New Roman"/>
                <w:b/>
                <w:sz w:val="19"/>
                <w:szCs w:val="19"/>
              </w:rPr>
              <w:t>ΙΙΙ4.</w:t>
            </w:r>
            <w:r w:rsidRPr="006D43AB">
              <w:rPr>
                <w:rFonts w:ascii="Verdana" w:eastAsia="Times New Roman" w:hAnsi="Verdana" w:cs="Times New Roman"/>
                <w:sz w:val="19"/>
                <w:szCs w:val="19"/>
              </w:rPr>
              <w:t xml:space="preserve"> Έργα ανάπτυξης ή βελτίωσης υποδομών και υπηρεσιών αναψυχής, πολιτισμού και ενέργειες ανάδειξης και προβολής </w:t>
            </w:r>
          </w:p>
        </w:tc>
      </w:tr>
      <w:tr w:rsidR="001F68B3" w:rsidRPr="006D43AB" w14:paraId="4765E2F8" w14:textId="77777777" w:rsidTr="005944E6">
        <w:trPr>
          <w:trHeight w:val="219"/>
          <w:jc w:val="center"/>
        </w:trPr>
        <w:tc>
          <w:tcPr>
            <w:tcW w:w="5000" w:type="pct"/>
            <w:vAlign w:val="center"/>
          </w:tcPr>
          <w:p w14:paraId="28A119C2" w14:textId="77777777" w:rsidR="001F68B3" w:rsidRPr="006D43AB" w:rsidRDefault="001F68B3" w:rsidP="001F68B3">
            <w:pPr>
              <w:spacing w:after="0" w:line="240" w:lineRule="auto"/>
              <w:jc w:val="both"/>
              <w:rPr>
                <w:rFonts w:ascii="Verdana" w:eastAsia="Times New Roman" w:hAnsi="Verdana" w:cs="Times New Roman"/>
                <w:sz w:val="19"/>
                <w:szCs w:val="19"/>
              </w:rPr>
            </w:pPr>
            <w:r w:rsidRPr="006D43AB">
              <w:rPr>
                <w:rFonts w:ascii="Verdana" w:eastAsia="Times New Roman" w:hAnsi="Verdana" w:cs="Times New Roman"/>
                <w:b/>
                <w:sz w:val="19"/>
                <w:szCs w:val="19"/>
              </w:rPr>
              <w:t xml:space="preserve">ΙΙΙ5. </w:t>
            </w:r>
            <w:r w:rsidRPr="006D43AB">
              <w:rPr>
                <w:rFonts w:ascii="Verdana" w:eastAsia="Times New Roman" w:hAnsi="Verdana" w:cs="Times New Roman"/>
                <w:sz w:val="19"/>
                <w:szCs w:val="19"/>
              </w:rPr>
              <w:t xml:space="preserve">Έργα περιβαλλοντικής αναβάθμισης </w:t>
            </w:r>
          </w:p>
        </w:tc>
      </w:tr>
      <w:tr w:rsidR="001F68B3" w:rsidRPr="006D43AB" w14:paraId="4EEDDCC1" w14:textId="77777777" w:rsidTr="005944E6">
        <w:trPr>
          <w:trHeight w:val="219"/>
          <w:jc w:val="center"/>
        </w:trPr>
        <w:tc>
          <w:tcPr>
            <w:tcW w:w="5000" w:type="pct"/>
            <w:vAlign w:val="center"/>
          </w:tcPr>
          <w:p w14:paraId="2AC1267A" w14:textId="77777777" w:rsidR="001F68B3" w:rsidRPr="006D43AB" w:rsidRDefault="001F68B3" w:rsidP="001F68B3">
            <w:pPr>
              <w:spacing w:after="0" w:line="240" w:lineRule="auto"/>
              <w:jc w:val="both"/>
              <w:rPr>
                <w:rFonts w:ascii="Verdana" w:eastAsia="Times New Roman" w:hAnsi="Verdana" w:cs="Times New Roman"/>
                <w:sz w:val="19"/>
                <w:szCs w:val="19"/>
              </w:rPr>
            </w:pPr>
            <w:r w:rsidRPr="006D43AB">
              <w:rPr>
                <w:rFonts w:ascii="Verdana" w:eastAsia="Times New Roman" w:hAnsi="Verdana" w:cs="Times New Roman"/>
                <w:b/>
                <w:sz w:val="19"/>
                <w:szCs w:val="19"/>
              </w:rPr>
              <w:t xml:space="preserve">ΙΙΙ6. </w:t>
            </w:r>
            <w:r w:rsidRPr="006D43AB">
              <w:rPr>
                <w:rFonts w:ascii="Verdana" w:eastAsia="Times New Roman" w:hAnsi="Verdana" w:cs="Times New Roman"/>
                <w:sz w:val="19"/>
                <w:szCs w:val="19"/>
              </w:rPr>
              <w:t>Έργα στήριξης του τομέα παροχής υπηρεσιών και του τουριστικού τομέα</w:t>
            </w:r>
          </w:p>
        </w:tc>
      </w:tr>
    </w:tbl>
    <w:p w14:paraId="163AA811" w14:textId="77777777" w:rsidR="001F68B3" w:rsidRPr="006D43AB" w:rsidRDefault="001F68B3" w:rsidP="001F68B3">
      <w:pPr>
        <w:autoSpaceDE w:val="0"/>
        <w:autoSpaceDN w:val="0"/>
        <w:adjustRightInd w:val="0"/>
        <w:spacing w:after="0" w:line="240" w:lineRule="auto"/>
        <w:jc w:val="both"/>
        <w:rPr>
          <w:rFonts w:ascii="Verdana" w:eastAsia="Times New Roman" w:hAnsi="Verdana" w:cs="Verdana"/>
          <w:color w:val="000000"/>
          <w:sz w:val="20"/>
          <w:szCs w:val="20"/>
        </w:rPr>
      </w:pPr>
    </w:p>
    <w:p w14:paraId="634E4062" w14:textId="77777777" w:rsidR="001F68B3" w:rsidRPr="006D43AB" w:rsidRDefault="001F68B3" w:rsidP="001F68B3">
      <w:pPr>
        <w:spacing w:before="120" w:after="120" w:line="240" w:lineRule="auto"/>
        <w:jc w:val="both"/>
        <w:rPr>
          <w:rFonts w:ascii="Verdana" w:eastAsia="Times New Roman" w:hAnsi="Verdana" w:cs="Times New Roman"/>
          <w:color w:val="000000"/>
          <w:sz w:val="19"/>
          <w:szCs w:val="19"/>
        </w:rPr>
      </w:pPr>
      <w:r w:rsidRPr="006D43AB">
        <w:rPr>
          <w:rFonts w:ascii="Verdana" w:eastAsia="Times New Roman" w:hAnsi="Verdana" w:cs="Times New Roman"/>
          <w:color w:val="000000"/>
          <w:sz w:val="19"/>
          <w:szCs w:val="19"/>
        </w:rPr>
        <w:t xml:space="preserve">Οι γενικοί στόχοι του τοπικού προγράμματος που συμπυκνώνουν τις ανάγκες του τοπικού σχεδιασμού όπως αυτές προέκυψαν από τη διαδικασία που περιγράφηκε ανωτέρω, συνοψίζονται στους ακόλουθους:  </w:t>
      </w:r>
    </w:p>
    <w:p w14:paraId="4C08CFE2" w14:textId="77777777" w:rsidR="001F68B3" w:rsidRPr="006D43AB" w:rsidRDefault="001F68B3" w:rsidP="001F68B3">
      <w:pPr>
        <w:numPr>
          <w:ilvl w:val="0"/>
          <w:numId w:val="28"/>
        </w:numPr>
        <w:shd w:val="clear" w:color="auto" w:fill="DAEEF3"/>
        <w:spacing w:before="120" w:after="120" w:line="240" w:lineRule="auto"/>
        <w:jc w:val="both"/>
        <w:rPr>
          <w:rFonts w:ascii="Verdana" w:eastAsia="Times New Roman" w:hAnsi="Verdana" w:cs="Times New Roman"/>
          <w:b/>
          <w:color w:val="000000"/>
          <w:sz w:val="19"/>
          <w:szCs w:val="19"/>
        </w:rPr>
      </w:pPr>
      <w:r w:rsidRPr="006D43AB">
        <w:rPr>
          <w:rFonts w:ascii="Verdana" w:eastAsia="Times New Roman" w:hAnsi="Verdana" w:cs="Times New Roman"/>
          <w:b/>
          <w:color w:val="000000"/>
          <w:sz w:val="19"/>
          <w:szCs w:val="19"/>
        </w:rPr>
        <w:t xml:space="preserve">Η ανάδειξη των στοιχείων του περιβάλλοντος και του πολιτισμού ως βάση για την αειφόρο ανάπτυξη της περιοχής  </w:t>
      </w:r>
    </w:p>
    <w:p w14:paraId="091BFA9B" w14:textId="77777777" w:rsidR="001F68B3" w:rsidRPr="006D43AB" w:rsidRDefault="001F68B3" w:rsidP="001F68B3">
      <w:pPr>
        <w:numPr>
          <w:ilvl w:val="0"/>
          <w:numId w:val="28"/>
        </w:numPr>
        <w:shd w:val="clear" w:color="auto" w:fill="DAEEF3"/>
        <w:spacing w:before="120" w:after="120" w:line="240" w:lineRule="auto"/>
        <w:jc w:val="both"/>
        <w:rPr>
          <w:rFonts w:ascii="Verdana" w:eastAsia="Times New Roman" w:hAnsi="Verdana" w:cs="Times New Roman"/>
          <w:b/>
          <w:color w:val="000000"/>
          <w:sz w:val="19"/>
          <w:szCs w:val="19"/>
        </w:rPr>
      </w:pPr>
      <w:r w:rsidRPr="006D43AB">
        <w:rPr>
          <w:rFonts w:ascii="Verdana" w:eastAsia="Times New Roman" w:hAnsi="Verdana" w:cs="Times New Roman"/>
          <w:b/>
          <w:color w:val="000000"/>
          <w:sz w:val="19"/>
          <w:szCs w:val="19"/>
        </w:rPr>
        <w:t xml:space="preserve">Η ενίσχυση της επιχειρηματικότητας μέσω της συνεργασίας, της διασύνδεσης και της καινοτομίας  </w:t>
      </w:r>
    </w:p>
    <w:p w14:paraId="1169B632" w14:textId="77777777" w:rsidR="001F68B3" w:rsidRPr="006D43AB" w:rsidRDefault="001F68B3" w:rsidP="001F68B3">
      <w:pPr>
        <w:spacing w:before="120" w:after="120" w:line="240" w:lineRule="auto"/>
        <w:jc w:val="both"/>
        <w:rPr>
          <w:rFonts w:ascii="Verdana" w:eastAsia="Times New Roman" w:hAnsi="Verdana" w:cs="Times New Roman"/>
          <w:color w:val="000000"/>
          <w:sz w:val="19"/>
          <w:szCs w:val="19"/>
        </w:rPr>
      </w:pPr>
      <w:r w:rsidRPr="006D43AB">
        <w:rPr>
          <w:rFonts w:ascii="Verdana" w:eastAsia="Times New Roman" w:hAnsi="Verdana" w:cs="Times New Roman"/>
          <w:color w:val="000000"/>
          <w:sz w:val="19"/>
          <w:szCs w:val="19"/>
        </w:rPr>
        <w:t xml:space="preserve">Οι παραπάνω </w:t>
      </w:r>
      <w:r w:rsidRPr="006D43AB">
        <w:rPr>
          <w:rFonts w:ascii="Verdana" w:eastAsia="Times New Roman" w:hAnsi="Verdana" w:cs="Times New Roman"/>
          <w:color w:val="000000"/>
          <w:sz w:val="19"/>
          <w:szCs w:val="19"/>
          <w:u w:val="single"/>
        </w:rPr>
        <w:t>δύο (2) γενικοί στόχοι</w:t>
      </w:r>
      <w:r w:rsidRPr="006D43AB">
        <w:rPr>
          <w:rFonts w:ascii="Verdana" w:eastAsia="Times New Roman" w:hAnsi="Verdana" w:cs="Times New Roman"/>
          <w:color w:val="000000"/>
          <w:sz w:val="19"/>
          <w:szCs w:val="19"/>
        </w:rPr>
        <w:t xml:space="preserve"> αναλύονται σε </w:t>
      </w:r>
      <w:r w:rsidRPr="006D43AB">
        <w:rPr>
          <w:rFonts w:ascii="Verdana" w:eastAsia="Times New Roman" w:hAnsi="Verdana" w:cs="Times New Roman"/>
          <w:color w:val="000000"/>
          <w:sz w:val="19"/>
          <w:szCs w:val="19"/>
          <w:u w:val="single"/>
        </w:rPr>
        <w:t>δέκα (10) ειδικούς στόχους</w:t>
      </w:r>
      <w:r w:rsidRPr="006D43AB">
        <w:rPr>
          <w:rFonts w:ascii="Verdana" w:eastAsia="Times New Roman" w:hAnsi="Verdana" w:cs="Times New Roman"/>
          <w:color w:val="000000"/>
          <w:sz w:val="19"/>
          <w:szCs w:val="19"/>
        </w:rPr>
        <w:t xml:space="preserve">, οι οποίοι εξειδικεύονται σε </w:t>
      </w:r>
      <w:r w:rsidRPr="006D43AB">
        <w:rPr>
          <w:rFonts w:ascii="Verdana" w:eastAsia="Times New Roman" w:hAnsi="Verdana" w:cs="Times New Roman"/>
          <w:color w:val="000000"/>
          <w:sz w:val="19"/>
          <w:szCs w:val="19"/>
          <w:u w:val="single"/>
        </w:rPr>
        <w:t>τριάντα (</w:t>
      </w:r>
      <w:r w:rsidRPr="006D43AB">
        <w:rPr>
          <w:rFonts w:ascii="Verdana" w:eastAsia="Times New Roman" w:hAnsi="Verdana" w:cs="Times New Roman"/>
          <w:sz w:val="19"/>
          <w:szCs w:val="19"/>
          <w:u w:val="single"/>
        </w:rPr>
        <w:t>30)</w:t>
      </w:r>
      <w:r w:rsidRPr="006D43AB">
        <w:rPr>
          <w:rFonts w:ascii="Verdana" w:eastAsia="Times New Roman" w:hAnsi="Verdana" w:cs="Times New Roman"/>
          <w:color w:val="000000"/>
          <w:sz w:val="19"/>
          <w:szCs w:val="19"/>
          <w:u w:val="single"/>
        </w:rPr>
        <w:t xml:space="preserve"> δράσεις του τοπικού προγράμματος</w:t>
      </w:r>
      <w:r w:rsidRPr="006D43AB">
        <w:rPr>
          <w:rFonts w:ascii="Verdana" w:eastAsia="Times New Roman" w:hAnsi="Verdana" w:cs="Times New Roman"/>
          <w:color w:val="000000"/>
          <w:sz w:val="19"/>
          <w:szCs w:val="19"/>
        </w:rPr>
        <w:t>.</w:t>
      </w:r>
    </w:p>
    <w:p w14:paraId="1F7F643F" w14:textId="77777777" w:rsidR="001F68B3" w:rsidRPr="006D43AB" w:rsidRDefault="001F68B3" w:rsidP="001F68B3">
      <w:pPr>
        <w:spacing w:before="120" w:after="120" w:line="240" w:lineRule="auto"/>
        <w:jc w:val="center"/>
        <w:rPr>
          <w:rFonts w:ascii="Verdana" w:eastAsia="Times New Roman" w:hAnsi="Verdana" w:cs="Times New Roman"/>
          <w:b/>
          <w:bCs/>
          <w:sz w:val="19"/>
          <w:szCs w:val="19"/>
        </w:rPr>
      </w:pPr>
    </w:p>
    <w:p w14:paraId="753594AF" w14:textId="30C06A50" w:rsidR="001F68B3" w:rsidRPr="006D43AB" w:rsidRDefault="001F68B3" w:rsidP="001F68B3">
      <w:pPr>
        <w:spacing w:before="120" w:after="120" w:line="240" w:lineRule="auto"/>
        <w:jc w:val="center"/>
        <w:rPr>
          <w:rFonts w:ascii="Verdana" w:eastAsia="Times New Roman" w:hAnsi="Verdana" w:cs="Verdana"/>
          <w:b/>
          <w:bCs/>
          <w:color w:val="000000"/>
          <w:sz w:val="19"/>
          <w:szCs w:val="19"/>
        </w:rPr>
      </w:pPr>
      <w:bookmarkStart w:id="45" w:name="_Toc495475553"/>
      <w:bookmarkStart w:id="46" w:name="_Toc509932936"/>
      <w:r w:rsidRPr="006D43AB">
        <w:rPr>
          <w:rFonts w:ascii="Verdana" w:eastAsia="Times New Roman" w:hAnsi="Verdana" w:cs="Times New Roman"/>
          <w:b/>
          <w:bCs/>
          <w:sz w:val="19"/>
          <w:szCs w:val="19"/>
        </w:rPr>
        <w:t xml:space="preserve">Πίνακας </w:t>
      </w:r>
      <w:r w:rsidRPr="006D43AB">
        <w:rPr>
          <w:rFonts w:ascii="Verdana" w:eastAsia="Times New Roman" w:hAnsi="Verdana" w:cs="Times New Roman"/>
          <w:b/>
          <w:bCs/>
          <w:sz w:val="19"/>
          <w:szCs w:val="19"/>
        </w:rPr>
        <w:fldChar w:fldCharType="begin"/>
      </w:r>
      <w:r w:rsidRPr="006D43AB">
        <w:rPr>
          <w:rFonts w:ascii="Verdana" w:eastAsia="Times New Roman" w:hAnsi="Verdana" w:cs="Times New Roman"/>
          <w:b/>
          <w:bCs/>
          <w:sz w:val="19"/>
          <w:szCs w:val="19"/>
        </w:rPr>
        <w:instrText xml:space="preserve"> SEQ Πίνακας \* ARABIC </w:instrText>
      </w:r>
      <w:r w:rsidRPr="006D43AB">
        <w:rPr>
          <w:rFonts w:ascii="Verdana" w:eastAsia="Times New Roman" w:hAnsi="Verdana" w:cs="Times New Roman"/>
          <w:b/>
          <w:bCs/>
          <w:sz w:val="19"/>
          <w:szCs w:val="19"/>
        </w:rPr>
        <w:fldChar w:fldCharType="separate"/>
      </w:r>
      <w:r w:rsidR="00A10DE0">
        <w:rPr>
          <w:rFonts w:ascii="Verdana" w:eastAsia="Times New Roman" w:hAnsi="Verdana" w:cs="Times New Roman"/>
          <w:b/>
          <w:bCs/>
          <w:noProof/>
          <w:sz w:val="19"/>
          <w:szCs w:val="19"/>
        </w:rPr>
        <w:t>5</w:t>
      </w:r>
      <w:r w:rsidRPr="006D43AB">
        <w:rPr>
          <w:rFonts w:ascii="Verdana" w:eastAsia="Times New Roman" w:hAnsi="Verdana" w:cs="Times New Roman"/>
          <w:b/>
          <w:bCs/>
          <w:sz w:val="19"/>
          <w:szCs w:val="19"/>
        </w:rPr>
        <w:fldChar w:fldCharType="end"/>
      </w:r>
      <w:r w:rsidRPr="006D43AB">
        <w:rPr>
          <w:rFonts w:ascii="Verdana" w:eastAsia="Times New Roman" w:hAnsi="Verdana" w:cs="Times New Roman"/>
          <w:b/>
          <w:bCs/>
          <w:sz w:val="19"/>
          <w:szCs w:val="19"/>
        </w:rPr>
        <w:t>: Γενικοί και Ειδικοί Στόχοι</w:t>
      </w:r>
      <w:bookmarkEnd w:id="45"/>
      <w:bookmarkEnd w:id="46"/>
      <w:r w:rsidRPr="006D43AB">
        <w:rPr>
          <w:rFonts w:ascii="Verdana" w:eastAsia="Times New Roman" w:hAnsi="Verdana" w:cs="Times New Roman"/>
          <w:b/>
          <w:bCs/>
          <w:sz w:val="19"/>
          <w:szCs w:val="19"/>
        </w:rPr>
        <w:t xml:space="preserve"> </w:t>
      </w:r>
    </w:p>
    <w:tbl>
      <w:tblPr>
        <w:tblW w:w="9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21"/>
        <w:gridCol w:w="4394"/>
      </w:tblGrid>
      <w:tr w:rsidR="001F68B3" w:rsidRPr="006D43AB" w14:paraId="5596AA10" w14:textId="77777777" w:rsidTr="005C6BB5">
        <w:trPr>
          <w:cantSplit/>
          <w:tblHeader/>
          <w:jc w:val="center"/>
        </w:trPr>
        <w:tc>
          <w:tcPr>
            <w:tcW w:w="4821" w:type="dxa"/>
            <w:shd w:val="clear" w:color="auto" w:fill="C6D9F1"/>
          </w:tcPr>
          <w:p w14:paraId="2395E893" w14:textId="77777777" w:rsidR="001F68B3" w:rsidRPr="006D43AB" w:rsidRDefault="001F68B3" w:rsidP="001F68B3">
            <w:pPr>
              <w:spacing w:before="60" w:after="60" w:line="240" w:lineRule="auto"/>
              <w:jc w:val="both"/>
              <w:rPr>
                <w:rFonts w:ascii="Verdana" w:eastAsia="Times New Roman" w:hAnsi="Verdana" w:cs="Times New Roman"/>
                <w:b/>
                <w:sz w:val="19"/>
                <w:szCs w:val="19"/>
              </w:rPr>
            </w:pPr>
            <w:r w:rsidRPr="006D43AB">
              <w:rPr>
                <w:rFonts w:ascii="Verdana" w:eastAsia="Times New Roman" w:hAnsi="Verdana" w:cs="Times New Roman"/>
                <w:b/>
                <w:sz w:val="19"/>
                <w:szCs w:val="19"/>
              </w:rPr>
              <w:t xml:space="preserve">Γενικός Στόχος 1: Ανάδειξη των στοιχείων του περιβάλλοντος και του πολιτισμού ως βάση για την αειφόρο ανάπτυξη της περιοχής </w:t>
            </w:r>
          </w:p>
        </w:tc>
        <w:tc>
          <w:tcPr>
            <w:tcW w:w="4394" w:type="dxa"/>
            <w:shd w:val="clear" w:color="auto" w:fill="C6D9F1"/>
          </w:tcPr>
          <w:p w14:paraId="49081190" w14:textId="77777777" w:rsidR="001F68B3" w:rsidRPr="006D43AB" w:rsidRDefault="001F68B3" w:rsidP="001F68B3">
            <w:pPr>
              <w:spacing w:before="60" w:after="60" w:line="240" w:lineRule="auto"/>
              <w:jc w:val="both"/>
              <w:rPr>
                <w:rFonts w:ascii="Verdana" w:eastAsia="Times New Roman" w:hAnsi="Verdana" w:cs="Times New Roman"/>
                <w:b/>
                <w:sz w:val="19"/>
                <w:szCs w:val="19"/>
              </w:rPr>
            </w:pPr>
            <w:r w:rsidRPr="006D43AB">
              <w:rPr>
                <w:rFonts w:ascii="Verdana" w:eastAsia="Times New Roman" w:hAnsi="Verdana" w:cs="Times New Roman"/>
                <w:b/>
                <w:sz w:val="19"/>
                <w:szCs w:val="19"/>
              </w:rPr>
              <w:t xml:space="preserve">Γενικός Στόχος 2: Ενίσχυση της επιχειρηματικότητας μέσω της συνεργασίας, της διασύνδεσης και της καινοτομίας  </w:t>
            </w:r>
          </w:p>
        </w:tc>
      </w:tr>
      <w:tr w:rsidR="001F68B3" w:rsidRPr="006D43AB" w14:paraId="70CC13B6" w14:textId="77777777" w:rsidTr="005C6BB5">
        <w:trPr>
          <w:cantSplit/>
          <w:trHeight w:val="1010"/>
          <w:jc w:val="center"/>
        </w:trPr>
        <w:tc>
          <w:tcPr>
            <w:tcW w:w="4821" w:type="dxa"/>
          </w:tcPr>
          <w:p w14:paraId="1006FF1B" w14:textId="77777777" w:rsidR="001F68B3" w:rsidRPr="006D43AB" w:rsidRDefault="001F68B3" w:rsidP="001F68B3">
            <w:pPr>
              <w:spacing w:before="60" w:after="60" w:line="240" w:lineRule="auto"/>
              <w:jc w:val="both"/>
              <w:rPr>
                <w:rFonts w:ascii="Verdana" w:eastAsia="Times New Roman" w:hAnsi="Verdana" w:cs="Times New Roman"/>
                <w:sz w:val="19"/>
                <w:szCs w:val="19"/>
              </w:rPr>
            </w:pPr>
            <w:r w:rsidRPr="006D43AB">
              <w:rPr>
                <w:rFonts w:ascii="Verdana" w:eastAsia="Times New Roman" w:hAnsi="Verdana" w:cs="Times New Roman"/>
                <w:sz w:val="19"/>
                <w:szCs w:val="19"/>
              </w:rPr>
              <w:t xml:space="preserve">1. Ενίσχυση της πολιτιστικής και περιβαλλοντικής κληρονομιάς και ανάδειξη - προώθηση του πολιτιστικού τοπίου </w:t>
            </w:r>
          </w:p>
        </w:tc>
        <w:tc>
          <w:tcPr>
            <w:tcW w:w="4394" w:type="dxa"/>
          </w:tcPr>
          <w:p w14:paraId="777579BC" w14:textId="77777777" w:rsidR="001F68B3" w:rsidRPr="006D43AB" w:rsidRDefault="001F68B3" w:rsidP="001F68B3">
            <w:pPr>
              <w:spacing w:before="60" w:after="60" w:line="240" w:lineRule="auto"/>
              <w:jc w:val="both"/>
              <w:rPr>
                <w:rFonts w:ascii="Verdana" w:eastAsia="Times New Roman" w:hAnsi="Verdana" w:cs="Times New Roman"/>
                <w:sz w:val="19"/>
                <w:szCs w:val="19"/>
              </w:rPr>
            </w:pPr>
            <w:r w:rsidRPr="006D43AB">
              <w:rPr>
                <w:rFonts w:ascii="Verdana" w:eastAsia="Times New Roman" w:hAnsi="Verdana" w:cs="Times New Roman"/>
                <w:sz w:val="19"/>
                <w:szCs w:val="19"/>
              </w:rPr>
              <w:t xml:space="preserve">1. Ενδυνάμωση του πρωτογενούς τομέα μέσω της μεταποίησης και της διασύνδεσης με την τουριστική επιχειρηματικότητα </w:t>
            </w:r>
          </w:p>
        </w:tc>
      </w:tr>
      <w:tr w:rsidR="001F68B3" w:rsidRPr="006D43AB" w14:paraId="3045878E" w14:textId="77777777" w:rsidTr="005C6BB5">
        <w:trPr>
          <w:cantSplit/>
          <w:trHeight w:val="970"/>
          <w:jc w:val="center"/>
        </w:trPr>
        <w:tc>
          <w:tcPr>
            <w:tcW w:w="4821" w:type="dxa"/>
          </w:tcPr>
          <w:p w14:paraId="601D150B" w14:textId="77777777" w:rsidR="001F68B3" w:rsidRPr="006D43AB" w:rsidRDefault="001F68B3" w:rsidP="001F68B3">
            <w:pPr>
              <w:spacing w:before="60" w:after="60" w:line="240" w:lineRule="auto"/>
              <w:jc w:val="both"/>
              <w:rPr>
                <w:rFonts w:ascii="Verdana" w:eastAsia="Times New Roman" w:hAnsi="Verdana" w:cs="Times New Roman"/>
                <w:sz w:val="19"/>
                <w:szCs w:val="19"/>
              </w:rPr>
            </w:pPr>
            <w:r w:rsidRPr="006D43AB">
              <w:rPr>
                <w:rFonts w:ascii="Verdana" w:eastAsia="Times New Roman" w:hAnsi="Verdana" w:cs="Times New Roman"/>
                <w:sz w:val="19"/>
                <w:szCs w:val="19"/>
              </w:rPr>
              <w:lastRenderedPageBreak/>
              <w:t xml:space="preserve">2. Ανάδειξη της  ιδιαίτερης πολιτιστικής και παραγωγικής ταυτότητας μέσω της υποστήριξης πολιτιστικών εκδηλώσεων και δραστηριοτήτων </w:t>
            </w:r>
          </w:p>
        </w:tc>
        <w:tc>
          <w:tcPr>
            <w:tcW w:w="4394" w:type="dxa"/>
          </w:tcPr>
          <w:p w14:paraId="56BD1E70" w14:textId="463E65BE" w:rsidR="001F68B3" w:rsidRPr="006D43AB" w:rsidRDefault="001F68B3" w:rsidP="002A3D2E">
            <w:pPr>
              <w:spacing w:before="60" w:after="60" w:line="240" w:lineRule="auto"/>
              <w:jc w:val="both"/>
              <w:rPr>
                <w:rFonts w:ascii="Verdana" w:eastAsia="Times New Roman" w:hAnsi="Verdana" w:cs="Times New Roman"/>
                <w:sz w:val="19"/>
                <w:szCs w:val="19"/>
              </w:rPr>
            </w:pPr>
            <w:r w:rsidRPr="006D43AB">
              <w:rPr>
                <w:rFonts w:ascii="Verdana" w:eastAsia="Times New Roman" w:hAnsi="Verdana" w:cs="Times New Roman"/>
                <w:sz w:val="19"/>
                <w:szCs w:val="19"/>
              </w:rPr>
              <w:t xml:space="preserve">2. Ενίσχυση - εκσυγχρονισμός των επιχειρήσεων εστίασης και δικτύωση αυτών για την αξιοποίηση της παραγωγής και την προώθηση της ελληνικής κουζίνας  </w:t>
            </w:r>
          </w:p>
        </w:tc>
      </w:tr>
      <w:tr w:rsidR="001F68B3" w:rsidRPr="006D43AB" w14:paraId="4A974B9A" w14:textId="77777777" w:rsidTr="005C6BB5">
        <w:trPr>
          <w:cantSplit/>
          <w:jc w:val="center"/>
        </w:trPr>
        <w:tc>
          <w:tcPr>
            <w:tcW w:w="4821" w:type="dxa"/>
          </w:tcPr>
          <w:p w14:paraId="766E1665" w14:textId="77777777" w:rsidR="001F68B3" w:rsidRPr="006D43AB" w:rsidRDefault="001F68B3" w:rsidP="001F68B3">
            <w:pPr>
              <w:spacing w:before="60" w:after="60" w:line="240" w:lineRule="auto"/>
              <w:jc w:val="both"/>
              <w:rPr>
                <w:rFonts w:ascii="Verdana" w:eastAsia="Times New Roman" w:hAnsi="Verdana" w:cs="Times New Roman"/>
                <w:sz w:val="19"/>
                <w:szCs w:val="19"/>
              </w:rPr>
            </w:pPr>
            <w:r w:rsidRPr="006D43AB">
              <w:rPr>
                <w:rFonts w:ascii="Verdana" w:eastAsia="Times New Roman" w:hAnsi="Verdana" w:cs="Times New Roman"/>
                <w:sz w:val="19"/>
                <w:szCs w:val="19"/>
              </w:rPr>
              <w:t xml:space="preserve">3. Ενίσχυση της διαχείρισης των  προστατευόμενων περιοχών και των σημαντικών περιοχών για τη διατήρηση της βιοποικιλότητας και των </w:t>
            </w:r>
            <w:proofErr w:type="spellStart"/>
            <w:r w:rsidRPr="006D43AB">
              <w:rPr>
                <w:rFonts w:ascii="Verdana" w:eastAsia="Times New Roman" w:hAnsi="Verdana" w:cs="Times New Roman"/>
                <w:sz w:val="19"/>
                <w:szCs w:val="19"/>
              </w:rPr>
              <w:t>οικοσυστημικών</w:t>
            </w:r>
            <w:proofErr w:type="spellEnd"/>
            <w:r w:rsidRPr="006D43AB">
              <w:rPr>
                <w:rFonts w:ascii="Verdana" w:eastAsia="Times New Roman" w:hAnsi="Verdana" w:cs="Times New Roman"/>
                <w:sz w:val="19"/>
                <w:szCs w:val="19"/>
              </w:rPr>
              <w:t xml:space="preserve">  Υπηρεσιών </w:t>
            </w:r>
          </w:p>
        </w:tc>
        <w:tc>
          <w:tcPr>
            <w:tcW w:w="4394" w:type="dxa"/>
          </w:tcPr>
          <w:p w14:paraId="785E094A" w14:textId="77777777" w:rsidR="001F68B3" w:rsidRPr="006D43AB" w:rsidRDefault="001F68B3" w:rsidP="001F68B3">
            <w:pPr>
              <w:spacing w:before="60" w:after="60" w:line="240" w:lineRule="auto"/>
              <w:jc w:val="both"/>
              <w:rPr>
                <w:rFonts w:ascii="Verdana" w:eastAsia="Times New Roman" w:hAnsi="Verdana" w:cs="Times New Roman"/>
                <w:sz w:val="19"/>
                <w:szCs w:val="19"/>
              </w:rPr>
            </w:pPr>
            <w:r w:rsidRPr="006D43AB">
              <w:rPr>
                <w:rFonts w:ascii="Verdana" w:eastAsia="Times New Roman" w:hAnsi="Verdana" w:cs="Times New Roman"/>
                <w:sz w:val="19"/>
                <w:szCs w:val="19"/>
              </w:rPr>
              <w:t xml:space="preserve">3. Ενίσχυση της διασύνδεσης και της επικοινωνίας των νήσων με τον Πειραιά και τη Νοτιοανατολική Πελοπόννησο </w:t>
            </w:r>
          </w:p>
        </w:tc>
      </w:tr>
      <w:tr w:rsidR="001F68B3" w:rsidRPr="006D43AB" w14:paraId="11E6B551" w14:textId="77777777" w:rsidTr="005C6BB5">
        <w:trPr>
          <w:cantSplit/>
          <w:jc w:val="center"/>
        </w:trPr>
        <w:tc>
          <w:tcPr>
            <w:tcW w:w="4821" w:type="dxa"/>
          </w:tcPr>
          <w:p w14:paraId="293C2631" w14:textId="77777777" w:rsidR="001F68B3" w:rsidRPr="006D43AB" w:rsidRDefault="001F68B3" w:rsidP="001F68B3">
            <w:pPr>
              <w:spacing w:before="60" w:after="60" w:line="240" w:lineRule="auto"/>
              <w:jc w:val="both"/>
              <w:rPr>
                <w:rFonts w:ascii="Verdana" w:eastAsia="Times New Roman" w:hAnsi="Verdana" w:cs="Times New Roman"/>
                <w:sz w:val="19"/>
                <w:szCs w:val="19"/>
              </w:rPr>
            </w:pPr>
            <w:r w:rsidRPr="006D43AB">
              <w:rPr>
                <w:rFonts w:ascii="Verdana" w:eastAsia="Times New Roman" w:hAnsi="Verdana" w:cs="Times New Roman"/>
                <w:sz w:val="19"/>
                <w:szCs w:val="19"/>
              </w:rPr>
              <w:t xml:space="preserve">4. Προώθηση δράσεων και έργων ερμηνείας περιβάλλοντος και καινοτόμων προσεγγίσεων ολοκληρωμένης πληροφόρησης του κοινού </w:t>
            </w:r>
          </w:p>
        </w:tc>
        <w:tc>
          <w:tcPr>
            <w:tcW w:w="4394" w:type="dxa"/>
          </w:tcPr>
          <w:p w14:paraId="0391F813" w14:textId="77777777" w:rsidR="001F68B3" w:rsidRPr="006D43AB" w:rsidRDefault="001F68B3" w:rsidP="001F68B3">
            <w:pPr>
              <w:spacing w:before="60" w:after="60" w:line="240" w:lineRule="auto"/>
              <w:jc w:val="both"/>
              <w:rPr>
                <w:rFonts w:ascii="Verdana" w:eastAsia="Times New Roman" w:hAnsi="Verdana" w:cs="Times New Roman"/>
                <w:sz w:val="19"/>
                <w:szCs w:val="19"/>
              </w:rPr>
            </w:pPr>
            <w:r w:rsidRPr="006D43AB">
              <w:rPr>
                <w:rFonts w:ascii="Verdana" w:eastAsia="Times New Roman" w:hAnsi="Verdana" w:cs="Times New Roman"/>
                <w:sz w:val="19"/>
                <w:szCs w:val="19"/>
              </w:rPr>
              <w:t xml:space="preserve">4. Ανάπτυξη συμπληρωματικών δραστηριοτήτων στις αλιευτικές περιοχές και διασύνδεση με τους τομείς του περιβάλλοντος και του τουρισμού </w:t>
            </w:r>
          </w:p>
        </w:tc>
      </w:tr>
      <w:tr w:rsidR="001F68B3" w:rsidRPr="006D43AB" w14:paraId="516C0752" w14:textId="77777777" w:rsidTr="005C6BB5">
        <w:trPr>
          <w:cantSplit/>
          <w:jc w:val="center"/>
        </w:trPr>
        <w:tc>
          <w:tcPr>
            <w:tcW w:w="4821" w:type="dxa"/>
          </w:tcPr>
          <w:p w14:paraId="5AC691AE" w14:textId="77777777" w:rsidR="001F68B3" w:rsidRPr="006D43AB" w:rsidRDefault="001F68B3" w:rsidP="001F68B3">
            <w:pPr>
              <w:spacing w:before="60" w:after="60" w:line="240" w:lineRule="auto"/>
              <w:jc w:val="both"/>
              <w:rPr>
                <w:rFonts w:ascii="Verdana" w:eastAsia="Times New Roman" w:hAnsi="Verdana" w:cs="Times New Roman"/>
                <w:sz w:val="19"/>
                <w:szCs w:val="19"/>
              </w:rPr>
            </w:pPr>
            <w:r w:rsidRPr="006D43AB">
              <w:rPr>
                <w:rFonts w:ascii="Verdana" w:eastAsia="Times New Roman" w:hAnsi="Verdana" w:cs="Times New Roman"/>
                <w:sz w:val="19"/>
                <w:szCs w:val="19"/>
              </w:rPr>
              <w:t xml:space="preserve">5. Προώθηση έργων υποδομής για τη βελτίωση της ποιότητας ζωής των κατοίκων, την κοινωνική συνοχή και την αειφορική διαχείριση των πόρων </w:t>
            </w:r>
          </w:p>
        </w:tc>
        <w:tc>
          <w:tcPr>
            <w:tcW w:w="4394" w:type="dxa"/>
          </w:tcPr>
          <w:p w14:paraId="0ECFB554" w14:textId="77777777" w:rsidR="001F68B3" w:rsidRPr="006D43AB" w:rsidRDefault="001F68B3" w:rsidP="001F68B3">
            <w:pPr>
              <w:spacing w:before="60" w:after="60" w:line="240" w:lineRule="auto"/>
              <w:jc w:val="both"/>
              <w:rPr>
                <w:rFonts w:ascii="Verdana" w:eastAsia="Times New Roman" w:hAnsi="Verdana" w:cs="Times New Roman"/>
                <w:sz w:val="19"/>
                <w:szCs w:val="19"/>
              </w:rPr>
            </w:pPr>
            <w:r w:rsidRPr="006D43AB">
              <w:rPr>
                <w:rFonts w:ascii="Verdana" w:eastAsia="Times New Roman" w:hAnsi="Verdana" w:cs="Times New Roman"/>
                <w:sz w:val="19"/>
                <w:szCs w:val="19"/>
              </w:rPr>
              <w:t>5. Προώθηση της ενημέρωσης και εκπαίδευσης επιχειρηματιών για την αειφορική ανάπτυξη των δραστηριοτήτων τους</w:t>
            </w:r>
          </w:p>
        </w:tc>
      </w:tr>
    </w:tbl>
    <w:p w14:paraId="3861AA48" w14:textId="77777777" w:rsidR="001F68B3" w:rsidRPr="006D43AB" w:rsidRDefault="001F68B3" w:rsidP="001F68B3">
      <w:pPr>
        <w:autoSpaceDE w:val="0"/>
        <w:autoSpaceDN w:val="0"/>
        <w:adjustRightInd w:val="0"/>
        <w:spacing w:before="120" w:after="120" w:line="240" w:lineRule="auto"/>
        <w:jc w:val="both"/>
        <w:rPr>
          <w:rFonts w:ascii="Verdana" w:eastAsia="Times New Roman" w:hAnsi="Verdana" w:cs="Times New Roman"/>
          <w:color w:val="000000"/>
          <w:sz w:val="20"/>
          <w:szCs w:val="20"/>
        </w:rPr>
      </w:pPr>
      <w:r w:rsidRPr="006D43AB">
        <w:rPr>
          <w:rFonts w:ascii="Verdana" w:eastAsia="Times New Roman" w:hAnsi="Verdana" w:cs="Times New Roman"/>
          <w:color w:val="000000"/>
          <w:sz w:val="20"/>
          <w:szCs w:val="20"/>
        </w:rPr>
        <w:t>Οι δράσεις του Τοπικού Προγράμματος, σύμφωνα με το πρότυπο και τις οδηγίες για την αναμόρφωση, παρουσιάζονται στον κάτωθι πίνακα:</w:t>
      </w:r>
    </w:p>
    <w:p w14:paraId="15CE6FAA" w14:textId="77777777" w:rsidR="001F68B3" w:rsidRPr="006D43AB" w:rsidRDefault="001F68B3" w:rsidP="001F68B3">
      <w:pPr>
        <w:autoSpaceDE w:val="0"/>
        <w:autoSpaceDN w:val="0"/>
        <w:adjustRightInd w:val="0"/>
        <w:spacing w:before="120" w:after="120" w:line="240" w:lineRule="auto"/>
        <w:jc w:val="both"/>
        <w:rPr>
          <w:rFonts w:ascii="Verdana" w:eastAsia="Times New Roman" w:hAnsi="Verdana" w:cs="Times New Roman"/>
          <w:color w:val="000000"/>
          <w:sz w:val="20"/>
          <w:szCs w:val="20"/>
        </w:rPr>
      </w:pPr>
    </w:p>
    <w:p w14:paraId="2B9E88A1" w14:textId="4D7D9A36" w:rsidR="001F68B3" w:rsidRPr="006D43AB" w:rsidRDefault="001F68B3" w:rsidP="001F68B3">
      <w:pPr>
        <w:spacing w:before="120" w:after="120" w:line="240" w:lineRule="auto"/>
        <w:jc w:val="center"/>
        <w:rPr>
          <w:rFonts w:ascii="Verdana" w:eastAsia="Times New Roman" w:hAnsi="Verdana" w:cs="Verdana"/>
          <w:b/>
          <w:bCs/>
          <w:color w:val="000000"/>
          <w:sz w:val="20"/>
          <w:szCs w:val="20"/>
        </w:rPr>
      </w:pPr>
      <w:bookmarkStart w:id="47" w:name="_Toc495475554"/>
      <w:bookmarkStart w:id="48" w:name="_Toc509932937"/>
      <w:r w:rsidRPr="006D43AB">
        <w:rPr>
          <w:rFonts w:ascii="Verdana" w:eastAsia="Times New Roman" w:hAnsi="Verdana" w:cs="Times New Roman"/>
          <w:b/>
          <w:bCs/>
          <w:sz w:val="20"/>
          <w:szCs w:val="20"/>
        </w:rPr>
        <w:t xml:space="preserve">Πίνακας </w:t>
      </w:r>
      <w:r w:rsidRPr="006D43AB">
        <w:rPr>
          <w:rFonts w:ascii="Verdana" w:eastAsia="Times New Roman" w:hAnsi="Verdana" w:cs="Times New Roman"/>
          <w:b/>
          <w:bCs/>
          <w:sz w:val="20"/>
          <w:szCs w:val="20"/>
        </w:rPr>
        <w:fldChar w:fldCharType="begin"/>
      </w:r>
      <w:r w:rsidRPr="006D43AB">
        <w:rPr>
          <w:rFonts w:ascii="Verdana" w:eastAsia="Times New Roman" w:hAnsi="Verdana" w:cs="Times New Roman"/>
          <w:b/>
          <w:bCs/>
          <w:sz w:val="20"/>
          <w:szCs w:val="20"/>
        </w:rPr>
        <w:instrText xml:space="preserve"> SEQ Πίνακας \* ARABIC </w:instrText>
      </w:r>
      <w:r w:rsidRPr="006D43AB">
        <w:rPr>
          <w:rFonts w:ascii="Verdana" w:eastAsia="Times New Roman" w:hAnsi="Verdana" w:cs="Times New Roman"/>
          <w:b/>
          <w:bCs/>
          <w:sz w:val="20"/>
          <w:szCs w:val="20"/>
        </w:rPr>
        <w:fldChar w:fldCharType="separate"/>
      </w:r>
      <w:r w:rsidR="00A10DE0">
        <w:rPr>
          <w:rFonts w:ascii="Verdana" w:eastAsia="Times New Roman" w:hAnsi="Verdana" w:cs="Times New Roman"/>
          <w:b/>
          <w:bCs/>
          <w:noProof/>
          <w:sz w:val="20"/>
          <w:szCs w:val="20"/>
        </w:rPr>
        <w:t>6</w:t>
      </w:r>
      <w:r w:rsidRPr="006D43AB">
        <w:rPr>
          <w:rFonts w:ascii="Verdana" w:eastAsia="Times New Roman" w:hAnsi="Verdana" w:cs="Times New Roman"/>
          <w:b/>
          <w:bCs/>
          <w:sz w:val="20"/>
          <w:szCs w:val="20"/>
        </w:rPr>
        <w:fldChar w:fldCharType="end"/>
      </w:r>
      <w:r w:rsidRPr="006D43AB">
        <w:rPr>
          <w:rFonts w:ascii="Verdana" w:eastAsia="Times New Roman" w:hAnsi="Verdana" w:cs="Times New Roman"/>
          <w:b/>
          <w:bCs/>
          <w:sz w:val="20"/>
          <w:szCs w:val="20"/>
        </w:rPr>
        <w:t xml:space="preserve">: </w:t>
      </w:r>
      <w:r w:rsidRPr="006D43AB">
        <w:rPr>
          <w:rFonts w:ascii="Verdana" w:eastAsia="Times New Roman" w:hAnsi="Verdana" w:cs="Times New Roman"/>
          <w:bCs/>
          <w:sz w:val="20"/>
          <w:szCs w:val="20"/>
        </w:rPr>
        <w:t>Δράσεις τοπικού προγράμματος</w:t>
      </w:r>
      <w:bookmarkEnd w:id="47"/>
      <w:bookmarkEnd w:id="48"/>
      <w:r w:rsidRPr="006D43AB">
        <w:rPr>
          <w:rFonts w:ascii="Verdana" w:eastAsia="Times New Roman" w:hAnsi="Verdana" w:cs="Times New Roman"/>
          <w:bCs/>
          <w:sz w:val="20"/>
          <w:szCs w:val="20"/>
        </w:rPr>
        <w:t xml:space="preserve">  </w:t>
      </w:r>
    </w:p>
    <w:tbl>
      <w:tblPr>
        <w:tblW w:w="555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0"/>
      </w:tblGrid>
      <w:tr w:rsidR="001F68B3" w:rsidRPr="006D43AB" w14:paraId="3185DBBD" w14:textId="77777777" w:rsidTr="005944E6">
        <w:trPr>
          <w:trHeight w:val="77"/>
          <w:tblHeader/>
          <w:jc w:val="center"/>
        </w:trPr>
        <w:tc>
          <w:tcPr>
            <w:tcW w:w="5000" w:type="pct"/>
            <w:shd w:val="clear" w:color="auto" w:fill="8DB3E2"/>
            <w:vAlign w:val="center"/>
          </w:tcPr>
          <w:p w14:paraId="7BEC40FB" w14:textId="77777777" w:rsidR="001F68B3" w:rsidRPr="006D43AB" w:rsidRDefault="001F68B3" w:rsidP="001F68B3">
            <w:pPr>
              <w:tabs>
                <w:tab w:val="left" w:pos="1830"/>
                <w:tab w:val="center" w:pos="4819"/>
              </w:tabs>
              <w:spacing w:after="0" w:line="240" w:lineRule="auto"/>
              <w:jc w:val="center"/>
              <w:rPr>
                <w:rFonts w:ascii="Verdana" w:eastAsia="Times New Roman" w:hAnsi="Verdana" w:cs="Times New Roman"/>
                <w:sz w:val="19"/>
                <w:szCs w:val="19"/>
              </w:rPr>
            </w:pPr>
            <w:r w:rsidRPr="006D43AB">
              <w:rPr>
                <w:rFonts w:ascii="Verdana" w:eastAsia="Times New Roman" w:hAnsi="Verdana" w:cs="Times New Roman"/>
                <w:b/>
                <w:sz w:val="19"/>
                <w:szCs w:val="19"/>
              </w:rPr>
              <w:t>ΔΡΑΣΕΙΣ ΤΟΠΙΚΟΥ ΠΡΟΓΡΑΜΜΑΤΟΣ</w:t>
            </w:r>
          </w:p>
        </w:tc>
      </w:tr>
      <w:tr w:rsidR="001F68B3" w:rsidRPr="006D43AB" w14:paraId="2E343CE2" w14:textId="77777777" w:rsidTr="005944E6">
        <w:trPr>
          <w:trHeight w:val="343"/>
          <w:jc w:val="center"/>
        </w:trPr>
        <w:tc>
          <w:tcPr>
            <w:tcW w:w="5000" w:type="pct"/>
            <w:vAlign w:val="center"/>
          </w:tcPr>
          <w:p w14:paraId="774BB38E" w14:textId="77777777" w:rsidR="001F68B3" w:rsidRPr="006D43AB" w:rsidRDefault="001F68B3" w:rsidP="001F68B3">
            <w:pPr>
              <w:spacing w:after="0" w:line="240" w:lineRule="auto"/>
              <w:jc w:val="both"/>
              <w:rPr>
                <w:rFonts w:ascii="Verdana" w:eastAsia="Times New Roman" w:hAnsi="Verdana" w:cs="Calibri"/>
                <w:sz w:val="19"/>
                <w:szCs w:val="19"/>
              </w:rPr>
            </w:pPr>
            <w:r w:rsidRPr="006D43AB">
              <w:rPr>
                <w:rFonts w:ascii="Verdana" w:eastAsia="Times New Roman" w:hAnsi="Verdana" w:cs="Calibri"/>
                <w:sz w:val="19"/>
                <w:szCs w:val="19"/>
              </w:rPr>
              <w:t>19.2.1 Μεταφορά γνώσεων &amp; ενημέρωσης</w:t>
            </w:r>
          </w:p>
        </w:tc>
      </w:tr>
      <w:tr w:rsidR="001F68B3" w:rsidRPr="006D43AB" w14:paraId="020AAF9C" w14:textId="77777777" w:rsidTr="005944E6">
        <w:trPr>
          <w:trHeight w:val="530"/>
          <w:jc w:val="center"/>
        </w:trPr>
        <w:tc>
          <w:tcPr>
            <w:tcW w:w="5000" w:type="pct"/>
            <w:vAlign w:val="center"/>
          </w:tcPr>
          <w:p w14:paraId="25106BF7" w14:textId="77777777" w:rsidR="001F68B3" w:rsidRPr="006D43AB" w:rsidRDefault="001F68B3" w:rsidP="001F68B3">
            <w:pPr>
              <w:spacing w:after="0" w:line="240" w:lineRule="auto"/>
              <w:jc w:val="both"/>
              <w:rPr>
                <w:rFonts w:ascii="Verdana" w:eastAsia="Times New Roman" w:hAnsi="Verdana" w:cs="Calibri"/>
                <w:sz w:val="19"/>
                <w:szCs w:val="19"/>
              </w:rPr>
            </w:pPr>
            <w:r w:rsidRPr="006D43AB">
              <w:rPr>
                <w:rFonts w:ascii="Verdana" w:eastAsia="Times New Roman" w:hAnsi="Verdana" w:cs="Calibri"/>
                <w:sz w:val="19"/>
                <w:szCs w:val="19"/>
              </w:rPr>
              <w:t>19.2.2 Ανάπτυξη/ βελτίωση της επιχειρηματικότητας και ανταγωνιστικότητας της περιοχής εφαρμογής σε εξειδικευμένους τομείς, περιοχές ή δικαιούχους</w:t>
            </w:r>
          </w:p>
        </w:tc>
      </w:tr>
      <w:tr w:rsidR="001F68B3" w:rsidRPr="006D43AB" w14:paraId="62D2D66C" w14:textId="77777777" w:rsidTr="005944E6">
        <w:trPr>
          <w:trHeight w:val="687"/>
          <w:jc w:val="center"/>
        </w:trPr>
        <w:tc>
          <w:tcPr>
            <w:tcW w:w="5000" w:type="pct"/>
            <w:vAlign w:val="center"/>
          </w:tcPr>
          <w:p w14:paraId="6EFFB515" w14:textId="77777777" w:rsidR="001F68B3" w:rsidRPr="006D43AB" w:rsidRDefault="001F68B3" w:rsidP="001F68B3">
            <w:pPr>
              <w:spacing w:after="0" w:line="240" w:lineRule="auto"/>
              <w:jc w:val="both"/>
              <w:rPr>
                <w:rFonts w:ascii="Verdana" w:eastAsia="Times New Roman" w:hAnsi="Verdana" w:cs="Calibri"/>
                <w:sz w:val="19"/>
                <w:szCs w:val="19"/>
              </w:rPr>
            </w:pPr>
            <w:r w:rsidRPr="006D43AB">
              <w:rPr>
                <w:rFonts w:ascii="Verdana" w:eastAsia="Times New Roman" w:hAnsi="Verdana" w:cs="Calibri"/>
                <w:sz w:val="19"/>
                <w:szCs w:val="19"/>
              </w:rPr>
              <w:t>19.2.3 Οριζόντια ενίσχυση στην ανάπτυξη/ βελτίωση της επιχειρηματικότητας και ανταγωνιστικότητας της περιοχής εφαρμογής</w:t>
            </w:r>
          </w:p>
        </w:tc>
      </w:tr>
      <w:tr w:rsidR="001F68B3" w:rsidRPr="006D43AB" w14:paraId="30FACD3A" w14:textId="77777777" w:rsidTr="005944E6">
        <w:trPr>
          <w:trHeight w:val="199"/>
          <w:jc w:val="center"/>
        </w:trPr>
        <w:tc>
          <w:tcPr>
            <w:tcW w:w="5000" w:type="pct"/>
            <w:vAlign w:val="center"/>
          </w:tcPr>
          <w:p w14:paraId="4D78DE73" w14:textId="77777777" w:rsidR="001F68B3" w:rsidRPr="006D43AB" w:rsidRDefault="001F68B3" w:rsidP="001F68B3">
            <w:pPr>
              <w:spacing w:after="0" w:line="240" w:lineRule="auto"/>
              <w:jc w:val="both"/>
              <w:rPr>
                <w:rFonts w:ascii="Verdana" w:eastAsia="Times New Roman" w:hAnsi="Verdana" w:cs="Calibri"/>
                <w:sz w:val="19"/>
                <w:szCs w:val="19"/>
              </w:rPr>
            </w:pPr>
            <w:r w:rsidRPr="006D43AB">
              <w:rPr>
                <w:rFonts w:ascii="Verdana" w:eastAsia="Times New Roman" w:hAnsi="Verdana" w:cs="Calibri"/>
                <w:sz w:val="19"/>
                <w:szCs w:val="19"/>
              </w:rPr>
              <w:t>19.2.4 Βασικές υπηρεσίες &amp; ανάπλαση χωριών σε αγροτικές περιοχές</w:t>
            </w:r>
          </w:p>
        </w:tc>
      </w:tr>
      <w:tr w:rsidR="001F68B3" w:rsidRPr="006D43AB" w14:paraId="32BAB63C" w14:textId="77777777" w:rsidTr="005944E6">
        <w:trPr>
          <w:trHeight w:val="337"/>
          <w:jc w:val="center"/>
        </w:trPr>
        <w:tc>
          <w:tcPr>
            <w:tcW w:w="5000" w:type="pct"/>
            <w:noWrap/>
            <w:vAlign w:val="center"/>
          </w:tcPr>
          <w:p w14:paraId="209FEFAE" w14:textId="77777777" w:rsidR="001F68B3" w:rsidRPr="006D43AB" w:rsidRDefault="001F68B3" w:rsidP="001F68B3">
            <w:pPr>
              <w:spacing w:after="0" w:line="240" w:lineRule="auto"/>
              <w:jc w:val="both"/>
              <w:rPr>
                <w:rFonts w:ascii="Verdana" w:eastAsia="Times New Roman" w:hAnsi="Verdana" w:cs="Calibri"/>
                <w:sz w:val="19"/>
                <w:szCs w:val="19"/>
              </w:rPr>
            </w:pPr>
            <w:r w:rsidRPr="006D43AB">
              <w:rPr>
                <w:rFonts w:ascii="Verdana" w:eastAsia="Times New Roman" w:hAnsi="Verdana" w:cs="Calibri"/>
                <w:sz w:val="19"/>
                <w:szCs w:val="19"/>
              </w:rPr>
              <w:t>19.2.5 Παρεμβάσεις για τη βελτίωση υποδομών στον πρωτογενή τομέα</w:t>
            </w:r>
          </w:p>
        </w:tc>
      </w:tr>
      <w:tr w:rsidR="001F68B3" w:rsidRPr="006D43AB" w14:paraId="26E9C068" w14:textId="77777777" w:rsidTr="005944E6">
        <w:trPr>
          <w:trHeight w:val="409"/>
          <w:jc w:val="center"/>
        </w:trPr>
        <w:tc>
          <w:tcPr>
            <w:tcW w:w="5000" w:type="pct"/>
            <w:vAlign w:val="center"/>
          </w:tcPr>
          <w:p w14:paraId="3FEDF556" w14:textId="77777777" w:rsidR="001F68B3" w:rsidRPr="006D43AB" w:rsidRDefault="001F68B3" w:rsidP="001F68B3">
            <w:pPr>
              <w:spacing w:after="0" w:line="240" w:lineRule="auto"/>
              <w:jc w:val="both"/>
              <w:rPr>
                <w:rFonts w:ascii="Verdana" w:eastAsia="Times New Roman" w:hAnsi="Verdana" w:cs="Calibri"/>
                <w:sz w:val="19"/>
                <w:szCs w:val="19"/>
              </w:rPr>
            </w:pPr>
            <w:r w:rsidRPr="006D43AB">
              <w:rPr>
                <w:rFonts w:ascii="Verdana" w:eastAsia="Times New Roman" w:hAnsi="Verdana" w:cs="Calibri"/>
                <w:sz w:val="19"/>
                <w:szCs w:val="19"/>
              </w:rPr>
              <w:t>19.2.6 Ανάπτυξη και βελτίωση βιωσιμότητας δασών</w:t>
            </w:r>
          </w:p>
        </w:tc>
      </w:tr>
      <w:tr w:rsidR="001F68B3" w:rsidRPr="006D43AB" w14:paraId="09E21EFA" w14:textId="77777777" w:rsidTr="005944E6">
        <w:trPr>
          <w:trHeight w:val="567"/>
          <w:jc w:val="center"/>
        </w:trPr>
        <w:tc>
          <w:tcPr>
            <w:tcW w:w="5000" w:type="pct"/>
            <w:vAlign w:val="center"/>
          </w:tcPr>
          <w:p w14:paraId="7087194A" w14:textId="77777777" w:rsidR="001F68B3" w:rsidRPr="006D43AB" w:rsidRDefault="001F68B3" w:rsidP="001F68B3">
            <w:pPr>
              <w:spacing w:after="0" w:line="240" w:lineRule="auto"/>
              <w:jc w:val="both"/>
              <w:rPr>
                <w:rFonts w:ascii="Verdana" w:eastAsia="Times New Roman" w:hAnsi="Verdana" w:cs="Calibri"/>
                <w:sz w:val="19"/>
                <w:szCs w:val="19"/>
              </w:rPr>
            </w:pPr>
            <w:r w:rsidRPr="006D43AB">
              <w:rPr>
                <w:rFonts w:ascii="Verdana" w:eastAsia="Times New Roman" w:hAnsi="Verdana" w:cs="Calibri"/>
                <w:sz w:val="19"/>
                <w:szCs w:val="19"/>
              </w:rPr>
              <w:t>19.2.7 Συνεργασία μεταξύ μικρών επιχειρήσεων για διοργάνωση κοινών μεθόδων εργασίας και τη κοινή χρήση εγκαταστάσεων και πόρων καθώς και για την ανάπτυξη και/ή την εμπορία τουριστικών υπηρεσιών, που συνδέονται με τον αγροτουρισμό</w:t>
            </w:r>
          </w:p>
        </w:tc>
      </w:tr>
      <w:tr w:rsidR="001F68B3" w:rsidRPr="006D43AB" w14:paraId="033D0549" w14:textId="77777777" w:rsidTr="005944E6">
        <w:trPr>
          <w:trHeight w:val="235"/>
          <w:jc w:val="center"/>
        </w:trPr>
        <w:tc>
          <w:tcPr>
            <w:tcW w:w="5000" w:type="pct"/>
          </w:tcPr>
          <w:p w14:paraId="42CB104C" w14:textId="77777777" w:rsidR="001F68B3" w:rsidRPr="006D43AB" w:rsidRDefault="001F68B3" w:rsidP="001F68B3">
            <w:pPr>
              <w:spacing w:after="0" w:line="240" w:lineRule="auto"/>
              <w:jc w:val="both"/>
              <w:rPr>
                <w:rFonts w:ascii="Verdana" w:eastAsia="Times New Roman" w:hAnsi="Verdana" w:cs="Times New Roman"/>
                <w:color w:val="000000"/>
                <w:sz w:val="19"/>
                <w:szCs w:val="19"/>
              </w:rPr>
            </w:pPr>
            <w:r w:rsidRPr="006D43AB">
              <w:rPr>
                <w:rFonts w:ascii="Verdana" w:eastAsia="Times New Roman" w:hAnsi="Verdana" w:cs="Times New Roman"/>
                <w:color w:val="000000"/>
                <w:sz w:val="19"/>
                <w:szCs w:val="19"/>
              </w:rPr>
              <w:t xml:space="preserve">19.3.1: Γεύσεις Ελλήνων Εκλεκτές ΙΙ </w:t>
            </w:r>
          </w:p>
        </w:tc>
      </w:tr>
      <w:tr w:rsidR="001F68B3" w:rsidRPr="006D43AB" w14:paraId="4783ED16" w14:textId="77777777" w:rsidTr="005944E6">
        <w:trPr>
          <w:trHeight w:val="85"/>
          <w:jc w:val="center"/>
        </w:trPr>
        <w:tc>
          <w:tcPr>
            <w:tcW w:w="5000" w:type="pct"/>
          </w:tcPr>
          <w:p w14:paraId="5700748B" w14:textId="77777777" w:rsidR="001F68B3" w:rsidRPr="006D43AB" w:rsidRDefault="001F68B3" w:rsidP="001F68B3">
            <w:pPr>
              <w:spacing w:after="0" w:line="240" w:lineRule="auto"/>
              <w:jc w:val="both"/>
              <w:rPr>
                <w:rFonts w:ascii="Verdana" w:eastAsia="Times New Roman" w:hAnsi="Verdana" w:cs="Times New Roman"/>
                <w:color w:val="000000"/>
                <w:sz w:val="19"/>
                <w:szCs w:val="19"/>
              </w:rPr>
            </w:pPr>
            <w:r w:rsidRPr="006D43AB">
              <w:rPr>
                <w:rFonts w:ascii="Verdana" w:eastAsia="Times New Roman" w:hAnsi="Verdana" w:cs="Times New Roman"/>
                <w:color w:val="000000"/>
                <w:sz w:val="19"/>
                <w:szCs w:val="19"/>
              </w:rPr>
              <w:t xml:space="preserve">19.3.2: Ενώνοντας τους δυναμικούς των Τοπικών Κοινοτήτων </w:t>
            </w:r>
          </w:p>
        </w:tc>
      </w:tr>
      <w:tr w:rsidR="001F68B3" w:rsidRPr="006D43AB" w14:paraId="366C53A9" w14:textId="77777777" w:rsidTr="005944E6">
        <w:trPr>
          <w:trHeight w:val="495"/>
          <w:jc w:val="center"/>
        </w:trPr>
        <w:tc>
          <w:tcPr>
            <w:tcW w:w="5000" w:type="pct"/>
            <w:vAlign w:val="center"/>
          </w:tcPr>
          <w:p w14:paraId="2B2B47C0" w14:textId="77777777" w:rsidR="001F68B3" w:rsidRPr="006D43AB" w:rsidRDefault="001F68B3" w:rsidP="001F68B3">
            <w:pPr>
              <w:spacing w:after="0" w:line="240" w:lineRule="auto"/>
              <w:jc w:val="both"/>
              <w:rPr>
                <w:rFonts w:ascii="Verdana" w:eastAsia="Times New Roman" w:hAnsi="Verdana" w:cs="Times New Roman"/>
                <w:color w:val="000000"/>
                <w:sz w:val="19"/>
                <w:szCs w:val="19"/>
              </w:rPr>
            </w:pPr>
            <w:r w:rsidRPr="006D43AB">
              <w:rPr>
                <w:rFonts w:ascii="Verdana" w:eastAsia="Times New Roman" w:hAnsi="Verdana" w:cs="Times New Roman"/>
                <w:color w:val="000000"/>
                <w:sz w:val="19"/>
                <w:szCs w:val="19"/>
              </w:rPr>
              <w:t xml:space="preserve">19.3.3: </w:t>
            </w:r>
            <w:proofErr w:type="spellStart"/>
            <w:r w:rsidRPr="006D43AB">
              <w:rPr>
                <w:rFonts w:ascii="Verdana" w:eastAsia="Times New Roman" w:hAnsi="Verdana" w:cs="Times New Roman"/>
                <w:color w:val="000000"/>
                <w:sz w:val="19"/>
                <w:szCs w:val="19"/>
              </w:rPr>
              <w:t>Parks</w:t>
            </w:r>
            <w:proofErr w:type="spellEnd"/>
            <w:r w:rsidRPr="006D43AB">
              <w:rPr>
                <w:rFonts w:ascii="Verdana" w:eastAsia="Times New Roman" w:hAnsi="Verdana" w:cs="Times New Roman"/>
                <w:color w:val="000000"/>
                <w:sz w:val="19"/>
                <w:szCs w:val="19"/>
              </w:rPr>
              <w:t xml:space="preserve"> Protection III - Διαχείριση, προστασία και οικονομική ανάπτυξη προστατευόμενων περιοχών </w:t>
            </w:r>
          </w:p>
        </w:tc>
      </w:tr>
      <w:tr w:rsidR="001F68B3" w:rsidRPr="006D43AB" w14:paraId="452425E4" w14:textId="77777777" w:rsidTr="005944E6">
        <w:trPr>
          <w:trHeight w:val="70"/>
          <w:jc w:val="center"/>
        </w:trPr>
        <w:tc>
          <w:tcPr>
            <w:tcW w:w="5000" w:type="pct"/>
            <w:vAlign w:val="center"/>
          </w:tcPr>
          <w:p w14:paraId="74D25C19" w14:textId="77777777" w:rsidR="001F68B3" w:rsidRPr="006D43AB" w:rsidRDefault="001F68B3" w:rsidP="001F68B3">
            <w:pPr>
              <w:spacing w:after="0" w:line="240" w:lineRule="auto"/>
              <w:jc w:val="both"/>
              <w:rPr>
                <w:rFonts w:ascii="Verdana" w:eastAsia="Times New Roman" w:hAnsi="Verdana" w:cs="Times New Roman"/>
                <w:color w:val="000000"/>
                <w:sz w:val="19"/>
                <w:szCs w:val="19"/>
              </w:rPr>
            </w:pPr>
            <w:r w:rsidRPr="006D43AB">
              <w:rPr>
                <w:rFonts w:ascii="Verdana" w:eastAsia="Times New Roman" w:hAnsi="Verdana" w:cs="Times New Roman"/>
                <w:color w:val="000000"/>
                <w:sz w:val="19"/>
                <w:szCs w:val="19"/>
              </w:rPr>
              <w:t>19.3.4: Μικρές Μεσογειακές Ιστορίες ΙΙ – Η Μεσόγειος στο πιάτο</w:t>
            </w:r>
          </w:p>
        </w:tc>
      </w:tr>
      <w:tr w:rsidR="001F68B3" w:rsidRPr="006D43AB" w14:paraId="07DB85F0" w14:textId="77777777" w:rsidTr="005944E6">
        <w:trPr>
          <w:trHeight w:val="70"/>
          <w:jc w:val="center"/>
        </w:trPr>
        <w:tc>
          <w:tcPr>
            <w:tcW w:w="5000" w:type="pct"/>
            <w:vAlign w:val="center"/>
          </w:tcPr>
          <w:p w14:paraId="16CE6A95" w14:textId="77777777" w:rsidR="001F68B3" w:rsidRPr="006D43AB" w:rsidRDefault="001F68B3" w:rsidP="001F68B3">
            <w:pPr>
              <w:spacing w:after="0" w:line="240" w:lineRule="auto"/>
              <w:jc w:val="both"/>
              <w:rPr>
                <w:rFonts w:ascii="Verdana" w:eastAsia="Times New Roman" w:hAnsi="Verdana" w:cs="Times New Roman"/>
                <w:color w:val="000000"/>
                <w:sz w:val="19"/>
                <w:szCs w:val="19"/>
              </w:rPr>
            </w:pPr>
            <w:r w:rsidRPr="006D43AB">
              <w:rPr>
                <w:rFonts w:ascii="Verdana" w:eastAsia="Times New Roman" w:hAnsi="Verdana" w:cs="Times New Roman"/>
                <w:color w:val="000000"/>
                <w:sz w:val="19"/>
                <w:szCs w:val="19"/>
              </w:rPr>
              <w:t xml:space="preserve">19.3.5: Συνεργασία για την παραγωγή νέων προϊόντων </w:t>
            </w:r>
            <w:proofErr w:type="spellStart"/>
            <w:r w:rsidRPr="006D43AB">
              <w:rPr>
                <w:rFonts w:ascii="Verdana" w:eastAsia="Times New Roman" w:hAnsi="Verdana" w:cs="Times New Roman"/>
                <w:color w:val="000000"/>
                <w:sz w:val="19"/>
                <w:szCs w:val="19"/>
              </w:rPr>
              <w:t>αγροδιατροφικού</w:t>
            </w:r>
            <w:proofErr w:type="spellEnd"/>
            <w:r w:rsidRPr="006D43AB">
              <w:rPr>
                <w:rFonts w:ascii="Verdana" w:eastAsia="Times New Roman" w:hAnsi="Verdana" w:cs="Times New Roman"/>
                <w:color w:val="000000"/>
                <w:sz w:val="19"/>
                <w:szCs w:val="19"/>
              </w:rPr>
              <w:t xml:space="preserve"> τομέα</w:t>
            </w:r>
          </w:p>
        </w:tc>
      </w:tr>
      <w:tr w:rsidR="001F68B3" w:rsidRPr="006D43AB" w14:paraId="2BF5C1EF" w14:textId="77777777" w:rsidTr="005944E6">
        <w:trPr>
          <w:trHeight w:val="255"/>
          <w:jc w:val="center"/>
        </w:trPr>
        <w:tc>
          <w:tcPr>
            <w:tcW w:w="5000" w:type="pct"/>
            <w:vAlign w:val="center"/>
          </w:tcPr>
          <w:p w14:paraId="0BADF752" w14:textId="77777777" w:rsidR="001F68B3" w:rsidRPr="006D43AB" w:rsidRDefault="001F68B3" w:rsidP="001F68B3">
            <w:pPr>
              <w:spacing w:after="0" w:line="240" w:lineRule="auto"/>
              <w:jc w:val="both"/>
              <w:rPr>
                <w:rFonts w:ascii="Verdana" w:eastAsia="Times New Roman" w:hAnsi="Verdana" w:cs="Times New Roman"/>
                <w:color w:val="000000"/>
                <w:sz w:val="19"/>
                <w:szCs w:val="19"/>
              </w:rPr>
            </w:pPr>
            <w:r w:rsidRPr="006D43AB">
              <w:rPr>
                <w:rFonts w:ascii="Verdana" w:eastAsia="Times New Roman" w:hAnsi="Verdana" w:cs="Times New Roman"/>
                <w:color w:val="000000"/>
                <w:sz w:val="19"/>
                <w:szCs w:val="19"/>
              </w:rPr>
              <w:t>19.4: Στήριξη για τις λειτουργικές δαπάνες και την εμψύχωση</w:t>
            </w:r>
          </w:p>
        </w:tc>
      </w:tr>
      <w:tr w:rsidR="001F68B3" w:rsidRPr="006D43AB" w14:paraId="2303CA29" w14:textId="77777777" w:rsidTr="005944E6">
        <w:trPr>
          <w:trHeight w:val="330"/>
          <w:jc w:val="center"/>
        </w:trPr>
        <w:tc>
          <w:tcPr>
            <w:tcW w:w="5000" w:type="pct"/>
            <w:vAlign w:val="center"/>
          </w:tcPr>
          <w:p w14:paraId="0E1DA9B2" w14:textId="77777777" w:rsidR="001F68B3" w:rsidRPr="006D43AB" w:rsidRDefault="001F68B3" w:rsidP="001F68B3">
            <w:pPr>
              <w:spacing w:after="0" w:line="240" w:lineRule="auto"/>
              <w:jc w:val="both"/>
              <w:rPr>
                <w:rFonts w:ascii="Verdana" w:eastAsia="Times New Roman" w:hAnsi="Verdana" w:cs="Times New Roman"/>
                <w:color w:val="000000"/>
                <w:sz w:val="19"/>
                <w:szCs w:val="19"/>
              </w:rPr>
            </w:pPr>
            <w:r w:rsidRPr="006D43AB">
              <w:rPr>
                <w:rFonts w:ascii="Verdana" w:eastAsia="Times New Roman" w:hAnsi="Verdana" w:cs="Times New Roman"/>
                <w:color w:val="000000"/>
                <w:sz w:val="19"/>
                <w:szCs w:val="19"/>
              </w:rPr>
              <w:lastRenderedPageBreak/>
              <w:t xml:space="preserve">4.2.1: Ίδρυση και εκσυγχρονισμός πολύ μικρών και μικρών επιχειρήσεων από αλιείς, με σκοπό τη διαφοροποίηση δραστηριοτήτων καθώς και τη συμπλήρωση των εισοδημάτων τους (αλιευτικός τουρισμός, εστιατόρια, κ.λπ.) </w:t>
            </w:r>
          </w:p>
        </w:tc>
      </w:tr>
      <w:tr w:rsidR="001F68B3" w:rsidRPr="006D43AB" w14:paraId="429FA0D0" w14:textId="77777777" w:rsidTr="005944E6">
        <w:trPr>
          <w:trHeight w:val="330"/>
          <w:jc w:val="center"/>
        </w:trPr>
        <w:tc>
          <w:tcPr>
            <w:tcW w:w="5000" w:type="pct"/>
            <w:vAlign w:val="center"/>
          </w:tcPr>
          <w:p w14:paraId="636F5F15" w14:textId="77777777" w:rsidR="001F68B3" w:rsidRPr="006D43AB" w:rsidRDefault="001F68B3" w:rsidP="001F68B3">
            <w:pPr>
              <w:spacing w:after="0" w:line="240" w:lineRule="auto"/>
              <w:jc w:val="both"/>
              <w:rPr>
                <w:rFonts w:ascii="Verdana" w:eastAsia="Times New Roman" w:hAnsi="Verdana" w:cs="Times New Roman"/>
                <w:color w:val="000000"/>
                <w:sz w:val="19"/>
                <w:szCs w:val="19"/>
              </w:rPr>
            </w:pPr>
            <w:r w:rsidRPr="006D43AB">
              <w:rPr>
                <w:rFonts w:ascii="Verdana" w:eastAsia="Times New Roman" w:hAnsi="Verdana" w:cs="Times New Roman"/>
                <w:color w:val="000000"/>
                <w:sz w:val="19"/>
                <w:szCs w:val="19"/>
              </w:rPr>
              <w:t xml:space="preserve">4.2.2: Επενδύσεις που συμβάλλουν στην διαφοροποίηση του εισοδήματος των αλιέων με διαφοροποίηση εκτός των εμπορικών αλιευτικών δραστηριοτήτων που συνδυάζεται με επαγγελματικό </w:t>
            </w:r>
            <w:proofErr w:type="spellStart"/>
            <w:r w:rsidRPr="006D43AB">
              <w:rPr>
                <w:rFonts w:ascii="Verdana" w:eastAsia="Times New Roman" w:hAnsi="Verdana" w:cs="Times New Roman"/>
                <w:color w:val="000000"/>
                <w:sz w:val="19"/>
                <w:szCs w:val="19"/>
              </w:rPr>
              <w:t>επαναπροσανατολισμό</w:t>
            </w:r>
            <w:proofErr w:type="spellEnd"/>
            <w:r w:rsidRPr="006D43AB">
              <w:rPr>
                <w:rFonts w:ascii="Verdana" w:eastAsia="Times New Roman" w:hAnsi="Verdana" w:cs="Times New Roman"/>
                <w:color w:val="000000"/>
                <w:sz w:val="19"/>
                <w:szCs w:val="19"/>
              </w:rPr>
              <w:t>.</w:t>
            </w:r>
          </w:p>
        </w:tc>
      </w:tr>
      <w:tr w:rsidR="001F68B3" w:rsidRPr="006D43AB" w14:paraId="0D521AD1" w14:textId="77777777" w:rsidTr="005944E6">
        <w:trPr>
          <w:trHeight w:val="330"/>
          <w:jc w:val="center"/>
        </w:trPr>
        <w:tc>
          <w:tcPr>
            <w:tcW w:w="5000" w:type="pct"/>
            <w:vAlign w:val="center"/>
          </w:tcPr>
          <w:p w14:paraId="00E932E5" w14:textId="77777777" w:rsidR="001F68B3" w:rsidRPr="006D43AB" w:rsidRDefault="001F68B3" w:rsidP="001F68B3">
            <w:pPr>
              <w:spacing w:after="0" w:line="240" w:lineRule="auto"/>
              <w:jc w:val="both"/>
              <w:rPr>
                <w:rFonts w:ascii="Verdana" w:eastAsia="Times New Roman" w:hAnsi="Verdana" w:cs="Times New Roman"/>
                <w:color w:val="000000"/>
                <w:sz w:val="19"/>
                <w:szCs w:val="19"/>
              </w:rPr>
            </w:pPr>
            <w:r w:rsidRPr="006D43AB">
              <w:rPr>
                <w:rFonts w:ascii="Verdana" w:eastAsia="Times New Roman" w:hAnsi="Verdana" w:cs="Times New Roman"/>
                <w:color w:val="000000"/>
                <w:sz w:val="19"/>
                <w:szCs w:val="19"/>
              </w:rPr>
              <w:t>4.2.3: Ίδρυση και εκσυγχρονισμός πολύ μικρών και μικρών επιχειρήσεων με σκοπό την αύξηση της προστιθέμενης αξίας του αλιευτικού τομέα της περιοχής (αλιεία, υδατοκαλλιέργεια, μεταποίηση)</w:t>
            </w:r>
          </w:p>
        </w:tc>
      </w:tr>
      <w:tr w:rsidR="001F68B3" w:rsidRPr="006D43AB" w14:paraId="7980DE9C" w14:textId="77777777" w:rsidTr="005944E6">
        <w:trPr>
          <w:trHeight w:val="330"/>
          <w:jc w:val="center"/>
        </w:trPr>
        <w:tc>
          <w:tcPr>
            <w:tcW w:w="5000" w:type="pct"/>
            <w:vAlign w:val="center"/>
          </w:tcPr>
          <w:p w14:paraId="21DB6A11" w14:textId="77777777" w:rsidR="001F68B3" w:rsidRPr="006D43AB" w:rsidRDefault="001F68B3" w:rsidP="001F68B3">
            <w:pPr>
              <w:spacing w:after="0" w:line="240" w:lineRule="auto"/>
              <w:jc w:val="both"/>
              <w:rPr>
                <w:rFonts w:ascii="Verdana" w:eastAsia="Times New Roman" w:hAnsi="Verdana" w:cs="Times New Roman"/>
                <w:color w:val="000000"/>
                <w:sz w:val="19"/>
                <w:szCs w:val="19"/>
              </w:rPr>
            </w:pPr>
            <w:r w:rsidRPr="006D43AB">
              <w:rPr>
                <w:rFonts w:ascii="Verdana" w:eastAsia="Times New Roman" w:hAnsi="Verdana" w:cs="Times New Roman"/>
                <w:color w:val="000000"/>
                <w:sz w:val="19"/>
                <w:szCs w:val="19"/>
              </w:rPr>
              <w:t xml:space="preserve">4.2.4: Υποδομές που μεγιστοποιούν τη συμμετοχή αλιείας/ υδατοκαλλιέργειας στη βιώσιμη ανάπτυξη των περιοχών </w:t>
            </w:r>
          </w:p>
        </w:tc>
      </w:tr>
      <w:tr w:rsidR="001F68B3" w:rsidRPr="006D43AB" w14:paraId="06CCC2DA" w14:textId="77777777" w:rsidTr="005944E6">
        <w:trPr>
          <w:trHeight w:val="330"/>
          <w:jc w:val="center"/>
        </w:trPr>
        <w:tc>
          <w:tcPr>
            <w:tcW w:w="5000" w:type="pct"/>
            <w:vAlign w:val="center"/>
          </w:tcPr>
          <w:p w14:paraId="5FE8F35B" w14:textId="77777777" w:rsidR="001F68B3" w:rsidRPr="006D43AB" w:rsidRDefault="001F68B3" w:rsidP="001F68B3">
            <w:pPr>
              <w:spacing w:after="0" w:line="240" w:lineRule="auto"/>
              <w:jc w:val="both"/>
              <w:rPr>
                <w:rFonts w:ascii="Verdana" w:eastAsia="Times New Roman" w:hAnsi="Verdana" w:cs="Times New Roman"/>
                <w:color w:val="000000"/>
                <w:sz w:val="19"/>
                <w:szCs w:val="19"/>
              </w:rPr>
            </w:pPr>
            <w:r w:rsidRPr="006D43AB">
              <w:rPr>
                <w:rFonts w:ascii="Verdana" w:eastAsia="Times New Roman" w:hAnsi="Verdana" w:cs="Times New Roman"/>
                <w:color w:val="000000"/>
                <w:sz w:val="19"/>
                <w:szCs w:val="19"/>
              </w:rPr>
              <w:t>4.2.5: Υποδομές για την ενθάρρυνση της τουριστικής δραστηριότητας (ανάδειξη περιοχών, αξιοθέατων, μνημείων, θέσεις θέας, κ.λπ.)</w:t>
            </w:r>
          </w:p>
        </w:tc>
      </w:tr>
      <w:tr w:rsidR="001F68B3" w:rsidRPr="006D43AB" w14:paraId="77FB5FFD" w14:textId="77777777" w:rsidTr="005944E6">
        <w:trPr>
          <w:trHeight w:val="330"/>
          <w:jc w:val="center"/>
        </w:trPr>
        <w:tc>
          <w:tcPr>
            <w:tcW w:w="5000" w:type="pct"/>
            <w:vAlign w:val="center"/>
          </w:tcPr>
          <w:p w14:paraId="785BE209" w14:textId="77777777" w:rsidR="001F68B3" w:rsidRPr="006D43AB" w:rsidRDefault="001F68B3" w:rsidP="001F68B3">
            <w:pPr>
              <w:spacing w:after="0" w:line="240" w:lineRule="auto"/>
              <w:jc w:val="both"/>
              <w:rPr>
                <w:rFonts w:ascii="Verdana" w:eastAsia="Times New Roman" w:hAnsi="Verdana" w:cs="Times New Roman"/>
                <w:color w:val="000000"/>
                <w:sz w:val="19"/>
                <w:szCs w:val="19"/>
              </w:rPr>
            </w:pPr>
            <w:r w:rsidRPr="006D43AB">
              <w:rPr>
                <w:rFonts w:ascii="Verdana" w:eastAsia="Times New Roman" w:hAnsi="Verdana" w:cs="Times New Roman"/>
                <w:color w:val="000000"/>
                <w:sz w:val="19"/>
                <w:szCs w:val="19"/>
              </w:rPr>
              <w:t>4.2.6: Υποδομές και υπηρεσίες για τη βελτίωση ποιότητας ζωής στις αλιευτικές περιοχές (αποκατάσταση κτιρίων για κοινωφελή χρήση, ανάπλαση κοινόχρηστων χώρων κ.λπ.)</w:t>
            </w:r>
          </w:p>
        </w:tc>
      </w:tr>
      <w:tr w:rsidR="001F68B3" w:rsidRPr="006D43AB" w14:paraId="3348E041" w14:textId="77777777" w:rsidTr="005944E6">
        <w:trPr>
          <w:trHeight w:val="330"/>
          <w:jc w:val="center"/>
        </w:trPr>
        <w:tc>
          <w:tcPr>
            <w:tcW w:w="5000" w:type="pct"/>
            <w:vAlign w:val="center"/>
          </w:tcPr>
          <w:p w14:paraId="019E5C55" w14:textId="77777777" w:rsidR="001F68B3" w:rsidRPr="006D43AB" w:rsidRDefault="001F68B3" w:rsidP="001F68B3">
            <w:pPr>
              <w:spacing w:after="0" w:line="240" w:lineRule="auto"/>
              <w:jc w:val="both"/>
              <w:rPr>
                <w:rFonts w:ascii="Verdana" w:eastAsia="Times New Roman" w:hAnsi="Verdana" w:cs="Times New Roman"/>
                <w:color w:val="000000"/>
                <w:sz w:val="19"/>
                <w:szCs w:val="19"/>
              </w:rPr>
            </w:pPr>
            <w:r w:rsidRPr="006D43AB">
              <w:rPr>
                <w:rFonts w:ascii="Verdana" w:eastAsia="Times New Roman" w:hAnsi="Verdana" w:cs="Times New Roman"/>
                <w:color w:val="000000"/>
                <w:sz w:val="19"/>
                <w:szCs w:val="19"/>
              </w:rPr>
              <w:t>4.3.1: Συνεργασία περιοχών με σημαντικές λιμενικές υποδομές</w:t>
            </w:r>
          </w:p>
        </w:tc>
      </w:tr>
      <w:tr w:rsidR="001F68B3" w:rsidRPr="006D43AB" w14:paraId="79EB4D23" w14:textId="77777777" w:rsidTr="005944E6">
        <w:trPr>
          <w:trHeight w:val="85"/>
          <w:jc w:val="center"/>
        </w:trPr>
        <w:tc>
          <w:tcPr>
            <w:tcW w:w="5000" w:type="pct"/>
            <w:vAlign w:val="center"/>
          </w:tcPr>
          <w:p w14:paraId="0DCFDA03" w14:textId="77777777" w:rsidR="001F68B3" w:rsidRPr="006D43AB" w:rsidRDefault="001F68B3" w:rsidP="001F68B3">
            <w:pPr>
              <w:spacing w:after="0" w:line="240" w:lineRule="auto"/>
              <w:jc w:val="both"/>
              <w:rPr>
                <w:rFonts w:ascii="Verdana" w:eastAsia="Times New Roman" w:hAnsi="Verdana" w:cs="Times New Roman"/>
                <w:color w:val="000000"/>
                <w:sz w:val="19"/>
                <w:szCs w:val="19"/>
              </w:rPr>
            </w:pPr>
            <w:r w:rsidRPr="006D43AB">
              <w:rPr>
                <w:rFonts w:ascii="Verdana" w:eastAsia="Times New Roman" w:hAnsi="Verdana" w:cs="Times New Roman"/>
                <w:color w:val="000000"/>
                <w:sz w:val="19"/>
                <w:szCs w:val="19"/>
              </w:rPr>
              <w:t>4.3.2: Θαλάσσιο περιβάλλον, παράκτιες απειλές και αλιεία</w:t>
            </w:r>
          </w:p>
        </w:tc>
      </w:tr>
    </w:tbl>
    <w:p w14:paraId="52FB2812" w14:textId="77777777" w:rsidR="001F68B3" w:rsidRPr="006D43AB" w:rsidRDefault="001F68B3" w:rsidP="001F68B3">
      <w:pPr>
        <w:autoSpaceDE w:val="0"/>
        <w:autoSpaceDN w:val="0"/>
        <w:adjustRightInd w:val="0"/>
        <w:spacing w:after="0" w:line="240" w:lineRule="auto"/>
        <w:jc w:val="both"/>
        <w:rPr>
          <w:rFonts w:ascii="Verdana" w:eastAsia="Times New Roman" w:hAnsi="Verdana" w:cs="Verdana"/>
          <w:color w:val="000000"/>
          <w:sz w:val="20"/>
          <w:szCs w:val="20"/>
        </w:rPr>
      </w:pPr>
    </w:p>
    <w:p w14:paraId="083D0F70" w14:textId="77777777" w:rsidR="001F68B3" w:rsidRPr="006D43AB" w:rsidRDefault="001F68B3" w:rsidP="001F68B3">
      <w:pPr>
        <w:spacing w:before="120" w:after="120" w:line="240" w:lineRule="auto"/>
        <w:jc w:val="both"/>
        <w:rPr>
          <w:rFonts w:ascii="Verdana" w:eastAsia="Times New Roman" w:hAnsi="Verdana" w:cs="Times New Roman"/>
          <w:color w:val="000000"/>
          <w:sz w:val="19"/>
          <w:szCs w:val="19"/>
        </w:rPr>
      </w:pPr>
      <w:r w:rsidRPr="006D43AB">
        <w:rPr>
          <w:rFonts w:ascii="Verdana" w:eastAsia="Times New Roman" w:hAnsi="Verdana" w:cs="Times New Roman"/>
          <w:color w:val="000000"/>
          <w:sz w:val="19"/>
          <w:szCs w:val="19"/>
        </w:rPr>
        <w:t xml:space="preserve">Ο παρακάτω πίνακας παρουσιάζει την συσχέτιση των δράσεων, όπως τελικά διαμορφώθηκαν κατόπιν αναμόρφωσης, με τους γενικούς και ειδικούς στόχους του τοπικού προγράμματος, όπως καθορίστηκαν για την επίτευξη της τοπικής στρατηγικής της περιοχής παρέμβασης.  </w:t>
      </w:r>
    </w:p>
    <w:p w14:paraId="2985E773" w14:textId="77777777" w:rsidR="001F68B3" w:rsidRPr="006D43AB" w:rsidRDefault="001F68B3" w:rsidP="001F68B3">
      <w:pPr>
        <w:spacing w:line="240" w:lineRule="auto"/>
        <w:jc w:val="center"/>
        <w:rPr>
          <w:rFonts w:ascii="Verdana" w:eastAsia="Times New Roman" w:hAnsi="Verdana" w:cs="Times New Roman"/>
          <w:i/>
          <w:iCs/>
          <w:color w:val="1F497D"/>
          <w:sz w:val="19"/>
          <w:szCs w:val="19"/>
        </w:rPr>
      </w:pPr>
    </w:p>
    <w:p w14:paraId="250A3D38" w14:textId="35188831" w:rsidR="002F4922" w:rsidRDefault="002F4922">
      <w:pPr>
        <w:rPr>
          <w:rFonts w:ascii="Verdana" w:eastAsia="Times New Roman" w:hAnsi="Verdana" w:cs="Times New Roman"/>
          <w:b/>
          <w:iCs/>
          <w:sz w:val="19"/>
          <w:szCs w:val="19"/>
        </w:rPr>
      </w:pPr>
    </w:p>
    <w:p w14:paraId="110CDD41" w14:textId="177FE92B" w:rsidR="001F68B3" w:rsidRPr="006D43AB" w:rsidRDefault="001F68B3" w:rsidP="001F68B3">
      <w:pPr>
        <w:spacing w:line="240" w:lineRule="auto"/>
        <w:jc w:val="center"/>
        <w:rPr>
          <w:rFonts w:ascii="Verdana" w:eastAsia="Times New Roman" w:hAnsi="Verdana" w:cs="Times New Roman"/>
          <w:b/>
          <w:iCs/>
          <w:sz w:val="19"/>
          <w:szCs w:val="19"/>
        </w:rPr>
        <w:sectPr w:rsidR="001F68B3" w:rsidRPr="006D43AB" w:rsidSect="00C961E0">
          <w:headerReference w:type="default" r:id="rId15"/>
          <w:footerReference w:type="default" r:id="rId16"/>
          <w:pgSz w:w="11906" w:h="16838"/>
          <w:pgMar w:top="1440" w:right="1800" w:bottom="1440" w:left="1800" w:header="709" w:footer="709" w:gutter="0"/>
          <w:cols w:space="708"/>
          <w:docGrid w:linePitch="360"/>
        </w:sectPr>
      </w:pPr>
    </w:p>
    <w:tbl>
      <w:tblPr>
        <w:tblpPr w:leftFromText="180" w:rightFromText="180" w:horzAnchor="margin" w:tblpXSpec="center" w:tblpY="570"/>
        <w:tblW w:w="5000" w:type="pct"/>
        <w:tblLook w:val="00A0" w:firstRow="1" w:lastRow="0" w:firstColumn="1" w:lastColumn="0" w:noHBand="0" w:noVBand="0"/>
      </w:tblPr>
      <w:tblGrid>
        <w:gridCol w:w="859"/>
        <w:gridCol w:w="1434"/>
        <w:gridCol w:w="1428"/>
        <w:gridCol w:w="1317"/>
        <w:gridCol w:w="1208"/>
        <w:gridCol w:w="1163"/>
        <w:gridCol w:w="1470"/>
        <w:gridCol w:w="1317"/>
        <w:gridCol w:w="1208"/>
        <w:gridCol w:w="1208"/>
        <w:gridCol w:w="1336"/>
      </w:tblGrid>
      <w:tr w:rsidR="001F68B3" w:rsidRPr="006D43AB" w14:paraId="41644B86" w14:textId="77777777" w:rsidTr="002F4922">
        <w:trPr>
          <w:trHeight w:val="60"/>
          <w:tblHeader/>
        </w:trPr>
        <w:tc>
          <w:tcPr>
            <w:tcW w:w="308" w:type="pct"/>
            <w:vMerge w:val="restart"/>
            <w:tcBorders>
              <w:top w:val="single" w:sz="8" w:space="0" w:color="auto"/>
              <w:left w:val="single" w:sz="8" w:space="0" w:color="auto"/>
              <w:bottom w:val="single" w:sz="8" w:space="0" w:color="000000"/>
              <w:right w:val="single" w:sz="8" w:space="0" w:color="auto"/>
            </w:tcBorders>
            <w:shd w:val="clear" w:color="auto" w:fill="00B0F0"/>
            <w:noWrap/>
            <w:vAlign w:val="center"/>
          </w:tcPr>
          <w:p w14:paraId="3590BC1D" w14:textId="77777777" w:rsidR="001F68B3" w:rsidRPr="006D43AB" w:rsidRDefault="001F68B3" w:rsidP="001F68B3">
            <w:pPr>
              <w:spacing w:after="0" w:line="240" w:lineRule="auto"/>
              <w:jc w:val="center"/>
              <w:rPr>
                <w:rFonts w:ascii="Verdana" w:eastAsia="Times New Roman" w:hAnsi="Verdana" w:cs="Times New Roman"/>
                <w:color w:val="000000"/>
                <w:sz w:val="18"/>
                <w:szCs w:val="18"/>
              </w:rPr>
            </w:pPr>
          </w:p>
        </w:tc>
        <w:tc>
          <w:tcPr>
            <w:tcW w:w="2347" w:type="pct"/>
            <w:gridSpan w:val="5"/>
            <w:tcBorders>
              <w:top w:val="single" w:sz="8" w:space="0" w:color="auto"/>
              <w:left w:val="nil"/>
              <w:bottom w:val="single" w:sz="8" w:space="0" w:color="auto"/>
              <w:right w:val="nil"/>
            </w:tcBorders>
            <w:shd w:val="clear" w:color="auto" w:fill="00B0F0"/>
            <w:noWrap/>
            <w:vAlign w:val="center"/>
          </w:tcPr>
          <w:p w14:paraId="0C8D728A" w14:textId="77777777" w:rsidR="001F68B3" w:rsidRPr="006D43AB" w:rsidRDefault="001F68B3" w:rsidP="001F68B3">
            <w:pPr>
              <w:spacing w:after="0" w:line="240" w:lineRule="auto"/>
              <w:jc w:val="center"/>
              <w:rPr>
                <w:rFonts w:ascii="Verdana" w:eastAsia="Times New Roman" w:hAnsi="Verdana" w:cs="Times New Roman"/>
                <w:b/>
                <w:bCs/>
                <w:color w:val="000000"/>
                <w:sz w:val="18"/>
                <w:szCs w:val="18"/>
              </w:rPr>
            </w:pPr>
            <w:r w:rsidRPr="006D43AB">
              <w:rPr>
                <w:rFonts w:ascii="Verdana" w:eastAsia="Times New Roman" w:hAnsi="Verdana" w:cs="Times New Roman"/>
                <w:b/>
                <w:bCs/>
                <w:color w:val="000000"/>
                <w:sz w:val="18"/>
                <w:szCs w:val="18"/>
              </w:rPr>
              <w:t>Γενικός Στόχος 1</w:t>
            </w:r>
          </w:p>
        </w:tc>
        <w:tc>
          <w:tcPr>
            <w:tcW w:w="2345" w:type="pct"/>
            <w:gridSpan w:val="5"/>
            <w:tcBorders>
              <w:top w:val="single" w:sz="8" w:space="0" w:color="auto"/>
              <w:left w:val="single" w:sz="8" w:space="0" w:color="auto"/>
              <w:bottom w:val="single" w:sz="8" w:space="0" w:color="auto"/>
              <w:right w:val="nil"/>
            </w:tcBorders>
            <w:shd w:val="clear" w:color="auto" w:fill="00B0F0"/>
            <w:noWrap/>
            <w:vAlign w:val="center"/>
          </w:tcPr>
          <w:p w14:paraId="296FCEFB" w14:textId="77777777" w:rsidR="001F68B3" w:rsidRPr="006D43AB" w:rsidRDefault="001F68B3" w:rsidP="001F68B3">
            <w:pPr>
              <w:spacing w:after="0" w:line="240" w:lineRule="auto"/>
              <w:jc w:val="center"/>
              <w:rPr>
                <w:rFonts w:ascii="Verdana" w:eastAsia="Times New Roman" w:hAnsi="Verdana" w:cs="Times New Roman"/>
                <w:b/>
                <w:bCs/>
                <w:color w:val="000000"/>
                <w:sz w:val="18"/>
                <w:szCs w:val="18"/>
              </w:rPr>
            </w:pPr>
            <w:r w:rsidRPr="006D43AB">
              <w:rPr>
                <w:rFonts w:ascii="Verdana" w:eastAsia="Times New Roman" w:hAnsi="Verdana" w:cs="Times New Roman"/>
                <w:b/>
                <w:bCs/>
                <w:color w:val="000000"/>
                <w:sz w:val="18"/>
                <w:szCs w:val="18"/>
              </w:rPr>
              <w:t>Γενικός Στόχος 2</w:t>
            </w:r>
          </w:p>
        </w:tc>
      </w:tr>
      <w:tr w:rsidR="001F68B3" w:rsidRPr="006D43AB" w14:paraId="62AD7B8F" w14:textId="77777777" w:rsidTr="002F4922">
        <w:trPr>
          <w:trHeight w:val="63"/>
          <w:tblHeader/>
        </w:trPr>
        <w:tc>
          <w:tcPr>
            <w:tcW w:w="308" w:type="pct"/>
            <w:vMerge/>
            <w:tcBorders>
              <w:top w:val="single" w:sz="8" w:space="0" w:color="auto"/>
              <w:left w:val="single" w:sz="8" w:space="0" w:color="auto"/>
              <w:bottom w:val="single" w:sz="8" w:space="0" w:color="000000"/>
              <w:right w:val="single" w:sz="8" w:space="0" w:color="auto"/>
            </w:tcBorders>
            <w:vAlign w:val="center"/>
          </w:tcPr>
          <w:p w14:paraId="3FB23370" w14:textId="77777777" w:rsidR="001F68B3" w:rsidRPr="006D43AB" w:rsidRDefault="001F68B3" w:rsidP="001F68B3">
            <w:pPr>
              <w:spacing w:after="0" w:line="240" w:lineRule="auto"/>
              <w:rPr>
                <w:rFonts w:ascii="Verdana" w:eastAsia="Times New Roman" w:hAnsi="Verdana" w:cs="Times New Roman"/>
                <w:color w:val="000000"/>
                <w:sz w:val="18"/>
                <w:szCs w:val="18"/>
              </w:rPr>
            </w:pPr>
          </w:p>
        </w:tc>
        <w:tc>
          <w:tcPr>
            <w:tcW w:w="514" w:type="pct"/>
            <w:tcBorders>
              <w:top w:val="nil"/>
              <w:left w:val="nil"/>
              <w:bottom w:val="single" w:sz="8" w:space="0" w:color="auto"/>
              <w:right w:val="single" w:sz="8" w:space="0" w:color="auto"/>
            </w:tcBorders>
            <w:shd w:val="clear" w:color="auto" w:fill="00B0F0"/>
            <w:noWrap/>
            <w:vAlign w:val="center"/>
          </w:tcPr>
          <w:p w14:paraId="326C2EC6" w14:textId="77777777" w:rsidR="001F68B3" w:rsidRPr="006D43AB" w:rsidRDefault="001F68B3" w:rsidP="001F68B3">
            <w:pPr>
              <w:spacing w:after="0" w:line="240" w:lineRule="auto"/>
              <w:jc w:val="center"/>
              <w:rPr>
                <w:rFonts w:ascii="Verdana" w:eastAsia="Times New Roman" w:hAnsi="Verdana" w:cs="Times New Roman"/>
                <w:b/>
                <w:bCs/>
                <w:color w:val="000000"/>
                <w:sz w:val="18"/>
                <w:szCs w:val="18"/>
              </w:rPr>
            </w:pPr>
            <w:r w:rsidRPr="006D43AB">
              <w:rPr>
                <w:rFonts w:ascii="Verdana" w:eastAsia="Times New Roman" w:hAnsi="Verdana" w:cs="Times New Roman"/>
                <w:b/>
                <w:bCs/>
                <w:color w:val="000000"/>
                <w:sz w:val="18"/>
                <w:szCs w:val="18"/>
              </w:rPr>
              <w:t>Ε.Σ.1.1</w:t>
            </w:r>
          </w:p>
        </w:tc>
        <w:tc>
          <w:tcPr>
            <w:tcW w:w="512" w:type="pct"/>
            <w:tcBorders>
              <w:top w:val="nil"/>
              <w:left w:val="nil"/>
              <w:bottom w:val="single" w:sz="8" w:space="0" w:color="auto"/>
              <w:right w:val="single" w:sz="8" w:space="0" w:color="auto"/>
            </w:tcBorders>
            <w:shd w:val="clear" w:color="auto" w:fill="00B0F0"/>
            <w:noWrap/>
            <w:vAlign w:val="center"/>
          </w:tcPr>
          <w:p w14:paraId="7B4B28A9" w14:textId="77777777" w:rsidR="001F68B3" w:rsidRPr="006D43AB" w:rsidRDefault="001F68B3" w:rsidP="001F68B3">
            <w:pPr>
              <w:spacing w:after="0" w:line="240" w:lineRule="auto"/>
              <w:jc w:val="center"/>
              <w:rPr>
                <w:rFonts w:ascii="Verdana" w:eastAsia="Times New Roman" w:hAnsi="Verdana" w:cs="Times New Roman"/>
                <w:b/>
                <w:bCs/>
                <w:color w:val="000000"/>
                <w:sz w:val="18"/>
                <w:szCs w:val="18"/>
              </w:rPr>
            </w:pPr>
            <w:r w:rsidRPr="006D43AB">
              <w:rPr>
                <w:rFonts w:ascii="Verdana" w:eastAsia="Times New Roman" w:hAnsi="Verdana" w:cs="Times New Roman"/>
                <w:b/>
                <w:bCs/>
                <w:color w:val="000000"/>
                <w:sz w:val="18"/>
                <w:szCs w:val="18"/>
              </w:rPr>
              <w:t>Ε.Σ.1.2</w:t>
            </w:r>
          </w:p>
        </w:tc>
        <w:tc>
          <w:tcPr>
            <w:tcW w:w="472" w:type="pct"/>
            <w:tcBorders>
              <w:top w:val="nil"/>
              <w:left w:val="nil"/>
              <w:bottom w:val="single" w:sz="8" w:space="0" w:color="auto"/>
              <w:right w:val="single" w:sz="8" w:space="0" w:color="auto"/>
            </w:tcBorders>
            <w:shd w:val="clear" w:color="auto" w:fill="00B0F0"/>
            <w:noWrap/>
            <w:vAlign w:val="center"/>
          </w:tcPr>
          <w:p w14:paraId="0D63C738" w14:textId="77777777" w:rsidR="001F68B3" w:rsidRPr="006D43AB" w:rsidRDefault="001F68B3" w:rsidP="001F68B3">
            <w:pPr>
              <w:spacing w:after="0" w:line="240" w:lineRule="auto"/>
              <w:jc w:val="center"/>
              <w:rPr>
                <w:rFonts w:ascii="Verdana" w:eastAsia="Times New Roman" w:hAnsi="Verdana" w:cs="Times New Roman"/>
                <w:b/>
                <w:bCs/>
                <w:color w:val="000000"/>
                <w:sz w:val="18"/>
                <w:szCs w:val="18"/>
              </w:rPr>
            </w:pPr>
            <w:r w:rsidRPr="006D43AB">
              <w:rPr>
                <w:rFonts w:ascii="Verdana" w:eastAsia="Times New Roman" w:hAnsi="Verdana" w:cs="Times New Roman"/>
                <w:b/>
                <w:bCs/>
                <w:color w:val="000000"/>
                <w:sz w:val="18"/>
                <w:szCs w:val="18"/>
              </w:rPr>
              <w:t>Ε.Σ.1.3</w:t>
            </w:r>
          </w:p>
        </w:tc>
        <w:tc>
          <w:tcPr>
            <w:tcW w:w="433" w:type="pct"/>
            <w:tcBorders>
              <w:top w:val="nil"/>
              <w:left w:val="nil"/>
              <w:bottom w:val="single" w:sz="8" w:space="0" w:color="auto"/>
              <w:right w:val="single" w:sz="8" w:space="0" w:color="auto"/>
            </w:tcBorders>
            <w:shd w:val="clear" w:color="auto" w:fill="00B0F0"/>
            <w:noWrap/>
            <w:vAlign w:val="center"/>
          </w:tcPr>
          <w:p w14:paraId="47DE7181" w14:textId="77777777" w:rsidR="001F68B3" w:rsidRPr="006D43AB" w:rsidRDefault="001F68B3" w:rsidP="001F68B3">
            <w:pPr>
              <w:spacing w:after="0" w:line="240" w:lineRule="auto"/>
              <w:jc w:val="center"/>
              <w:rPr>
                <w:rFonts w:ascii="Verdana" w:eastAsia="Times New Roman" w:hAnsi="Verdana" w:cs="Times New Roman"/>
                <w:b/>
                <w:bCs/>
                <w:color w:val="000000"/>
                <w:sz w:val="18"/>
                <w:szCs w:val="18"/>
              </w:rPr>
            </w:pPr>
            <w:r w:rsidRPr="006D43AB">
              <w:rPr>
                <w:rFonts w:ascii="Verdana" w:eastAsia="Times New Roman" w:hAnsi="Verdana" w:cs="Times New Roman"/>
                <w:b/>
                <w:bCs/>
                <w:color w:val="000000"/>
                <w:sz w:val="18"/>
                <w:szCs w:val="18"/>
              </w:rPr>
              <w:t>Ε.Σ.1.4</w:t>
            </w:r>
          </w:p>
        </w:tc>
        <w:tc>
          <w:tcPr>
            <w:tcW w:w="417" w:type="pct"/>
            <w:tcBorders>
              <w:top w:val="nil"/>
              <w:left w:val="nil"/>
              <w:bottom w:val="single" w:sz="8" w:space="0" w:color="auto"/>
              <w:right w:val="single" w:sz="8" w:space="0" w:color="auto"/>
            </w:tcBorders>
            <w:shd w:val="clear" w:color="auto" w:fill="00B0F0"/>
            <w:noWrap/>
            <w:vAlign w:val="center"/>
          </w:tcPr>
          <w:p w14:paraId="3BB54A9D" w14:textId="77777777" w:rsidR="001F68B3" w:rsidRPr="006D43AB" w:rsidRDefault="001F68B3" w:rsidP="001F68B3">
            <w:pPr>
              <w:spacing w:after="0" w:line="240" w:lineRule="auto"/>
              <w:jc w:val="center"/>
              <w:rPr>
                <w:rFonts w:ascii="Verdana" w:eastAsia="Times New Roman" w:hAnsi="Verdana" w:cs="Times New Roman"/>
                <w:b/>
                <w:bCs/>
                <w:color w:val="000000"/>
                <w:sz w:val="18"/>
                <w:szCs w:val="18"/>
              </w:rPr>
            </w:pPr>
            <w:r w:rsidRPr="006D43AB">
              <w:rPr>
                <w:rFonts w:ascii="Verdana" w:eastAsia="Times New Roman" w:hAnsi="Verdana" w:cs="Times New Roman"/>
                <w:b/>
                <w:bCs/>
                <w:color w:val="000000"/>
                <w:sz w:val="18"/>
                <w:szCs w:val="18"/>
              </w:rPr>
              <w:t>Ε.Σ.1.5</w:t>
            </w:r>
          </w:p>
        </w:tc>
        <w:tc>
          <w:tcPr>
            <w:tcW w:w="527" w:type="pct"/>
            <w:tcBorders>
              <w:top w:val="nil"/>
              <w:left w:val="nil"/>
              <w:bottom w:val="single" w:sz="8" w:space="0" w:color="auto"/>
              <w:right w:val="single" w:sz="8" w:space="0" w:color="auto"/>
            </w:tcBorders>
            <w:shd w:val="clear" w:color="auto" w:fill="00B0F0"/>
            <w:noWrap/>
            <w:vAlign w:val="center"/>
          </w:tcPr>
          <w:p w14:paraId="34FC4054" w14:textId="77777777" w:rsidR="001F68B3" w:rsidRPr="006D43AB" w:rsidRDefault="001F68B3" w:rsidP="001F68B3">
            <w:pPr>
              <w:spacing w:after="0" w:line="240" w:lineRule="auto"/>
              <w:jc w:val="center"/>
              <w:rPr>
                <w:rFonts w:ascii="Verdana" w:eastAsia="Times New Roman" w:hAnsi="Verdana" w:cs="Times New Roman"/>
                <w:b/>
                <w:bCs/>
                <w:color w:val="000000"/>
                <w:sz w:val="18"/>
                <w:szCs w:val="18"/>
              </w:rPr>
            </w:pPr>
            <w:r w:rsidRPr="006D43AB">
              <w:rPr>
                <w:rFonts w:ascii="Verdana" w:eastAsia="Times New Roman" w:hAnsi="Verdana" w:cs="Times New Roman"/>
                <w:b/>
                <w:bCs/>
                <w:color w:val="000000"/>
                <w:sz w:val="18"/>
                <w:szCs w:val="18"/>
              </w:rPr>
              <w:t>Ε.Σ.2.1</w:t>
            </w:r>
          </w:p>
        </w:tc>
        <w:tc>
          <w:tcPr>
            <w:tcW w:w="472" w:type="pct"/>
            <w:tcBorders>
              <w:top w:val="nil"/>
              <w:left w:val="nil"/>
              <w:bottom w:val="single" w:sz="8" w:space="0" w:color="auto"/>
              <w:right w:val="single" w:sz="8" w:space="0" w:color="auto"/>
            </w:tcBorders>
            <w:shd w:val="clear" w:color="auto" w:fill="00B0F0"/>
            <w:noWrap/>
            <w:vAlign w:val="center"/>
          </w:tcPr>
          <w:p w14:paraId="4C3CA172" w14:textId="77777777" w:rsidR="001F68B3" w:rsidRPr="006D43AB" w:rsidRDefault="001F68B3" w:rsidP="001F68B3">
            <w:pPr>
              <w:spacing w:after="0" w:line="240" w:lineRule="auto"/>
              <w:jc w:val="center"/>
              <w:rPr>
                <w:rFonts w:ascii="Verdana" w:eastAsia="Times New Roman" w:hAnsi="Verdana" w:cs="Times New Roman"/>
                <w:b/>
                <w:bCs/>
                <w:color w:val="000000"/>
                <w:sz w:val="18"/>
                <w:szCs w:val="18"/>
              </w:rPr>
            </w:pPr>
            <w:r w:rsidRPr="006D43AB">
              <w:rPr>
                <w:rFonts w:ascii="Verdana" w:eastAsia="Times New Roman" w:hAnsi="Verdana" w:cs="Times New Roman"/>
                <w:b/>
                <w:bCs/>
                <w:color w:val="000000"/>
                <w:sz w:val="18"/>
                <w:szCs w:val="18"/>
              </w:rPr>
              <w:t>Ε.Σ.2.2</w:t>
            </w:r>
          </w:p>
        </w:tc>
        <w:tc>
          <w:tcPr>
            <w:tcW w:w="433" w:type="pct"/>
            <w:tcBorders>
              <w:top w:val="nil"/>
              <w:left w:val="nil"/>
              <w:bottom w:val="single" w:sz="8" w:space="0" w:color="auto"/>
              <w:right w:val="single" w:sz="8" w:space="0" w:color="auto"/>
            </w:tcBorders>
            <w:shd w:val="clear" w:color="auto" w:fill="00B0F0"/>
            <w:noWrap/>
            <w:vAlign w:val="center"/>
          </w:tcPr>
          <w:p w14:paraId="4D0A5E77" w14:textId="77777777" w:rsidR="001F68B3" w:rsidRPr="006D43AB" w:rsidRDefault="001F68B3" w:rsidP="001F68B3">
            <w:pPr>
              <w:spacing w:after="0" w:line="240" w:lineRule="auto"/>
              <w:jc w:val="center"/>
              <w:rPr>
                <w:rFonts w:ascii="Verdana" w:eastAsia="Times New Roman" w:hAnsi="Verdana" w:cs="Times New Roman"/>
                <w:b/>
                <w:bCs/>
                <w:color w:val="000000"/>
                <w:sz w:val="18"/>
                <w:szCs w:val="18"/>
              </w:rPr>
            </w:pPr>
            <w:r w:rsidRPr="006D43AB">
              <w:rPr>
                <w:rFonts w:ascii="Verdana" w:eastAsia="Times New Roman" w:hAnsi="Verdana" w:cs="Times New Roman"/>
                <w:b/>
                <w:bCs/>
                <w:color w:val="000000"/>
                <w:sz w:val="18"/>
                <w:szCs w:val="18"/>
              </w:rPr>
              <w:t>Ε.Σ.2.3</w:t>
            </w:r>
          </w:p>
        </w:tc>
        <w:tc>
          <w:tcPr>
            <w:tcW w:w="433" w:type="pct"/>
            <w:tcBorders>
              <w:top w:val="nil"/>
              <w:left w:val="nil"/>
              <w:bottom w:val="single" w:sz="8" w:space="0" w:color="auto"/>
              <w:right w:val="single" w:sz="8" w:space="0" w:color="auto"/>
            </w:tcBorders>
            <w:shd w:val="clear" w:color="auto" w:fill="00B0F0"/>
            <w:noWrap/>
            <w:vAlign w:val="center"/>
          </w:tcPr>
          <w:p w14:paraId="21D6E315" w14:textId="77777777" w:rsidR="001F68B3" w:rsidRPr="006D43AB" w:rsidRDefault="001F68B3" w:rsidP="001F68B3">
            <w:pPr>
              <w:spacing w:after="0" w:line="240" w:lineRule="auto"/>
              <w:jc w:val="center"/>
              <w:rPr>
                <w:rFonts w:ascii="Verdana" w:eastAsia="Times New Roman" w:hAnsi="Verdana" w:cs="Times New Roman"/>
                <w:b/>
                <w:bCs/>
                <w:color w:val="000000"/>
                <w:sz w:val="18"/>
                <w:szCs w:val="18"/>
              </w:rPr>
            </w:pPr>
            <w:r w:rsidRPr="006D43AB">
              <w:rPr>
                <w:rFonts w:ascii="Verdana" w:eastAsia="Times New Roman" w:hAnsi="Verdana" w:cs="Times New Roman"/>
                <w:b/>
                <w:bCs/>
                <w:color w:val="000000"/>
                <w:sz w:val="18"/>
                <w:szCs w:val="18"/>
              </w:rPr>
              <w:t>Ε.Σ.2.4</w:t>
            </w:r>
          </w:p>
        </w:tc>
        <w:tc>
          <w:tcPr>
            <w:tcW w:w="482" w:type="pct"/>
            <w:tcBorders>
              <w:top w:val="nil"/>
              <w:left w:val="nil"/>
              <w:bottom w:val="single" w:sz="8" w:space="0" w:color="auto"/>
              <w:right w:val="single" w:sz="8" w:space="0" w:color="auto"/>
            </w:tcBorders>
            <w:shd w:val="clear" w:color="auto" w:fill="00B0F0"/>
            <w:noWrap/>
            <w:vAlign w:val="center"/>
          </w:tcPr>
          <w:p w14:paraId="4BD26D07" w14:textId="77777777" w:rsidR="001F68B3" w:rsidRPr="006D43AB" w:rsidRDefault="001F68B3" w:rsidP="001F68B3">
            <w:pPr>
              <w:spacing w:after="0" w:line="240" w:lineRule="auto"/>
              <w:jc w:val="center"/>
              <w:rPr>
                <w:rFonts w:ascii="Verdana" w:eastAsia="Times New Roman" w:hAnsi="Verdana" w:cs="Times New Roman"/>
                <w:b/>
                <w:bCs/>
                <w:color w:val="000000"/>
                <w:sz w:val="18"/>
                <w:szCs w:val="18"/>
              </w:rPr>
            </w:pPr>
            <w:r w:rsidRPr="006D43AB">
              <w:rPr>
                <w:rFonts w:ascii="Verdana" w:eastAsia="Times New Roman" w:hAnsi="Verdana" w:cs="Times New Roman"/>
                <w:b/>
                <w:bCs/>
                <w:color w:val="000000"/>
                <w:sz w:val="18"/>
                <w:szCs w:val="18"/>
              </w:rPr>
              <w:t>Ε.Σ.2.5</w:t>
            </w:r>
          </w:p>
        </w:tc>
      </w:tr>
      <w:tr w:rsidR="001F68B3" w:rsidRPr="006D43AB" w14:paraId="1B790E02" w14:textId="77777777" w:rsidTr="002F4922">
        <w:trPr>
          <w:trHeight w:val="65"/>
        </w:trPr>
        <w:tc>
          <w:tcPr>
            <w:tcW w:w="308" w:type="pct"/>
            <w:tcBorders>
              <w:top w:val="nil"/>
              <w:left w:val="single" w:sz="8" w:space="0" w:color="auto"/>
              <w:bottom w:val="single" w:sz="8" w:space="0" w:color="auto"/>
              <w:right w:val="single" w:sz="8" w:space="0" w:color="auto"/>
            </w:tcBorders>
            <w:shd w:val="clear" w:color="auto" w:fill="D9D9D9"/>
            <w:noWrap/>
            <w:vAlign w:val="center"/>
          </w:tcPr>
          <w:p w14:paraId="346A0ADF" w14:textId="77777777" w:rsidR="001F68B3" w:rsidRPr="006D43AB" w:rsidRDefault="001F68B3" w:rsidP="001F68B3">
            <w:pPr>
              <w:spacing w:after="0" w:line="240" w:lineRule="auto"/>
              <w:jc w:val="center"/>
              <w:rPr>
                <w:rFonts w:ascii="Verdana" w:eastAsia="Times New Roman" w:hAnsi="Verdana" w:cs="Times New Roman"/>
                <w:b/>
                <w:bCs/>
                <w:color w:val="000000"/>
                <w:sz w:val="18"/>
                <w:szCs w:val="18"/>
              </w:rPr>
            </w:pPr>
            <w:r w:rsidRPr="006D43AB">
              <w:rPr>
                <w:rFonts w:ascii="Verdana" w:eastAsia="Times New Roman" w:hAnsi="Verdana" w:cs="Times New Roman"/>
                <w:b/>
                <w:bCs/>
                <w:color w:val="000000"/>
                <w:sz w:val="18"/>
                <w:szCs w:val="18"/>
              </w:rPr>
              <w:t>19.2.1</w:t>
            </w:r>
          </w:p>
        </w:tc>
        <w:tc>
          <w:tcPr>
            <w:tcW w:w="514" w:type="pct"/>
            <w:tcBorders>
              <w:top w:val="nil"/>
              <w:left w:val="nil"/>
              <w:bottom w:val="single" w:sz="8" w:space="0" w:color="auto"/>
              <w:right w:val="single" w:sz="8" w:space="0" w:color="auto"/>
            </w:tcBorders>
            <w:noWrap/>
            <w:vAlign w:val="center"/>
          </w:tcPr>
          <w:p w14:paraId="632FD265"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512" w:type="pct"/>
            <w:tcBorders>
              <w:top w:val="nil"/>
              <w:left w:val="nil"/>
              <w:bottom w:val="single" w:sz="8" w:space="0" w:color="auto"/>
              <w:right w:val="single" w:sz="8" w:space="0" w:color="auto"/>
            </w:tcBorders>
            <w:noWrap/>
            <w:vAlign w:val="center"/>
          </w:tcPr>
          <w:p w14:paraId="3CA74E2C"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472" w:type="pct"/>
            <w:tcBorders>
              <w:top w:val="nil"/>
              <w:left w:val="nil"/>
              <w:bottom w:val="single" w:sz="8" w:space="0" w:color="auto"/>
              <w:right w:val="single" w:sz="8" w:space="0" w:color="auto"/>
            </w:tcBorders>
            <w:noWrap/>
            <w:vAlign w:val="center"/>
          </w:tcPr>
          <w:p w14:paraId="796ED3E2"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433" w:type="pct"/>
            <w:tcBorders>
              <w:top w:val="nil"/>
              <w:left w:val="nil"/>
              <w:bottom w:val="single" w:sz="8" w:space="0" w:color="auto"/>
              <w:right w:val="single" w:sz="8" w:space="0" w:color="auto"/>
            </w:tcBorders>
            <w:noWrap/>
            <w:vAlign w:val="center"/>
          </w:tcPr>
          <w:p w14:paraId="2BC38681"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417" w:type="pct"/>
            <w:tcBorders>
              <w:top w:val="nil"/>
              <w:left w:val="nil"/>
              <w:bottom w:val="single" w:sz="8" w:space="0" w:color="auto"/>
              <w:right w:val="single" w:sz="8" w:space="0" w:color="auto"/>
            </w:tcBorders>
            <w:noWrap/>
            <w:vAlign w:val="center"/>
          </w:tcPr>
          <w:p w14:paraId="070BD104"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527" w:type="pct"/>
            <w:tcBorders>
              <w:top w:val="nil"/>
              <w:left w:val="nil"/>
              <w:bottom w:val="single" w:sz="8" w:space="0" w:color="auto"/>
              <w:right w:val="single" w:sz="8" w:space="0" w:color="auto"/>
            </w:tcBorders>
            <w:noWrap/>
            <w:vAlign w:val="center"/>
          </w:tcPr>
          <w:p w14:paraId="6B5E4B3C"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472" w:type="pct"/>
            <w:tcBorders>
              <w:top w:val="nil"/>
              <w:left w:val="nil"/>
              <w:bottom w:val="single" w:sz="8" w:space="0" w:color="auto"/>
              <w:right w:val="single" w:sz="8" w:space="0" w:color="auto"/>
            </w:tcBorders>
            <w:noWrap/>
            <w:vAlign w:val="center"/>
          </w:tcPr>
          <w:p w14:paraId="1B793343"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433" w:type="pct"/>
            <w:tcBorders>
              <w:top w:val="nil"/>
              <w:left w:val="nil"/>
              <w:bottom w:val="single" w:sz="8" w:space="0" w:color="auto"/>
              <w:right w:val="single" w:sz="8" w:space="0" w:color="auto"/>
            </w:tcBorders>
            <w:noWrap/>
            <w:vAlign w:val="center"/>
          </w:tcPr>
          <w:p w14:paraId="13B04B90"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433" w:type="pct"/>
            <w:tcBorders>
              <w:top w:val="nil"/>
              <w:left w:val="nil"/>
              <w:bottom w:val="single" w:sz="8" w:space="0" w:color="auto"/>
              <w:right w:val="single" w:sz="8" w:space="0" w:color="auto"/>
            </w:tcBorders>
            <w:noWrap/>
            <w:vAlign w:val="center"/>
          </w:tcPr>
          <w:p w14:paraId="6D4F8BF5"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482" w:type="pct"/>
            <w:tcBorders>
              <w:top w:val="nil"/>
              <w:left w:val="nil"/>
              <w:bottom w:val="single" w:sz="8" w:space="0" w:color="auto"/>
              <w:right w:val="single" w:sz="8" w:space="0" w:color="auto"/>
            </w:tcBorders>
            <w:noWrap/>
            <w:vAlign w:val="center"/>
          </w:tcPr>
          <w:p w14:paraId="1FB91C22" w14:textId="37F1BAC8" w:rsidR="001F68B3" w:rsidRPr="00376809" w:rsidRDefault="001F68B3" w:rsidP="00376809">
            <w:pPr>
              <w:pStyle w:val="a3"/>
              <w:numPr>
                <w:ilvl w:val="0"/>
                <w:numId w:val="64"/>
              </w:numPr>
              <w:spacing w:after="0" w:line="240" w:lineRule="auto"/>
              <w:jc w:val="center"/>
              <w:rPr>
                <w:rFonts w:ascii="Verdana" w:eastAsia="Times New Roman" w:hAnsi="Verdana" w:cs="Times New Roman"/>
                <w:b/>
                <w:bCs/>
                <w:color w:val="000000"/>
              </w:rPr>
            </w:pPr>
          </w:p>
        </w:tc>
      </w:tr>
      <w:tr w:rsidR="001F68B3" w:rsidRPr="006D43AB" w14:paraId="2BBF49A8" w14:textId="77777777" w:rsidTr="002F4922">
        <w:trPr>
          <w:trHeight w:val="211"/>
        </w:trPr>
        <w:tc>
          <w:tcPr>
            <w:tcW w:w="308" w:type="pct"/>
            <w:tcBorders>
              <w:top w:val="nil"/>
              <w:left w:val="single" w:sz="8" w:space="0" w:color="auto"/>
              <w:bottom w:val="single" w:sz="8" w:space="0" w:color="auto"/>
              <w:right w:val="single" w:sz="8" w:space="0" w:color="auto"/>
            </w:tcBorders>
            <w:shd w:val="clear" w:color="auto" w:fill="D9D9D9"/>
            <w:noWrap/>
            <w:vAlign w:val="center"/>
          </w:tcPr>
          <w:p w14:paraId="0E1B2B69" w14:textId="77777777" w:rsidR="001F68B3" w:rsidRPr="006D43AB" w:rsidRDefault="001F68B3" w:rsidP="001F68B3">
            <w:pPr>
              <w:spacing w:after="0" w:line="240" w:lineRule="auto"/>
              <w:jc w:val="center"/>
              <w:rPr>
                <w:rFonts w:ascii="Verdana" w:eastAsia="Times New Roman" w:hAnsi="Verdana" w:cs="Times New Roman"/>
                <w:b/>
                <w:bCs/>
                <w:color w:val="000000"/>
                <w:sz w:val="18"/>
                <w:szCs w:val="18"/>
              </w:rPr>
            </w:pPr>
            <w:r w:rsidRPr="006D43AB">
              <w:rPr>
                <w:rFonts w:ascii="Verdana" w:eastAsia="Times New Roman" w:hAnsi="Verdana" w:cs="Times New Roman"/>
                <w:b/>
                <w:bCs/>
                <w:color w:val="000000"/>
                <w:sz w:val="18"/>
                <w:szCs w:val="18"/>
              </w:rPr>
              <w:t>19.2.2</w:t>
            </w:r>
          </w:p>
        </w:tc>
        <w:tc>
          <w:tcPr>
            <w:tcW w:w="514" w:type="pct"/>
            <w:tcBorders>
              <w:top w:val="nil"/>
              <w:left w:val="nil"/>
              <w:bottom w:val="single" w:sz="8" w:space="0" w:color="auto"/>
              <w:right w:val="single" w:sz="8" w:space="0" w:color="auto"/>
            </w:tcBorders>
            <w:noWrap/>
            <w:vAlign w:val="center"/>
          </w:tcPr>
          <w:p w14:paraId="435D15F7"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512" w:type="pct"/>
            <w:tcBorders>
              <w:top w:val="nil"/>
              <w:left w:val="nil"/>
              <w:bottom w:val="single" w:sz="8" w:space="0" w:color="auto"/>
              <w:right w:val="single" w:sz="8" w:space="0" w:color="auto"/>
            </w:tcBorders>
            <w:noWrap/>
            <w:vAlign w:val="center"/>
          </w:tcPr>
          <w:p w14:paraId="65206EC2"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472" w:type="pct"/>
            <w:tcBorders>
              <w:top w:val="nil"/>
              <w:left w:val="nil"/>
              <w:bottom w:val="single" w:sz="8" w:space="0" w:color="auto"/>
              <w:right w:val="single" w:sz="8" w:space="0" w:color="auto"/>
            </w:tcBorders>
            <w:noWrap/>
            <w:vAlign w:val="center"/>
          </w:tcPr>
          <w:p w14:paraId="2845F400"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433" w:type="pct"/>
            <w:tcBorders>
              <w:top w:val="nil"/>
              <w:left w:val="nil"/>
              <w:bottom w:val="single" w:sz="8" w:space="0" w:color="auto"/>
              <w:right w:val="single" w:sz="8" w:space="0" w:color="auto"/>
            </w:tcBorders>
            <w:noWrap/>
            <w:vAlign w:val="center"/>
          </w:tcPr>
          <w:p w14:paraId="1EAE7094"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417" w:type="pct"/>
            <w:tcBorders>
              <w:top w:val="nil"/>
              <w:left w:val="nil"/>
              <w:bottom w:val="single" w:sz="8" w:space="0" w:color="auto"/>
              <w:right w:val="single" w:sz="8" w:space="0" w:color="auto"/>
            </w:tcBorders>
            <w:noWrap/>
            <w:vAlign w:val="center"/>
          </w:tcPr>
          <w:p w14:paraId="2521A9AC"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527" w:type="pct"/>
            <w:tcBorders>
              <w:top w:val="nil"/>
              <w:left w:val="nil"/>
              <w:bottom w:val="single" w:sz="8" w:space="0" w:color="auto"/>
              <w:right w:val="single" w:sz="8" w:space="0" w:color="auto"/>
            </w:tcBorders>
            <w:noWrap/>
            <w:vAlign w:val="center"/>
          </w:tcPr>
          <w:p w14:paraId="1776DF0A" w14:textId="5741D75D" w:rsidR="001F68B3" w:rsidRPr="006D43AB" w:rsidRDefault="001F68B3" w:rsidP="00AD72C9">
            <w:pPr>
              <w:pStyle w:val="a3"/>
              <w:numPr>
                <w:ilvl w:val="0"/>
                <w:numId w:val="62"/>
              </w:numPr>
              <w:spacing w:after="0" w:line="240" w:lineRule="auto"/>
              <w:jc w:val="center"/>
              <w:rPr>
                <w:rFonts w:ascii="Verdana" w:eastAsia="Times New Roman" w:hAnsi="Verdana" w:cs="Times New Roman"/>
                <w:b/>
                <w:bCs/>
                <w:color w:val="000000"/>
              </w:rPr>
            </w:pPr>
          </w:p>
        </w:tc>
        <w:tc>
          <w:tcPr>
            <w:tcW w:w="472" w:type="pct"/>
            <w:tcBorders>
              <w:top w:val="nil"/>
              <w:left w:val="nil"/>
              <w:bottom w:val="single" w:sz="8" w:space="0" w:color="auto"/>
              <w:right w:val="single" w:sz="8" w:space="0" w:color="auto"/>
            </w:tcBorders>
            <w:noWrap/>
            <w:vAlign w:val="center"/>
          </w:tcPr>
          <w:p w14:paraId="465734E9" w14:textId="125B6265" w:rsidR="001F68B3" w:rsidRPr="00376809" w:rsidRDefault="001F68B3" w:rsidP="00376809">
            <w:pPr>
              <w:pStyle w:val="a3"/>
              <w:numPr>
                <w:ilvl w:val="0"/>
                <w:numId w:val="63"/>
              </w:numPr>
              <w:spacing w:after="0" w:line="240" w:lineRule="auto"/>
              <w:jc w:val="center"/>
              <w:rPr>
                <w:rFonts w:ascii="Verdana" w:eastAsia="Times New Roman" w:hAnsi="Verdana" w:cs="Times New Roman"/>
                <w:b/>
                <w:bCs/>
                <w:color w:val="000000"/>
              </w:rPr>
            </w:pPr>
          </w:p>
        </w:tc>
        <w:tc>
          <w:tcPr>
            <w:tcW w:w="433" w:type="pct"/>
            <w:tcBorders>
              <w:top w:val="nil"/>
              <w:left w:val="nil"/>
              <w:bottom w:val="single" w:sz="8" w:space="0" w:color="auto"/>
              <w:right w:val="single" w:sz="8" w:space="0" w:color="auto"/>
            </w:tcBorders>
            <w:noWrap/>
            <w:vAlign w:val="center"/>
          </w:tcPr>
          <w:p w14:paraId="1A95A3EA" w14:textId="77777777" w:rsidR="001F68B3" w:rsidRPr="006D43AB" w:rsidRDefault="001F68B3" w:rsidP="001F68B3">
            <w:pPr>
              <w:spacing w:after="0" w:line="240" w:lineRule="auto"/>
              <w:jc w:val="center"/>
              <w:rPr>
                <w:rFonts w:ascii="Verdana" w:eastAsia="Times New Roman" w:hAnsi="Verdana" w:cs="Times New Roman"/>
                <w:b/>
                <w:bCs/>
                <w:color w:val="000000"/>
              </w:rPr>
            </w:pPr>
          </w:p>
        </w:tc>
        <w:tc>
          <w:tcPr>
            <w:tcW w:w="433" w:type="pct"/>
            <w:tcBorders>
              <w:top w:val="nil"/>
              <w:left w:val="nil"/>
              <w:bottom w:val="single" w:sz="8" w:space="0" w:color="auto"/>
              <w:right w:val="single" w:sz="8" w:space="0" w:color="auto"/>
            </w:tcBorders>
            <w:noWrap/>
            <w:vAlign w:val="center"/>
          </w:tcPr>
          <w:p w14:paraId="79BE169B" w14:textId="77777777" w:rsidR="001F68B3" w:rsidRPr="006D43AB" w:rsidRDefault="001F68B3" w:rsidP="001F68B3">
            <w:pPr>
              <w:spacing w:after="0" w:line="240" w:lineRule="auto"/>
              <w:jc w:val="center"/>
              <w:rPr>
                <w:rFonts w:ascii="Verdana" w:eastAsia="Times New Roman" w:hAnsi="Verdana" w:cs="Times New Roman"/>
                <w:b/>
                <w:bCs/>
                <w:color w:val="000000"/>
              </w:rPr>
            </w:pPr>
          </w:p>
        </w:tc>
        <w:tc>
          <w:tcPr>
            <w:tcW w:w="482" w:type="pct"/>
            <w:tcBorders>
              <w:top w:val="nil"/>
              <w:left w:val="nil"/>
              <w:bottom w:val="single" w:sz="8" w:space="0" w:color="auto"/>
              <w:right w:val="single" w:sz="8" w:space="0" w:color="auto"/>
            </w:tcBorders>
            <w:noWrap/>
            <w:vAlign w:val="center"/>
          </w:tcPr>
          <w:p w14:paraId="0C7626E8" w14:textId="77777777" w:rsidR="001F68B3" w:rsidRPr="006D43AB" w:rsidRDefault="001F68B3" w:rsidP="001F68B3">
            <w:pPr>
              <w:spacing w:after="0" w:line="240" w:lineRule="auto"/>
              <w:jc w:val="center"/>
              <w:rPr>
                <w:rFonts w:ascii="Verdana" w:eastAsia="Times New Roman" w:hAnsi="Verdana" w:cs="Times New Roman"/>
                <w:color w:val="000000"/>
              </w:rPr>
            </w:pPr>
          </w:p>
        </w:tc>
      </w:tr>
      <w:tr w:rsidR="001F68B3" w:rsidRPr="006D43AB" w14:paraId="72C5F225" w14:textId="77777777" w:rsidTr="002F4922">
        <w:trPr>
          <w:trHeight w:val="60"/>
        </w:trPr>
        <w:tc>
          <w:tcPr>
            <w:tcW w:w="308" w:type="pct"/>
            <w:tcBorders>
              <w:top w:val="nil"/>
              <w:left w:val="single" w:sz="8" w:space="0" w:color="auto"/>
              <w:bottom w:val="single" w:sz="8" w:space="0" w:color="auto"/>
              <w:right w:val="single" w:sz="8" w:space="0" w:color="auto"/>
            </w:tcBorders>
            <w:shd w:val="clear" w:color="auto" w:fill="D9D9D9"/>
            <w:noWrap/>
            <w:vAlign w:val="center"/>
          </w:tcPr>
          <w:p w14:paraId="64796E6C" w14:textId="77777777" w:rsidR="001F68B3" w:rsidRPr="006D43AB" w:rsidRDefault="001F68B3" w:rsidP="001F68B3">
            <w:pPr>
              <w:spacing w:after="0" w:line="240" w:lineRule="auto"/>
              <w:jc w:val="center"/>
              <w:rPr>
                <w:rFonts w:ascii="Verdana" w:eastAsia="Times New Roman" w:hAnsi="Verdana" w:cs="Times New Roman"/>
                <w:b/>
                <w:bCs/>
                <w:color w:val="000000"/>
                <w:sz w:val="18"/>
                <w:szCs w:val="18"/>
              </w:rPr>
            </w:pPr>
            <w:r w:rsidRPr="006D43AB">
              <w:rPr>
                <w:rFonts w:ascii="Verdana" w:eastAsia="Times New Roman" w:hAnsi="Verdana" w:cs="Times New Roman"/>
                <w:b/>
                <w:bCs/>
                <w:color w:val="000000"/>
                <w:sz w:val="18"/>
                <w:szCs w:val="18"/>
              </w:rPr>
              <w:t>19.2.3</w:t>
            </w:r>
          </w:p>
        </w:tc>
        <w:tc>
          <w:tcPr>
            <w:tcW w:w="514" w:type="pct"/>
            <w:tcBorders>
              <w:top w:val="nil"/>
              <w:left w:val="nil"/>
              <w:bottom w:val="single" w:sz="8" w:space="0" w:color="auto"/>
              <w:right w:val="single" w:sz="8" w:space="0" w:color="auto"/>
            </w:tcBorders>
            <w:noWrap/>
            <w:vAlign w:val="center"/>
          </w:tcPr>
          <w:p w14:paraId="218E0E83"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512" w:type="pct"/>
            <w:tcBorders>
              <w:top w:val="nil"/>
              <w:left w:val="nil"/>
              <w:bottom w:val="single" w:sz="8" w:space="0" w:color="auto"/>
              <w:right w:val="single" w:sz="8" w:space="0" w:color="auto"/>
            </w:tcBorders>
            <w:noWrap/>
            <w:vAlign w:val="center"/>
          </w:tcPr>
          <w:p w14:paraId="61CF72EE" w14:textId="77777777" w:rsidR="001F68B3" w:rsidRPr="006D43AB" w:rsidRDefault="001F68B3" w:rsidP="001F68B3">
            <w:pPr>
              <w:spacing w:after="0" w:line="240" w:lineRule="auto"/>
              <w:jc w:val="center"/>
              <w:rPr>
                <w:rFonts w:ascii="Verdana" w:eastAsia="Times New Roman" w:hAnsi="Verdana" w:cs="Times New Roman"/>
                <w:b/>
                <w:bCs/>
                <w:color w:val="000000"/>
              </w:rPr>
            </w:pPr>
          </w:p>
        </w:tc>
        <w:tc>
          <w:tcPr>
            <w:tcW w:w="472" w:type="pct"/>
            <w:tcBorders>
              <w:top w:val="nil"/>
              <w:left w:val="nil"/>
              <w:bottom w:val="single" w:sz="8" w:space="0" w:color="auto"/>
              <w:right w:val="single" w:sz="8" w:space="0" w:color="auto"/>
            </w:tcBorders>
            <w:noWrap/>
            <w:vAlign w:val="center"/>
          </w:tcPr>
          <w:p w14:paraId="6E790F44"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433" w:type="pct"/>
            <w:tcBorders>
              <w:top w:val="nil"/>
              <w:left w:val="nil"/>
              <w:bottom w:val="single" w:sz="8" w:space="0" w:color="auto"/>
              <w:right w:val="single" w:sz="8" w:space="0" w:color="auto"/>
            </w:tcBorders>
            <w:noWrap/>
            <w:vAlign w:val="center"/>
          </w:tcPr>
          <w:p w14:paraId="354B98BE"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417" w:type="pct"/>
            <w:tcBorders>
              <w:top w:val="nil"/>
              <w:left w:val="nil"/>
              <w:bottom w:val="single" w:sz="8" w:space="0" w:color="auto"/>
              <w:right w:val="single" w:sz="8" w:space="0" w:color="auto"/>
            </w:tcBorders>
            <w:noWrap/>
            <w:vAlign w:val="center"/>
          </w:tcPr>
          <w:p w14:paraId="302F8060"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527" w:type="pct"/>
            <w:tcBorders>
              <w:top w:val="nil"/>
              <w:left w:val="nil"/>
              <w:bottom w:val="single" w:sz="8" w:space="0" w:color="auto"/>
              <w:right w:val="single" w:sz="8" w:space="0" w:color="auto"/>
            </w:tcBorders>
            <w:noWrap/>
            <w:vAlign w:val="center"/>
          </w:tcPr>
          <w:p w14:paraId="295CA410" w14:textId="6354FE61" w:rsidR="001F68B3" w:rsidRPr="00AD72C9" w:rsidRDefault="001F68B3" w:rsidP="00AD72C9">
            <w:pPr>
              <w:pStyle w:val="a3"/>
              <w:numPr>
                <w:ilvl w:val="0"/>
                <w:numId w:val="62"/>
              </w:numPr>
              <w:spacing w:after="0" w:line="240" w:lineRule="auto"/>
              <w:jc w:val="center"/>
              <w:rPr>
                <w:rFonts w:ascii="Verdana" w:eastAsia="Times New Roman" w:hAnsi="Verdana" w:cs="Times New Roman"/>
                <w:b/>
                <w:bCs/>
                <w:color w:val="000000"/>
              </w:rPr>
            </w:pPr>
          </w:p>
        </w:tc>
        <w:tc>
          <w:tcPr>
            <w:tcW w:w="472" w:type="pct"/>
            <w:tcBorders>
              <w:top w:val="nil"/>
              <w:left w:val="nil"/>
              <w:bottom w:val="single" w:sz="8" w:space="0" w:color="auto"/>
              <w:right w:val="single" w:sz="8" w:space="0" w:color="auto"/>
            </w:tcBorders>
            <w:noWrap/>
            <w:vAlign w:val="center"/>
          </w:tcPr>
          <w:p w14:paraId="620ED4B3" w14:textId="56DA7689" w:rsidR="001F68B3" w:rsidRPr="00376809" w:rsidRDefault="001F68B3" w:rsidP="00376809">
            <w:pPr>
              <w:pStyle w:val="a3"/>
              <w:numPr>
                <w:ilvl w:val="0"/>
                <w:numId w:val="63"/>
              </w:numPr>
              <w:spacing w:after="0" w:line="240" w:lineRule="auto"/>
              <w:jc w:val="center"/>
              <w:rPr>
                <w:rFonts w:ascii="Verdana" w:eastAsia="Times New Roman" w:hAnsi="Verdana" w:cs="Times New Roman"/>
                <w:b/>
                <w:bCs/>
                <w:color w:val="000000"/>
              </w:rPr>
            </w:pPr>
          </w:p>
        </w:tc>
        <w:tc>
          <w:tcPr>
            <w:tcW w:w="433" w:type="pct"/>
            <w:tcBorders>
              <w:top w:val="nil"/>
              <w:left w:val="nil"/>
              <w:bottom w:val="single" w:sz="8" w:space="0" w:color="auto"/>
              <w:right w:val="single" w:sz="8" w:space="0" w:color="auto"/>
            </w:tcBorders>
            <w:noWrap/>
            <w:vAlign w:val="center"/>
          </w:tcPr>
          <w:p w14:paraId="6E02BD87" w14:textId="77777777" w:rsidR="001F68B3" w:rsidRPr="006D43AB" w:rsidRDefault="001F68B3" w:rsidP="001F68B3">
            <w:pPr>
              <w:spacing w:after="0" w:line="240" w:lineRule="auto"/>
              <w:jc w:val="center"/>
              <w:rPr>
                <w:rFonts w:ascii="Verdana" w:eastAsia="Times New Roman" w:hAnsi="Verdana" w:cs="Times New Roman"/>
                <w:b/>
                <w:bCs/>
                <w:color w:val="000000"/>
              </w:rPr>
            </w:pPr>
          </w:p>
        </w:tc>
        <w:tc>
          <w:tcPr>
            <w:tcW w:w="433" w:type="pct"/>
            <w:tcBorders>
              <w:top w:val="nil"/>
              <w:left w:val="nil"/>
              <w:bottom w:val="single" w:sz="8" w:space="0" w:color="auto"/>
              <w:right w:val="single" w:sz="8" w:space="0" w:color="auto"/>
            </w:tcBorders>
            <w:noWrap/>
            <w:vAlign w:val="center"/>
          </w:tcPr>
          <w:p w14:paraId="7A2DD076" w14:textId="77777777" w:rsidR="001F68B3" w:rsidRPr="006D43AB" w:rsidRDefault="001F68B3" w:rsidP="001F68B3">
            <w:pPr>
              <w:spacing w:after="0" w:line="240" w:lineRule="auto"/>
              <w:jc w:val="center"/>
              <w:rPr>
                <w:rFonts w:ascii="Verdana" w:eastAsia="Times New Roman" w:hAnsi="Verdana" w:cs="Times New Roman"/>
                <w:b/>
                <w:bCs/>
                <w:color w:val="000000"/>
              </w:rPr>
            </w:pPr>
          </w:p>
        </w:tc>
        <w:tc>
          <w:tcPr>
            <w:tcW w:w="482" w:type="pct"/>
            <w:tcBorders>
              <w:top w:val="nil"/>
              <w:left w:val="nil"/>
              <w:bottom w:val="single" w:sz="8" w:space="0" w:color="auto"/>
              <w:right w:val="single" w:sz="8" w:space="0" w:color="auto"/>
            </w:tcBorders>
            <w:noWrap/>
            <w:vAlign w:val="center"/>
          </w:tcPr>
          <w:p w14:paraId="4AA338C6" w14:textId="77777777" w:rsidR="001F68B3" w:rsidRPr="006D43AB" w:rsidRDefault="001F68B3" w:rsidP="001F68B3">
            <w:pPr>
              <w:spacing w:after="0" w:line="240" w:lineRule="auto"/>
              <w:jc w:val="center"/>
              <w:rPr>
                <w:rFonts w:ascii="Verdana" w:eastAsia="Times New Roman" w:hAnsi="Verdana" w:cs="Times New Roman"/>
                <w:color w:val="000000"/>
              </w:rPr>
            </w:pPr>
          </w:p>
        </w:tc>
      </w:tr>
      <w:tr w:rsidR="001F68B3" w:rsidRPr="006D43AB" w14:paraId="43EC0717" w14:textId="77777777" w:rsidTr="002F4922">
        <w:trPr>
          <w:trHeight w:val="205"/>
        </w:trPr>
        <w:tc>
          <w:tcPr>
            <w:tcW w:w="308" w:type="pct"/>
            <w:tcBorders>
              <w:top w:val="nil"/>
              <w:left w:val="single" w:sz="8" w:space="0" w:color="auto"/>
              <w:bottom w:val="single" w:sz="8" w:space="0" w:color="auto"/>
              <w:right w:val="single" w:sz="8" w:space="0" w:color="auto"/>
            </w:tcBorders>
            <w:shd w:val="clear" w:color="auto" w:fill="D9D9D9"/>
            <w:noWrap/>
            <w:vAlign w:val="center"/>
          </w:tcPr>
          <w:p w14:paraId="2EE77D10" w14:textId="77777777" w:rsidR="001F68B3" w:rsidRPr="006D43AB" w:rsidRDefault="001F68B3" w:rsidP="001F68B3">
            <w:pPr>
              <w:spacing w:after="0" w:line="240" w:lineRule="auto"/>
              <w:jc w:val="center"/>
              <w:rPr>
                <w:rFonts w:ascii="Verdana" w:eastAsia="Times New Roman" w:hAnsi="Verdana" w:cs="Times New Roman"/>
                <w:b/>
                <w:bCs/>
                <w:color w:val="000000"/>
                <w:sz w:val="18"/>
                <w:szCs w:val="18"/>
              </w:rPr>
            </w:pPr>
            <w:r w:rsidRPr="006D43AB">
              <w:rPr>
                <w:rFonts w:ascii="Verdana" w:eastAsia="Times New Roman" w:hAnsi="Verdana" w:cs="Times New Roman"/>
                <w:b/>
                <w:bCs/>
                <w:color w:val="000000"/>
                <w:sz w:val="18"/>
                <w:szCs w:val="18"/>
              </w:rPr>
              <w:t>19.2.4</w:t>
            </w:r>
          </w:p>
        </w:tc>
        <w:tc>
          <w:tcPr>
            <w:tcW w:w="514" w:type="pct"/>
            <w:tcBorders>
              <w:top w:val="nil"/>
              <w:left w:val="nil"/>
              <w:bottom w:val="single" w:sz="8" w:space="0" w:color="auto"/>
              <w:right w:val="single" w:sz="8" w:space="0" w:color="auto"/>
            </w:tcBorders>
            <w:noWrap/>
            <w:vAlign w:val="center"/>
          </w:tcPr>
          <w:p w14:paraId="01B59FF7" w14:textId="19C14185" w:rsidR="001F68B3" w:rsidRPr="00967C16" w:rsidRDefault="001F68B3" w:rsidP="00967C16">
            <w:pPr>
              <w:pStyle w:val="a3"/>
              <w:numPr>
                <w:ilvl w:val="0"/>
                <w:numId w:val="63"/>
              </w:numPr>
              <w:spacing w:after="0" w:line="240" w:lineRule="auto"/>
              <w:jc w:val="center"/>
              <w:rPr>
                <w:rFonts w:ascii="Verdana" w:eastAsia="Times New Roman" w:hAnsi="Verdana" w:cs="Times New Roman"/>
                <w:color w:val="000000"/>
              </w:rPr>
            </w:pPr>
          </w:p>
        </w:tc>
        <w:tc>
          <w:tcPr>
            <w:tcW w:w="512" w:type="pct"/>
            <w:tcBorders>
              <w:top w:val="nil"/>
              <w:left w:val="nil"/>
              <w:bottom w:val="single" w:sz="8" w:space="0" w:color="auto"/>
              <w:right w:val="single" w:sz="8" w:space="0" w:color="auto"/>
            </w:tcBorders>
            <w:noWrap/>
            <w:vAlign w:val="center"/>
          </w:tcPr>
          <w:p w14:paraId="2FC66F58" w14:textId="2722D08B" w:rsidR="001F68B3" w:rsidRPr="00967C16" w:rsidRDefault="001F68B3" w:rsidP="00967C16">
            <w:pPr>
              <w:pStyle w:val="a3"/>
              <w:numPr>
                <w:ilvl w:val="0"/>
                <w:numId w:val="63"/>
              </w:numPr>
              <w:spacing w:after="0" w:line="240" w:lineRule="auto"/>
              <w:jc w:val="center"/>
              <w:rPr>
                <w:rFonts w:ascii="Verdana" w:eastAsia="Times New Roman" w:hAnsi="Verdana" w:cs="Times New Roman"/>
                <w:color w:val="000000"/>
              </w:rPr>
            </w:pPr>
          </w:p>
        </w:tc>
        <w:tc>
          <w:tcPr>
            <w:tcW w:w="472" w:type="pct"/>
            <w:tcBorders>
              <w:top w:val="nil"/>
              <w:left w:val="nil"/>
              <w:bottom w:val="single" w:sz="8" w:space="0" w:color="auto"/>
              <w:right w:val="single" w:sz="8" w:space="0" w:color="auto"/>
            </w:tcBorders>
            <w:noWrap/>
            <w:vAlign w:val="center"/>
          </w:tcPr>
          <w:p w14:paraId="6AAA47AE" w14:textId="78DCF7F9" w:rsidR="001F68B3" w:rsidRPr="00967C16" w:rsidRDefault="001F68B3" w:rsidP="00967C16">
            <w:pPr>
              <w:pStyle w:val="a3"/>
              <w:numPr>
                <w:ilvl w:val="0"/>
                <w:numId w:val="63"/>
              </w:numPr>
              <w:spacing w:after="0" w:line="240" w:lineRule="auto"/>
              <w:jc w:val="center"/>
              <w:rPr>
                <w:rFonts w:ascii="Verdana" w:eastAsia="Times New Roman" w:hAnsi="Verdana" w:cs="Times New Roman"/>
                <w:color w:val="000000"/>
              </w:rPr>
            </w:pPr>
          </w:p>
        </w:tc>
        <w:tc>
          <w:tcPr>
            <w:tcW w:w="433" w:type="pct"/>
            <w:tcBorders>
              <w:top w:val="nil"/>
              <w:left w:val="nil"/>
              <w:bottom w:val="single" w:sz="8" w:space="0" w:color="auto"/>
              <w:right w:val="single" w:sz="8" w:space="0" w:color="auto"/>
            </w:tcBorders>
            <w:noWrap/>
            <w:vAlign w:val="center"/>
          </w:tcPr>
          <w:p w14:paraId="218CBE59" w14:textId="6EC8EAFA" w:rsidR="001F68B3" w:rsidRPr="00376809" w:rsidRDefault="001F68B3" w:rsidP="00376809">
            <w:pPr>
              <w:pStyle w:val="a3"/>
              <w:numPr>
                <w:ilvl w:val="0"/>
                <w:numId w:val="62"/>
              </w:numPr>
              <w:spacing w:after="0" w:line="240" w:lineRule="auto"/>
              <w:jc w:val="center"/>
              <w:rPr>
                <w:rFonts w:ascii="Verdana" w:eastAsia="Times New Roman" w:hAnsi="Verdana" w:cs="Times New Roman"/>
                <w:color w:val="000000"/>
              </w:rPr>
            </w:pPr>
          </w:p>
        </w:tc>
        <w:tc>
          <w:tcPr>
            <w:tcW w:w="417" w:type="pct"/>
            <w:tcBorders>
              <w:top w:val="nil"/>
              <w:left w:val="nil"/>
              <w:bottom w:val="single" w:sz="8" w:space="0" w:color="auto"/>
              <w:right w:val="single" w:sz="8" w:space="0" w:color="auto"/>
            </w:tcBorders>
            <w:noWrap/>
            <w:vAlign w:val="center"/>
          </w:tcPr>
          <w:p w14:paraId="2F6F1188" w14:textId="3FBAA762" w:rsidR="001F68B3" w:rsidRPr="006D43AB" w:rsidRDefault="001F68B3" w:rsidP="00AD72C9">
            <w:pPr>
              <w:pStyle w:val="a3"/>
              <w:numPr>
                <w:ilvl w:val="0"/>
                <w:numId w:val="62"/>
              </w:numPr>
              <w:spacing w:after="0" w:line="240" w:lineRule="auto"/>
              <w:jc w:val="center"/>
              <w:rPr>
                <w:rFonts w:ascii="Verdana" w:eastAsia="Times New Roman" w:hAnsi="Verdana" w:cs="Times New Roman"/>
                <w:b/>
                <w:bCs/>
                <w:color w:val="000000"/>
              </w:rPr>
            </w:pPr>
          </w:p>
        </w:tc>
        <w:tc>
          <w:tcPr>
            <w:tcW w:w="527" w:type="pct"/>
            <w:tcBorders>
              <w:top w:val="nil"/>
              <w:left w:val="nil"/>
              <w:bottom w:val="single" w:sz="8" w:space="0" w:color="auto"/>
              <w:right w:val="single" w:sz="8" w:space="0" w:color="auto"/>
            </w:tcBorders>
            <w:noWrap/>
            <w:vAlign w:val="center"/>
          </w:tcPr>
          <w:p w14:paraId="530066E5" w14:textId="77777777" w:rsidR="001F68B3" w:rsidRPr="006D43AB" w:rsidRDefault="001F68B3" w:rsidP="001F68B3">
            <w:pPr>
              <w:spacing w:after="0" w:line="240" w:lineRule="auto"/>
              <w:jc w:val="center"/>
              <w:rPr>
                <w:rFonts w:ascii="Verdana" w:eastAsia="Times New Roman" w:hAnsi="Verdana" w:cs="Times New Roman"/>
                <w:b/>
                <w:bCs/>
                <w:color w:val="000000"/>
              </w:rPr>
            </w:pPr>
          </w:p>
        </w:tc>
        <w:tc>
          <w:tcPr>
            <w:tcW w:w="472" w:type="pct"/>
            <w:tcBorders>
              <w:top w:val="nil"/>
              <w:left w:val="nil"/>
              <w:bottom w:val="single" w:sz="8" w:space="0" w:color="auto"/>
              <w:right w:val="single" w:sz="8" w:space="0" w:color="auto"/>
            </w:tcBorders>
            <w:noWrap/>
            <w:vAlign w:val="center"/>
          </w:tcPr>
          <w:p w14:paraId="51784CE3" w14:textId="77777777" w:rsidR="001F68B3" w:rsidRPr="006D43AB" w:rsidRDefault="001F68B3" w:rsidP="001F68B3">
            <w:pPr>
              <w:spacing w:after="0" w:line="240" w:lineRule="auto"/>
              <w:jc w:val="center"/>
              <w:rPr>
                <w:rFonts w:ascii="Verdana" w:eastAsia="Times New Roman" w:hAnsi="Verdana" w:cs="Times New Roman"/>
                <w:b/>
                <w:bCs/>
                <w:color w:val="000000"/>
              </w:rPr>
            </w:pPr>
          </w:p>
        </w:tc>
        <w:tc>
          <w:tcPr>
            <w:tcW w:w="433" w:type="pct"/>
            <w:tcBorders>
              <w:top w:val="nil"/>
              <w:left w:val="nil"/>
              <w:bottom w:val="single" w:sz="8" w:space="0" w:color="auto"/>
              <w:right w:val="single" w:sz="8" w:space="0" w:color="auto"/>
            </w:tcBorders>
            <w:noWrap/>
            <w:vAlign w:val="center"/>
          </w:tcPr>
          <w:p w14:paraId="0F2A774F" w14:textId="77777777" w:rsidR="001F68B3" w:rsidRPr="006D43AB" w:rsidRDefault="001F68B3" w:rsidP="001F68B3">
            <w:pPr>
              <w:spacing w:after="0" w:line="240" w:lineRule="auto"/>
              <w:jc w:val="center"/>
              <w:rPr>
                <w:rFonts w:ascii="Verdana" w:eastAsia="Times New Roman" w:hAnsi="Verdana" w:cs="Times New Roman"/>
                <w:b/>
                <w:bCs/>
                <w:color w:val="000000"/>
              </w:rPr>
            </w:pPr>
          </w:p>
        </w:tc>
        <w:tc>
          <w:tcPr>
            <w:tcW w:w="433" w:type="pct"/>
            <w:tcBorders>
              <w:top w:val="nil"/>
              <w:left w:val="nil"/>
              <w:bottom w:val="single" w:sz="8" w:space="0" w:color="auto"/>
              <w:right w:val="single" w:sz="8" w:space="0" w:color="auto"/>
            </w:tcBorders>
            <w:noWrap/>
            <w:vAlign w:val="center"/>
          </w:tcPr>
          <w:p w14:paraId="6B2FD92E" w14:textId="77777777" w:rsidR="001F68B3" w:rsidRPr="006D43AB" w:rsidRDefault="001F68B3" w:rsidP="001F68B3">
            <w:pPr>
              <w:spacing w:after="0" w:line="240" w:lineRule="auto"/>
              <w:jc w:val="center"/>
              <w:rPr>
                <w:rFonts w:ascii="Verdana" w:eastAsia="Times New Roman" w:hAnsi="Verdana" w:cs="Times New Roman"/>
                <w:b/>
                <w:bCs/>
                <w:color w:val="000000"/>
              </w:rPr>
            </w:pPr>
          </w:p>
        </w:tc>
        <w:tc>
          <w:tcPr>
            <w:tcW w:w="482" w:type="pct"/>
            <w:tcBorders>
              <w:top w:val="nil"/>
              <w:left w:val="nil"/>
              <w:bottom w:val="single" w:sz="8" w:space="0" w:color="auto"/>
              <w:right w:val="single" w:sz="8" w:space="0" w:color="auto"/>
            </w:tcBorders>
            <w:noWrap/>
            <w:vAlign w:val="center"/>
          </w:tcPr>
          <w:p w14:paraId="25AB9E7E" w14:textId="77777777" w:rsidR="001F68B3" w:rsidRPr="006D43AB" w:rsidRDefault="001F68B3" w:rsidP="001F68B3">
            <w:pPr>
              <w:spacing w:after="0" w:line="240" w:lineRule="auto"/>
              <w:jc w:val="center"/>
              <w:rPr>
                <w:rFonts w:ascii="Verdana" w:eastAsia="Times New Roman" w:hAnsi="Verdana" w:cs="Times New Roman"/>
                <w:color w:val="000000"/>
              </w:rPr>
            </w:pPr>
          </w:p>
        </w:tc>
      </w:tr>
      <w:tr w:rsidR="001F68B3" w:rsidRPr="006D43AB" w14:paraId="61C78956" w14:textId="77777777" w:rsidTr="002F4922">
        <w:trPr>
          <w:trHeight w:val="60"/>
        </w:trPr>
        <w:tc>
          <w:tcPr>
            <w:tcW w:w="308" w:type="pct"/>
            <w:tcBorders>
              <w:top w:val="nil"/>
              <w:left w:val="single" w:sz="8" w:space="0" w:color="auto"/>
              <w:bottom w:val="single" w:sz="8" w:space="0" w:color="auto"/>
              <w:right w:val="single" w:sz="8" w:space="0" w:color="auto"/>
            </w:tcBorders>
            <w:shd w:val="clear" w:color="auto" w:fill="D9D9D9"/>
            <w:noWrap/>
            <w:vAlign w:val="center"/>
          </w:tcPr>
          <w:p w14:paraId="50D8C37D" w14:textId="77777777" w:rsidR="001F68B3" w:rsidRPr="006D43AB" w:rsidRDefault="001F68B3" w:rsidP="001F68B3">
            <w:pPr>
              <w:spacing w:after="0" w:line="240" w:lineRule="auto"/>
              <w:jc w:val="center"/>
              <w:rPr>
                <w:rFonts w:ascii="Verdana" w:eastAsia="Times New Roman" w:hAnsi="Verdana" w:cs="Times New Roman"/>
                <w:b/>
                <w:bCs/>
                <w:color w:val="000000"/>
                <w:sz w:val="18"/>
                <w:szCs w:val="18"/>
              </w:rPr>
            </w:pPr>
            <w:r w:rsidRPr="006D43AB">
              <w:rPr>
                <w:rFonts w:ascii="Verdana" w:eastAsia="Times New Roman" w:hAnsi="Verdana" w:cs="Times New Roman"/>
                <w:b/>
                <w:bCs/>
                <w:color w:val="000000"/>
                <w:sz w:val="18"/>
                <w:szCs w:val="18"/>
              </w:rPr>
              <w:t>19.2.5</w:t>
            </w:r>
          </w:p>
        </w:tc>
        <w:tc>
          <w:tcPr>
            <w:tcW w:w="514" w:type="pct"/>
            <w:tcBorders>
              <w:top w:val="nil"/>
              <w:left w:val="nil"/>
              <w:bottom w:val="single" w:sz="8" w:space="0" w:color="auto"/>
              <w:right w:val="single" w:sz="8" w:space="0" w:color="auto"/>
            </w:tcBorders>
            <w:noWrap/>
            <w:vAlign w:val="center"/>
          </w:tcPr>
          <w:p w14:paraId="26D06CDA"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512" w:type="pct"/>
            <w:tcBorders>
              <w:top w:val="nil"/>
              <w:left w:val="nil"/>
              <w:bottom w:val="single" w:sz="8" w:space="0" w:color="auto"/>
              <w:right w:val="single" w:sz="8" w:space="0" w:color="auto"/>
            </w:tcBorders>
            <w:noWrap/>
            <w:vAlign w:val="center"/>
          </w:tcPr>
          <w:p w14:paraId="24ECA3E4" w14:textId="77777777" w:rsidR="001F68B3" w:rsidRPr="006D43AB" w:rsidRDefault="001F68B3" w:rsidP="001F68B3">
            <w:pPr>
              <w:spacing w:after="0" w:line="240" w:lineRule="auto"/>
              <w:jc w:val="center"/>
              <w:rPr>
                <w:rFonts w:ascii="Verdana" w:eastAsia="Times New Roman" w:hAnsi="Verdana" w:cs="Times New Roman"/>
                <w:b/>
                <w:bCs/>
                <w:color w:val="000000"/>
              </w:rPr>
            </w:pPr>
          </w:p>
        </w:tc>
        <w:tc>
          <w:tcPr>
            <w:tcW w:w="472" w:type="pct"/>
            <w:tcBorders>
              <w:top w:val="nil"/>
              <w:left w:val="nil"/>
              <w:bottom w:val="single" w:sz="8" w:space="0" w:color="auto"/>
              <w:right w:val="single" w:sz="8" w:space="0" w:color="auto"/>
            </w:tcBorders>
            <w:noWrap/>
            <w:vAlign w:val="center"/>
          </w:tcPr>
          <w:p w14:paraId="25581A40" w14:textId="77777777" w:rsidR="001F68B3" w:rsidRPr="006D43AB" w:rsidRDefault="001F68B3" w:rsidP="001F68B3">
            <w:pPr>
              <w:spacing w:after="0" w:line="240" w:lineRule="auto"/>
              <w:jc w:val="center"/>
              <w:rPr>
                <w:rFonts w:ascii="Verdana" w:eastAsia="Times New Roman" w:hAnsi="Verdana" w:cs="Times New Roman"/>
                <w:b/>
                <w:bCs/>
                <w:color w:val="000000"/>
              </w:rPr>
            </w:pPr>
          </w:p>
        </w:tc>
        <w:tc>
          <w:tcPr>
            <w:tcW w:w="433" w:type="pct"/>
            <w:tcBorders>
              <w:top w:val="nil"/>
              <w:left w:val="nil"/>
              <w:bottom w:val="single" w:sz="8" w:space="0" w:color="auto"/>
              <w:right w:val="single" w:sz="8" w:space="0" w:color="auto"/>
            </w:tcBorders>
            <w:noWrap/>
            <w:vAlign w:val="center"/>
          </w:tcPr>
          <w:p w14:paraId="3FF3DA79" w14:textId="77777777" w:rsidR="001F68B3" w:rsidRPr="006D43AB" w:rsidRDefault="001F68B3" w:rsidP="001F68B3">
            <w:pPr>
              <w:spacing w:after="0" w:line="240" w:lineRule="auto"/>
              <w:jc w:val="center"/>
              <w:rPr>
                <w:rFonts w:ascii="Verdana" w:eastAsia="Times New Roman" w:hAnsi="Verdana" w:cs="Times New Roman"/>
                <w:b/>
                <w:bCs/>
                <w:color w:val="000000"/>
                <w:lang w:val="en-US"/>
              </w:rPr>
            </w:pPr>
          </w:p>
        </w:tc>
        <w:tc>
          <w:tcPr>
            <w:tcW w:w="417" w:type="pct"/>
            <w:tcBorders>
              <w:top w:val="nil"/>
              <w:left w:val="nil"/>
              <w:bottom w:val="single" w:sz="8" w:space="0" w:color="auto"/>
              <w:right w:val="single" w:sz="8" w:space="0" w:color="auto"/>
            </w:tcBorders>
            <w:noWrap/>
          </w:tcPr>
          <w:p w14:paraId="091129E7" w14:textId="76B42EE5" w:rsidR="001F68B3" w:rsidRPr="00AD72C9" w:rsidRDefault="001F68B3" w:rsidP="00AD72C9">
            <w:pPr>
              <w:pStyle w:val="a3"/>
              <w:numPr>
                <w:ilvl w:val="0"/>
                <w:numId w:val="62"/>
              </w:numPr>
              <w:spacing w:after="0" w:line="240" w:lineRule="auto"/>
              <w:jc w:val="center"/>
              <w:rPr>
                <w:rFonts w:ascii="Verdana" w:eastAsia="Times New Roman" w:hAnsi="Verdana" w:cs="Times New Roman"/>
                <w:b/>
                <w:bCs/>
                <w:color w:val="000000"/>
              </w:rPr>
            </w:pPr>
          </w:p>
        </w:tc>
        <w:tc>
          <w:tcPr>
            <w:tcW w:w="527" w:type="pct"/>
            <w:tcBorders>
              <w:top w:val="nil"/>
              <w:left w:val="nil"/>
              <w:bottom w:val="single" w:sz="8" w:space="0" w:color="auto"/>
              <w:right w:val="single" w:sz="8" w:space="0" w:color="auto"/>
            </w:tcBorders>
            <w:noWrap/>
          </w:tcPr>
          <w:p w14:paraId="72814381" w14:textId="251A07E4" w:rsidR="001F68B3" w:rsidRPr="00967C16" w:rsidRDefault="001F68B3" w:rsidP="00967C16">
            <w:pPr>
              <w:pStyle w:val="a3"/>
              <w:numPr>
                <w:ilvl w:val="0"/>
                <w:numId w:val="62"/>
              </w:numPr>
              <w:spacing w:after="0" w:line="240" w:lineRule="auto"/>
              <w:jc w:val="center"/>
              <w:rPr>
                <w:rFonts w:ascii="Verdana" w:eastAsia="Times New Roman" w:hAnsi="Verdana" w:cs="Times New Roman"/>
              </w:rPr>
            </w:pPr>
          </w:p>
        </w:tc>
        <w:tc>
          <w:tcPr>
            <w:tcW w:w="472" w:type="pct"/>
            <w:tcBorders>
              <w:top w:val="nil"/>
              <w:left w:val="nil"/>
              <w:bottom w:val="single" w:sz="8" w:space="0" w:color="auto"/>
              <w:right w:val="single" w:sz="8" w:space="0" w:color="auto"/>
            </w:tcBorders>
            <w:noWrap/>
            <w:vAlign w:val="center"/>
          </w:tcPr>
          <w:p w14:paraId="64079BBB" w14:textId="77777777" w:rsidR="001F68B3" w:rsidRPr="006D43AB" w:rsidRDefault="001F68B3" w:rsidP="001F68B3">
            <w:pPr>
              <w:spacing w:after="0" w:line="240" w:lineRule="auto"/>
              <w:jc w:val="center"/>
              <w:rPr>
                <w:rFonts w:ascii="Verdana" w:eastAsia="Times New Roman" w:hAnsi="Verdana" w:cs="Times New Roman"/>
                <w:b/>
                <w:bCs/>
                <w:color w:val="000000"/>
              </w:rPr>
            </w:pPr>
          </w:p>
        </w:tc>
        <w:tc>
          <w:tcPr>
            <w:tcW w:w="433" w:type="pct"/>
            <w:tcBorders>
              <w:top w:val="nil"/>
              <w:left w:val="nil"/>
              <w:bottom w:val="single" w:sz="8" w:space="0" w:color="auto"/>
              <w:right w:val="single" w:sz="8" w:space="0" w:color="auto"/>
            </w:tcBorders>
            <w:noWrap/>
            <w:vAlign w:val="center"/>
          </w:tcPr>
          <w:p w14:paraId="12EE361E" w14:textId="77777777" w:rsidR="001F68B3" w:rsidRPr="006D43AB" w:rsidRDefault="001F68B3" w:rsidP="001F68B3">
            <w:pPr>
              <w:spacing w:after="0" w:line="240" w:lineRule="auto"/>
              <w:jc w:val="center"/>
              <w:rPr>
                <w:rFonts w:ascii="Verdana" w:eastAsia="Times New Roman" w:hAnsi="Verdana" w:cs="Times New Roman"/>
                <w:b/>
                <w:bCs/>
                <w:color w:val="000000"/>
              </w:rPr>
            </w:pPr>
          </w:p>
        </w:tc>
        <w:tc>
          <w:tcPr>
            <w:tcW w:w="433" w:type="pct"/>
            <w:tcBorders>
              <w:top w:val="nil"/>
              <w:left w:val="nil"/>
              <w:bottom w:val="single" w:sz="8" w:space="0" w:color="auto"/>
              <w:right w:val="single" w:sz="8" w:space="0" w:color="auto"/>
            </w:tcBorders>
            <w:noWrap/>
            <w:vAlign w:val="center"/>
          </w:tcPr>
          <w:p w14:paraId="579EE6ED"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482" w:type="pct"/>
            <w:tcBorders>
              <w:top w:val="nil"/>
              <w:left w:val="nil"/>
              <w:bottom w:val="single" w:sz="8" w:space="0" w:color="auto"/>
              <w:right w:val="single" w:sz="8" w:space="0" w:color="auto"/>
            </w:tcBorders>
            <w:noWrap/>
            <w:vAlign w:val="center"/>
          </w:tcPr>
          <w:p w14:paraId="060DFDA0" w14:textId="77777777" w:rsidR="001F68B3" w:rsidRPr="006D43AB" w:rsidRDefault="001F68B3" w:rsidP="001F68B3">
            <w:pPr>
              <w:spacing w:after="0" w:line="240" w:lineRule="auto"/>
              <w:jc w:val="center"/>
              <w:rPr>
                <w:rFonts w:ascii="Verdana" w:eastAsia="Times New Roman" w:hAnsi="Verdana" w:cs="Times New Roman"/>
                <w:color w:val="000000"/>
              </w:rPr>
            </w:pPr>
          </w:p>
        </w:tc>
      </w:tr>
      <w:tr w:rsidR="001F68B3" w:rsidRPr="006D43AB" w14:paraId="5E3756B4" w14:textId="77777777" w:rsidTr="002F4922">
        <w:trPr>
          <w:trHeight w:val="60"/>
        </w:trPr>
        <w:tc>
          <w:tcPr>
            <w:tcW w:w="308" w:type="pct"/>
            <w:tcBorders>
              <w:top w:val="nil"/>
              <w:left w:val="single" w:sz="8" w:space="0" w:color="auto"/>
              <w:bottom w:val="single" w:sz="8" w:space="0" w:color="auto"/>
              <w:right w:val="single" w:sz="8" w:space="0" w:color="auto"/>
            </w:tcBorders>
            <w:shd w:val="clear" w:color="auto" w:fill="D9D9D9"/>
            <w:noWrap/>
            <w:vAlign w:val="center"/>
          </w:tcPr>
          <w:p w14:paraId="3EEC9A82" w14:textId="77777777" w:rsidR="001F68B3" w:rsidRPr="006D43AB" w:rsidRDefault="001F68B3" w:rsidP="001F68B3">
            <w:pPr>
              <w:spacing w:after="0" w:line="240" w:lineRule="auto"/>
              <w:jc w:val="center"/>
              <w:rPr>
                <w:rFonts w:ascii="Verdana" w:eastAsia="Times New Roman" w:hAnsi="Verdana" w:cs="Times New Roman"/>
                <w:b/>
                <w:bCs/>
                <w:color w:val="000000"/>
                <w:sz w:val="18"/>
                <w:szCs w:val="18"/>
              </w:rPr>
            </w:pPr>
            <w:r w:rsidRPr="006D43AB">
              <w:rPr>
                <w:rFonts w:ascii="Verdana" w:eastAsia="Times New Roman" w:hAnsi="Verdana" w:cs="Times New Roman"/>
                <w:b/>
                <w:bCs/>
                <w:color w:val="000000"/>
                <w:sz w:val="18"/>
                <w:szCs w:val="18"/>
              </w:rPr>
              <w:t>19.2.6</w:t>
            </w:r>
          </w:p>
        </w:tc>
        <w:tc>
          <w:tcPr>
            <w:tcW w:w="514" w:type="pct"/>
            <w:tcBorders>
              <w:top w:val="nil"/>
              <w:left w:val="nil"/>
              <w:bottom w:val="single" w:sz="8" w:space="0" w:color="auto"/>
              <w:right w:val="single" w:sz="8" w:space="0" w:color="auto"/>
            </w:tcBorders>
            <w:noWrap/>
            <w:vAlign w:val="center"/>
          </w:tcPr>
          <w:p w14:paraId="15F04725" w14:textId="77777777" w:rsidR="001F68B3" w:rsidRPr="006D43AB" w:rsidRDefault="001F68B3" w:rsidP="001F68B3">
            <w:pPr>
              <w:spacing w:after="0" w:line="240" w:lineRule="auto"/>
              <w:jc w:val="center"/>
              <w:rPr>
                <w:rFonts w:ascii="Verdana" w:eastAsia="Times New Roman" w:hAnsi="Verdana" w:cs="Times New Roman"/>
                <w:b/>
                <w:bCs/>
                <w:color w:val="000000"/>
              </w:rPr>
            </w:pPr>
          </w:p>
        </w:tc>
        <w:tc>
          <w:tcPr>
            <w:tcW w:w="512" w:type="pct"/>
            <w:tcBorders>
              <w:top w:val="nil"/>
              <w:left w:val="nil"/>
              <w:bottom w:val="single" w:sz="8" w:space="0" w:color="auto"/>
              <w:right w:val="single" w:sz="8" w:space="0" w:color="auto"/>
            </w:tcBorders>
            <w:noWrap/>
            <w:vAlign w:val="center"/>
          </w:tcPr>
          <w:p w14:paraId="3DE608B8" w14:textId="77777777" w:rsidR="001F68B3" w:rsidRPr="006D43AB" w:rsidRDefault="001F68B3" w:rsidP="001F68B3">
            <w:pPr>
              <w:spacing w:after="0" w:line="240" w:lineRule="auto"/>
              <w:jc w:val="center"/>
              <w:rPr>
                <w:rFonts w:ascii="Verdana" w:eastAsia="Times New Roman" w:hAnsi="Verdana" w:cs="Times New Roman"/>
                <w:b/>
                <w:bCs/>
                <w:color w:val="000000"/>
              </w:rPr>
            </w:pPr>
          </w:p>
        </w:tc>
        <w:tc>
          <w:tcPr>
            <w:tcW w:w="472" w:type="pct"/>
            <w:tcBorders>
              <w:top w:val="nil"/>
              <w:left w:val="nil"/>
              <w:bottom w:val="single" w:sz="8" w:space="0" w:color="auto"/>
              <w:right w:val="single" w:sz="8" w:space="0" w:color="auto"/>
            </w:tcBorders>
            <w:noWrap/>
            <w:vAlign w:val="center"/>
          </w:tcPr>
          <w:p w14:paraId="3CE9501D" w14:textId="24378346" w:rsidR="001F68B3" w:rsidRPr="00967C16" w:rsidRDefault="001F68B3" w:rsidP="00967C16">
            <w:pPr>
              <w:pStyle w:val="a3"/>
              <w:numPr>
                <w:ilvl w:val="0"/>
                <w:numId w:val="62"/>
              </w:numPr>
              <w:spacing w:after="0" w:line="240" w:lineRule="auto"/>
              <w:jc w:val="center"/>
              <w:rPr>
                <w:rFonts w:ascii="Verdana" w:eastAsia="Times New Roman" w:hAnsi="Verdana" w:cs="Times New Roman"/>
                <w:color w:val="000000"/>
              </w:rPr>
            </w:pPr>
          </w:p>
        </w:tc>
        <w:tc>
          <w:tcPr>
            <w:tcW w:w="433" w:type="pct"/>
            <w:tcBorders>
              <w:top w:val="nil"/>
              <w:left w:val="nil"/>
              <w:bottom w:val="single" w:sz="8" w:space="0" w:color="auto"/>
              <w:right w:val="single" w:sz="8" w:space="0" w:color="auto"/>
            </w:tcBorders>
            <w:noWrap/>
            <w:vAlign w:val="center"/>
          </w:tcPr>
          <w:p w14:paraId="5DB33722"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417" w:type="pct"/>
            <w:tcBorders>
              <w:top w:val="nil"/>
              <w:left w:val="nil"/>
              <w:bottom w:val="single" w:sz="8" w:space="0" w:color="auto"/>
              <w:right w:val="single" w:sz="8" w:space="0" w:color="auto"/>
            </w:tcBorders>
            <w:noWrap/>
            <w:vAlign w:val="center"/>
          </w:tcPr>
          <w:p w14:paraId="3F5701F2" w14:textId="7977EE4A" w:rsidR="001F68B3" w:rsidRPr="00AD72C9" w:rsidRDefault="001F68B3" w:rsidP="00AD72C9">
            <w:pPr>
              <w:pStyle w:val="a3"/>
              <w:numPr>
                <w:ilvl w:val="0"/>
                <w:numId w:val="62"/>
              </w:numPr>
              <w:spacing w:after="0" w:line="240" w:lineRule="auto"/>
              <w:jc w:val="center"/>
              <w:rPr>
                <w:rFonts w:ascii="Verdana" w:eastAsia="Times New Roman" w:hAnsi="Verdana" w:cs="Times New Roman"/>
                <w:b/>
                <w:bCs/>
                <w:color w:val="000000"/>
              </w:rPr>
            </w:pPr>
          </w:p>
        </w:tc>
        <w:tc>
          <w:tcPr>
            <w:tcW w:w="527" w:type="pct"/>
            <w:tcBorders>
              <w:top w:val="nil"/>
              <w:left w:val="nil"/>
              <w:bottom w:val="single" w:sz="8" w:space="0" w:color="auto"/>
              <w:right w:val="single" w:sz="8" w:space="0" w:color="auto"/>
            </w:tcBorders>
            <w:noWrap/>
            <w:vAlign w:val="center"/>
          </w:tcPr>
          <w:p w14:paraId="07F27EA7" w14:textId="72AD810E" w:rsidR="001F68B3" w:rsidRPr="00967C16" w:rsidRDefault="001F68B3" w:rsidP="00967C16">
            <w:pPr>
              <w:pStyle w:val="a3"/>
              <w:numPr>
                <w:ilvl w:val="0"/>
                <w:numId w:val="62"/>
              </w:numPr>
              <w:spacing w:after="0" w:line="240" w:lineRule="auto"/>
              <w:jc w:val="center"/>
              <w:rPr>
                <w:rFonts w:ascii="Verdana" w:eastAsia="Times New Roman" w:hAnsi="Verdana" w:cs="Times New Roman"/>
                <w:color w:val="000000"/>
              </w:rPr>
            </w:pPr>
          </w:p>
        </w:tc>
        <w:tc>
          <w:tcPr>
            <w:tcW w:w="472" w:type="pct"/>
            <w:tcBorders>
              <w:top w:val="nil"/>
              <w:left w:val="nil"/>
              <w:bottom w:val="single" w:sz="8" w:space="0" w:color="auto"/>
              <w:right w:val="single" w:sz="8" w:space="0" w:color="auto"/>
            </w:tcBorders>
            <w:noWrap/>
            <w:vAlign w:val="center"/>
          </w:tcPr>
          <w:p w14:paraId="7CF1890F" w14:textId="77777777" w:rsidR="001F68B3" w:rsidRPr="006D43AB" w:rsidRDefault="001F68B3" w:rsidP="001F68B3">
            <w:pPr>
              <w:spacing w:after="0" w:line="240" w:lineRule="auto"/>
              <w:jc w:val="center"/>
              <w:rPr>
                <w:rFonts w:ascii="Verdana" w:eastAsia="Times New Roman" w:hAnsi="Verdana" w:cs="Times New Roman"/>
                <w:b/>
                <w:bCs/>
                <w:color w:val="000000"/>
                <w:lang w:val="en-US"/>
              </w:rPr>
            </w:pPr>
          </w:p>
        </w:tc>
        <w:tc>
          <w:tcPr>
            <w:tcW w:w="433" w:type="pct"/>
            <w:tcBorders>
              <w:top w:val="nil"/>
              <w:left w:val="nil"/>
              <w:bottom w:val="single" w:sz="8" w:space="0" w:color="auto"/>
              <w:right w:val="single" w:sz="8" w:space="0" w:color="auto"/>
            </w:tcBorders>
            <w:noWrap/>
            <w:vAlign w:val="center"/>
          </w:tcPr>
          <w:p w14:paraId="5923EDB9"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433" w:type="pct"/>
            <w:tcBorders>
              <w:top w:val="nil"/>
              <w:left w:val="nil"/>
              <w:bottom w:val="single" w:sz="8" w:space="0" w:color="auto"/>
              <w:right w:val="single" w:sz="8" w:space="0" w:color="auto"/>
            </w:tcBorders>
            <w:noWrap/>
            <w:vAlign w:val="center"/>
          </w:tcPr>
          <w:p w14:paraId="5263B3FD"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482" w:type="pct"/>
            <w:tcBorders>
              <w:top w:val="nil"/>
              <w:left w:val="nil"/>
              <w:bottom w:val="single" w:sz="8" w:space="0" w:color="auto"/>
              <w:right w:val="single" w:sz="8" w:space="0" w:color="auto"/>
            </w:tcBorders>
            <w:noWrap/>
            <w:vAlign w:val="center"/>
          </w:tcPr>
          <w:p w14:paraId="55FCCC52" w14:textId="77777777" w:rsidR="001F68B3" w:rsidRPr="006D43AB" w:rsidRDefault="001F68B3" w:rsidP="001F68B3">
            <w:pPr>
              <w:spacing w:after="0" w:line="240" w:lineRule="auto"/>
              <w:jc w:val="center"/>
              <w:rPr>
                <w:rFonts w:ascii="Verdana" w:eastAsia="Times New Roman" w:hAnsi="Verdana" w:cs="Times New Roman"/>
                <w:color w:val="000000"/>
              </w:rPr>
            </w:pPr>
          </w:p>
        </w:tc>
      </w:tr>
      <w:tr w:rsidR="001F68B3" w:rsidRPr="006D43AB" w14:paraId="5427BFCC" w14:textId="77777777" w:rsidTr="002F4922">
        <w:trPr>
          <w:trHeight w:val="60"/>
        </w:trPr>
        <w:tc>
          <w:tcPr>
            <w:tcW w:w="308" w:type="pct"/>
            <w:tcBorders>
              <w:top w:val="nil"/>
              <w:left w:val="single" w:sz="8" w:space="0" w:color="auto"/>
              <w:bottom w:val="single" w:sz="8" w:space="0" w:color="auto"/>
              <w:right w:val="single" w:sz="8" w:space="0" w:color="auto"/>
            </w:tcBorders>
            <w:shd w:val="clear" w:color="auto" w:fill="D9D9D9"/>
            <w:noWrap/>
            <w:vAlign w:val="center"/>
          </w:tcPr>
          <w:p w14:paraId="0C062D55" w14:textId="77777777" w:rsidR="001F68B3" w:rsidRPr="006D43AB" w:rsidRDefault="001F68B3" w:rsidP="001F68B3">
            <w:pPr>
              <w:spacing w:after="0" w:line="240" w:lineRule="auto"/>
              <w:jc w:val="center"/>
              <w:rPr>
                <w:rFonts w:ascii="Verdana" w:eastAsia="Times New Roman" w:hAnsi="Verdana" w:cs="Times New Roman"/>
                <w:b/>
                <w:bCs/>
                <w:color w:val="000000"/>
                <w:sz w:val="18"/>
                <w:szCs w:val="18"/>
              </w:rPr>
            </w:pPr>
            <w:r w:rsidRPr="006D43AB">
              <w:rPr>
                <w:rFonts w:ascii="Verdana" w:eastAsia="Times New Roman" w:hAnsi="Verdana" w:cs="Times New Roman"/>
                <w:b/>
                <w:bCs/>
                <w:color w:val="000000"/>
                <w:sz w:val="18"/>
                <w:szCs w:val="18"/>
              </w:rPr>
              <w:t>19.2.7</w:t>
            </w:r>
          </w:p>
        </w:tc>
        <w:tc>
          <w:tcPr>
            <w:tcW w:w="514" w:type="pct"/>
            <w:tcBorders>
              <w:top w:val="nil"/>
              <w:left w:val="nil"/>
              <w:bottom w:val="single" w:sz="8" w:space="0" w:color="auto"/>
              <w:right w:val="single" w:sz="8" w:space="0" w:color="auto"/>
            </w:tcBorders>
            <w:noWrap/>
            <w:vAlign w:val="center"/>
          </w:tcPr>
          <w:p w14:paraId="6405C59B" w14:textId="77777777" w:rsidR="001F68B3" w:rsidRPr="006D43AB" w:rsidRDefault="001F68B3" w:rsidP="001F68B3">
            <w:pPr>
              <w:spacing w:after="0" w:line="240" w:lineRule="auto"/>
              <w:jc w:val="center"/>
              <w:rPr>
                <w:rFonts w:ascii="Verdana" w:eastAsia="Times New Roman" w:hAnsi="Verdana" w:cs="Times New Roman"/>
                <w:b/>
                <w:bCs/>
                <w:color w:val="000000"/>
              </w:rPr>
            </w:pPr>
          </w:p>
        </w:tc>
        <w:tc>
          <w:tcPr>
            <w:tcW w:w="512" w:type="pct"/>
            <w:tcBorders>
              <w:top w:val="nil"/>
              <w:left w:val="nil"/>
              <w:bottom w:val="single" w:sz="8" w:space="0" w:color="auto"/>
              <w:right w:val="single" w:sz="8" w:space="0" w:color="auto"/>
            </w:tcBorders>
            <w:noWrap/>
            <w:vAlign w:val="center"/>
          </w:tcPr>
          <w:p w14:paraId="4C7AC032"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472" w:type="pct"/>
            <w:tcBorders>
              <w:top w:val="nil"/>
              <w:left w:val="nil"/>
              <w:bottom w:val="single" w:sz="8" w:space="0" w:color="auto"/>
              <w:right w:val="single" w:sz="8" w:space="0" w:color="auto"/>
            </w:tcBorders>
            <w:noWrap/>
            <w:vAlign w:val="center"/>
          </w:tcPr>
          <w:p w14:paraId="1C2C25CB"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433" w:type="pct"/>
            <w:tcBorders>
              <w:top w:val="nil"/>
              <w:left w:val="nil"/>
              <w:bottom w:val="single" w:sz="8" w:space="0" w:color="auto"/>
              <w:right w:val="single" w:sz="8" w:space="0" w:color="auto"/>
            </w:tcBorders>
            <w:noWrap/>
            <w:vAlign w:val="center"/>
          </w:tcPr>
          <w:p w14:paraId="64B2983D"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417" w:type="pct"/>
            <w:tcBorders>
              <w:top w:val="nil"/>
              <w:left w:val="nil"/>
              <w:bottom w:val="single" w:sz="8" w:space="0" w:color="auto"/>
              <w:right w:val="single" w:sz="8" w:space="0" w:color="auto"/>
            </w:tcBorders>
            <w:noWrap/>
            <w:vAlign w:val="center"/>
          </w:tcPr>
          <w:p w14:paraId="32873E8B" w14:textId="08FD8AB1" w:rsidR="001F68B3" w:rsidRPr="006D43AB" w:rsidRDefault="001F68B3" w:rsidP="00AD72C9">
            <w:pPr>
              <w:pStyle w:val="a3"/>
              <w:numPr>
                <w:ilvl w:val="0"/>
                <w:numId w:val="62"/>
              </w:numPr>
              <w:spacing w:after="0" w:line="240" w:lineRule="auto"/>
              <w:jc w:val="center"/>
              <w:rPr>
                <w:rFonts w:ascii="Verdana" w:eastAsia="Times New Roman" w:hAnsi="Verdana" w:cs="Times New Roman"/>
                <w:b/>
                <w:bCs/>
                <w:color w:val="000000"/>
              </w:rPr>
            </w:pPr>
          </w:p>
        </w:tc>
        <w:tc>
          <w:tcPr>
            <w:tcW w:w="527" w:type="pct"/>
            <w:tcBorders>
              <w:top w:val="nil"/>
              <w:left w:val="nil"/>
              <w:bottom w:val="single" w:sz="8" w:space="0" w:color="auto"/>
              <w:right w:val="single" w:sz="8" w:space="0" w:color="auto"/>
            </w:tcBorders>
            <w:noWrap/>
            <w:vAlign w:val="center"/>
          </w:tcPr>
          <w:p w14:paraId="097720EF" w14:textId="77777777" w:rsidR="001F68B3" w:rsidRPr="006D43AB" w:rsidRDefault="001F68B3" w:rsidP="001F68B3">
            <w:pPr>
              <w:spacing w:after="0" w:line="240" w:lineRule="auto"/>
              <w:jc w:val="center"/>
              <w:rPr>
                <w:rFonts w:ascii="Verdana" w:eastAsia="Times New Roman" w:hAnsi="Verdana" w:cs="Times New Roman"/>
                <w:b/>
                <w:bCs/>
                <w:color w:val="000000"/>
              </w:rPr>
            </w:pPr>
          </w:p>
        </w:tc>
        <w:tc>
          <w:tcPr>
            <w:tcW w:w="472" w:type="pct"/>
            <w:tcBorders>
              <w:top w:val="nil"/>
              <w:left w:val="nil"/>
              <w:bottom w:val="single" w:sz="8" w:space="0" w:color="auto"/>
              <w:right w:val="single" w:sz="8" w:space="0" w:color="auto"/>
            </w:tcBorders>
            <w:noWrap/>
            <w:vAlign w:val="center"/>
          </w:tcPr>
          <w:p w14:paraId="3A371A69"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433" w:type="pct"/>
            <w:tcBorders>
              <w:top w:val="nil"/>
              <w:left w:val="nil"/>
              <w:bottom w:val="single" w:sz="8" w:space="0" w:color="auto"/>
              <w:right w:val="single" w:sz="8" w:space="0" w:color="auto"/>
            </w:tcBorders>
            <w:noWrap/>
            <w:vAlign w:val="center"/>
          </w:tcPr>
          <w:p w14:paraId="6EFD00B7"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433" w:type="pct"/>
            <w:tcBorders>
              <w:top w:val="nil"/>
              <w:left w:val="nil"/>
              <w:bottom w:val="single" w:sz="8" w:space="0" w:color="auto"/>
              <w:right w:val="single" w:sz="8" w:space="0" w:color="auto"/>
            </w:tcBorders>
            <w:noWrap/>
            <w:vAlign w:val="center"/>
          </w:tcPr>
          <w:p w14:paraId="7B114CC3" w14:textId="77777777" w:rsidR="001F68B3" w:rsidRPr="006D43AB" w:rsidRDefault="001F68B3" w:rsidP="001F68B3">
            <w:pPr>
              <w:spacing w:after="0" w:line="240" w:lineRule="auto"/>
              <w:jc w:val="center"/>
              <w:rPr>
                <w:rFonts w:ascii="Verdana" w:eastAsia="Times New Roman" w:hAnsi="Verdana" w:cs="Times New Roman"/>
                <w:b/>
                <w:bCs/>
                <w:color w:val="000000"/>
              </w:rPr>
            </w:pPr>
          </w:p>
        </w:tc>
        <w:tc>
          <w:tcPr>
            <w:tcW w:w="482" w:type="pct"/>
            <w:tcBorders>
              <w:top w:val="nil"/>
              <w:left w:val="nil"/>
              <w:bottom w:val="single" w:sz="8" w:space="0" w:color="auto"/>
              <w:right w:val="single" w:sz="8" w:space="0" w:color="auto"/>
            </w:tcBorders>
            <w:noWrap/>
            <w:vAlign w:val="center"/>
          </w:tcPr>
          <w:p w14:paraId="61BABE69" w14:textId="77777777" w:rsidR="001F68B3" w:rsidRPr="006D43AB" w:rsidRDefault="001F68B3" w:rsidP="001F68B3">
            <w:pPr>
              <w:spacing w:after="0" w:line="240" w:lineRule="auto"/>
              <w:jc w:val="center"/>
              <w:rPr>
                <w:rFonts w:ascii="Verdana" w:eastAsia="Times New Roman" w:hAnsi="Verdana" w:cs="Times New Roman"/>
                <w:color w:val="000000"/>
              </w:rPr>
            </w:pPr>
          </w:p>
        </w:tc>
      </w:tr>
      <w:tr w:rsidR="001F68B3" w:rsidRPr="006D43AB" w14:paraId="505AEEB3" w14:textId="77777777" w:rsidTr="002F4922">
        <w:trPr>
          <w:trHeight w:val="60"/>
        </w:trPr>
        <w:tc>
          <w:tcPr>
            <w:tcW w:w="308" w:type="pct"/>
            <w:tcBorders>
              <w:top w:val="nil"/>
              <w:left w:val="single" w:sz="8" w:space="0" w:color="auto"/>
              <w:bottom w:val="single" w:sz="8" w:space="0" w:color="auto"/>
              <w:right w:val="single" w:sz="8" w:space="0" w:color="auto"/>
            </w:tcBorders>
            <w:shd w:val="clear" w:color="auto" w:fill="D9D9D9"/>
            <w:noWrap/>
            <w:vAlign w:val="center"/>
          </w:tcPr>
          <w:p w14:paraId="13F5E667" w14:textId="77777777" w:rsidR="001F68B3" w:rsidRPr="006D43AB" w:rsidRDefault="001F68B3" w:rsidP="001F68B3">
            <w:pPr>
              <w:spacing w:after="0" w:line="240" w:lineRule="auto"/>
              <w:jc w:val="center"/>
              <w:rPr>
                <w:rFonts w:ascii="Verdana" w:eastAsia="Times New Roman" w:hAnsi="Verdana" w:cs="Times New Roman"/>
                <w:b/>
                <w:bCs/>
                <w:color w:val="000000"/>
                <w:sz w:val="18"/>
                <w:szCs w:val="18"/>
              </w:rPr>
            </w:pPr>
            <w:r w:rsidRPr="006D43AB">
              <w:rPr>
                <w:rFonts w:ascii="Verdana" w:eastAsia="Times New Roman" w:hAnsi="Verdana" w:cs="Times New Roman"/>
                <w:b/>
                <w:bCs/>
                <w:color w:val="000000"/>
                <w:sz w:val="18"/>
                <w:szCs w:val="18"/>
              </w:rPr>
              <w:t>19.3.1</w:t>
            </w:r>
          </w:p>
        </w:tc>
        <w:tc>
          <w:tcPr>
            <w:tcW w:w="514" w:type="pct"/>
            <w:tcBorders>
              <w:top w:val="nil"/>
              <w:left w:val="nil"/>
              <w:bottom w:val="single" w:sz="8" w:space="0" w:color="auto"/>
              <w:right w:val="single" w:sz="8" w:space="0" w:color="auto"/>
            </w:tcBorders>
            <w:noWrap/>
            <w:vAlign w:val="center"/>
          </w:tcPr>
          <w:p w14:paraId="5B94C978"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512" w:type="pct"/>
            <w:tcBorders>
              <w:top w:val="nil"/>
              <w:left w:val="nil"/>
              <w:bottom w:val="single" w:sz="8" w:space="0" w:color="auto"/>
              <w:right w:val="single" w:sz="8" w:space="0" w:color="auto"/>
            </w:tcBorders>
            <w:noWrap/>
            <w:vAlign w:val="center"/>
          </w:tcPr>
          <w:p w14:paraId="7601E871" w14:textId="4D7F0E59" w:rsidR="001F68B3" w:rsidRPr="00967C16" w:rsidRDefault="001F68B3" w:rsidP="00967C16">
            <w:pPr>
              <w:pStyle w:val="a3"/>
              <w:numPr>
                <w:ilvl w:val="0"/>
                <w:numId w:val="62"/>
              </w:numPr>
              <w:spacing w:after="0" w:line="240" w:lineRule="auto"/>
              <w:jc w:val="center"/>
              <w:rPr>
                <w:rFonts w:ascii="Verdana" w:eastAsia="Times New Roman" w:hAnsi="Verdana" w:cs="Times New Roman"/>
                <w:b/>
                <w:bCs/>
                <w:color w:val="000000"/>
              </w:rPr>
            </w:pPr>
          </w:p>
        </w:tc>
        <w:tc>
          <w:tcPr>
            <w:tcW w:w="472" w:type="pct"/>
            <w:tcBorders>
              <w:top w:val="nil"/>
              <w:left w:val="nil"/>
              <w:bottom w:val="single" w:sz="8" w:space="0" w:color="auto"/>
              <w:right w:val="single" w:sz="8" w:space="0" w:color="auto"/>
            </w:tcBorders>
            <w:noWrap/>
            <w:vAlign w:val="center"/>
          </w:tcPr>
          <w:p w14:paraId="423F2DD0" w14:textId="77777777" w:rsidR="001F68B3" w:rsidRPr="006D43AB" w:rsidRDefault="001F68B3" w:rsidP="001F68B3">
            <w:pPr>
              <w:spacing w:after="0" w:line="240" w:lineRule="auto"/>
              <w:jc w:val="center"/>
              <w:rPr>
                <w:rFonts w:ascii="Verdana" w:eastAsia="Times New Roman" w:hAnsi="Verdana" w:cs="Times New Roman"/>
                <w:b/>
                <w:bCs/>
                <w:color w:val="000000"/>
              </w:rPr>
            </w:pPr>
          </w:p>
        </w:tc>
        <w:tc>
          <w:tcPr>
            <w:tcW w:w="433" w:type="pct"/>
            <w:tcBorders>
              <w:top w:val="nil"/>
              <w:left w:val="nil"/>
              <w:bottom w:val="single" w:sz="8" w:space="0" w:color="auto"/>
              <w:right w:val="single" w:sz="8" w:space="0" w:color="auto"/>
            </w:tcBorders>
            <w:noWrap/>
            <w:vAlign w:val="center"/>
          </w:tcPr>
          <w:p w14:paraId="0CCD5AA9"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417" w:type="pct"/>
            <w:tcBorders>
              <w:top w:val="nil"/>
              <w:left w:val="nil"/>
              <w:bottom w:val="single" w:sz="8" w:space="0" w:color="auto"/>
              <w:right w:val="single" w:sz="8" w:space="0" w:color="auto"/>
            </w:tcBorders>
            <w:noWrap/>
            <w:vAlign w:val="center"/>
          </w:tcPr>
          <w:p w14:paraId="3D1BAD8E"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527" w:type="pct"/>
            <w:tcBorders>
              <w:top w:val="nil"/>
              <w:left w:val="nil"/>
              <w:bottom w:val="single" w:sz="8" w:space="0" w:color="auto"/>
              <w:right w:val="single" w:sz="8" w:space="0" w:color="auto"/>
            </w:tcBorders>
            <w:noWrap/>
            <w:vAlign w:val="center"/>
          </w:tcPr>
          <w:p w14:paraId="69DE0836"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472" w:type="pct"/>
            <w:tcBorders>
              <w:top w:val="nil"/>
              <w:left w:val="nil"/>
              <w:bottom w:val="single" w:sz="8" w:space="0" w:color="auto"/>
              <w:right w:val="single" w:sz="8" w:space="0" w:color="auto"/>
            </w:tcBorders>
            <w:noWrap/>
            <w:vAlign w:val="center"/>
          </w:tcPr>
          <w:p w14:paraId="05EDE17A" w14:textId="1D0961E8" w:rsidR="001F68B3" w:rsidRPr="00967C16" w:rsidRDefault="001F68B3" w:rsidP="00967C16">
            <w:pPr>
              <w:pStyle w:val="a3"/>
              <w:numPr>
                <w:ilvl w:val="0"/>
                <w:numId w:val="62"/>
              </w:numPr>
              <w:spacing w:after="0" w:line="240" w:lineRule="auto"/>
              <w:jc w:val="center"/>
              <w:rPr>
                <w:rFonts w:ascii="Verdana" w:eastAsia="Times New Roman" w:hAnsi="Verdana" w:cs="Times New Roman"/>
                <w:b/>
                <w:bCs/>
                <w:color w:val="000000"/>
              </w:rPr>
            </w:pPr>
          </w:p>
        </w:tc>
        <w:tc>
          <w:tcPr>
            <w:tcW w:w="433" w:type="pct"/>
            <w:tcBorders>
              <w:top w:val="nil"/>
              <w:left w:val="nil"/>
              <w:bottom w:val="single" w:sz="8" w:space="0" w:color="auto"/>
              <w:right w:val="single" w:sz="8" w:space="0" w:color="auto"/>
            </w:tcBorders>
            <w:noWrap/>
            <w:vAlign w:val="center"/>
          </w:tcPr>
          <w:p w14:paraId="11EFC157"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433" w:type="pct"/>
            <w:tcBorders>
              <w:top w:val="nil"/>
              <w:left w:val="nil"/>
              <w:bottom w:val="single" w:sz="8" w:space="0" w:color="auto"/>
              <w:right w:val="single" w:sz="8" w:space="0" w:color="auto"/>
            </w:tcBorders>
            <w:noWrap/>
            <w:vAlign w:val="center"/>
          </w:tcPr>
          <w:p w14:paraId="35D8ED0A" w14:textId="77777777" w:rsidR="001F68B3" w:rsidRPr="006D43AB" w:rsidRDefault="001F68B3" w:rsidP="001F68B3">
            <w:pPr>
              <w:spacing w:after="0" w:line="240" w:lineRule="auto"/>
              <w:jc w:val="center"/>
              <w:rPr>
                <w:rFonts w:ascii="Verdana" w:eastAsia="Times New Roman" w:hAnsi="Verdana" w:cs="Times New Roman"/>
                <w:b/>
                <w:bCs/>
                <w:color w:val="000000"/>
              </w:rPr>
            </w:pPr>
          </w:p>
        </w:tc>
        <w:tc>
          <w:tcPr>
            <w:tcW w:w="482" w:type="pct"/>
            <w:tcBorders>
              <w:top w:val="nil"/>
              <w:left w:val="nil"/>
              <w:bottom w:val="single" w:sz="8" w:space="0" w:color="auto"/>
              <w:right w:val="single" w:sz="8" w:space="0" w:color="auto"/>
            </w:tcBorders>
            <w:noWrap/>
            <w:vAlign w:val="center"/>
          </w:tcPr>
          <w:p w14:paraId="5E0A6894" w14:textId="77777777" w:rsidR="001F68B3" w:rsidRPr="006D43AB" w:rsidRDefault="001F68B3" w:rsidP="001F68B3">
            <w:pPr>
              <w:spacing w:after="0" w:line="240" w:lineRule="auto"/>
              <w:jc w:val="center"/>
              <w:rPr>
                <w:rFonts w:ascii="Verdana" w:eastAsia="Times New Roman" w:hAnsi="Verdana" w:cs="Times New Roman"/>
                <w:b/>
                <w:bCs/>
                <w:color w:val="000000"/>
              </w:rPr>
            </w:pPr>
          </w:p>
        </w:tc>
      </w:tr>
      <w:tr w:rsidR="001F68B3" w:rsidRPr="006D43AB" w14:paraId="5AC748B8" w14:textId="77777777" w:rsidTr="002F4922">
        <w:trPr>
          <w:trHeight w:val="327"/>
        </w:trPr>
        <w:tc>
          <w:tcPr>
            <w:tcW w:w="308" w:type="pct"/>
            <w:tcBorders>
              <w:top w:val="nil"/>
              <w:left w:val="single" w:sz="8" w:space="0" w:color="auto"/>
              <w:bottom w:val="single" w:sz="8" w:space="0" w:color="auto"/>
              <w:right w:val="single" w:sz="8" w:space="0" w:color="auto"/>
            </w:tcBorders>
            <w:shd w:val="clear" w:color="auto" w:fill="D9D9D9"/>
            <w:noWrap/>
            <w:vAlign w:val="center"/>
          </w:tcPr>
          <w:p w14:paraId="4B84294F" w14:textId="77777777" w:rsidR="001F68B3" w:rsidRPr="006D43AB" w:rsidRDefault="001F68B3" w:rsidP="001F68B3">
            <w:pPr>
              <w:spacing w:after="0" w:line="240" w:lineRule="auto"/>
              <w:jc w:val="center"/>
              <w:rPr>
                <w:rFonts w:ascii="Verdana" w:eastAsia="Times New Roman" w:hAnsi="Verdana" w:cs="Times New Roman"/>
                <w:b/>
                <w:bCs/>
                <w:color w:val="000000"/>
                <w:sz w:val="18"/>
                <w:szCs w:val="18"/>
              </w:rPr>
            </w:pPr>
            <w:r w:rsidRPr="006D43AB">
              <w:rPr>
                <w:rFonts w:ascii="Verdana" w:eastAsia="Times New Roman" w:hAnsi="Verdana" w:cs="Times New Roman"/>
                <w:b/>
                <w:bCs/>
                <w:color w:val="000000"/>
                <w:sz w:val="18"/>
                <w:szCs w:val="18"/>
              </w:rPr>
              <w:t>19.3.2</w:t>
            </w:r>
          </w:p>
        </w:tc>
        <w:tc>
          <w:tcPr>
            <w:tcW w:w="514" w:type="pct"/>
            <w:tcBorders>
              <w:top w:val="nil"/>
              <w:left w:val="nil"/>
              <w:bottom w:val="single" w:sz="8" w:space="0" w:color="auto"/>
              <w:right w:val="single" w:sz="8" w:space="0" w:color="auto"/>
            </w:tcBorders>
            <w:noWrap/>
            <w:vAlign w:val="center"/>
          </w:tcPr>
          <w:p w14:paraId="2831A533"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512" w:type="pct"/>
            <w:tcBorders>
              <w:top w:val="nil"/>
              <w:left w:val="nil"/>
              <w:bottom w:val="single" w:sz="8" w:space="0" w:color="auto"/>
              <w:right w:val="single" w:sz="8" w:space="0" w:color="auto"/>
            </w:tcBorders>
            <w:noWrap/>
            <w:vAlign w:val="center"/>
          </w:tcPr>
          <w:p w14:paraId="139B65C7"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472" w:type="pct"/>
            <w:tcBorders>
              <w:top w:val="nil"/>
              <w:left w:val="nil"/>
              <w:bottom w:val="single" w:sz="8" w:space="0" w:color="auto"/>
              <w:right w:val="single" w:sz="8" w:space="0" w:color="auto"/>
            </w:tcBorders>
            <w:noWrap/>
            <w:vAlign w:val="center"/>
          </w:tcPr>
          <w:p w14:paraId="4B9C4B60"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433" w:type="pct"/>
            <w:tcBorders>
              <w:top w:val="nil"/>
              <w:left w:val="nil"/>
              <w:bottom w:val="single" w:sz="8" w:space="0" w:color="auto"/>
              <w:right w:val="single" w:sz="8" w:space="0" w:color="auto"/>
            </w:tcBorders>
            <w:noWrap/>
            <w:vAlign w:val="center"/>
          </w:tcPr>
          <w:p w14:paraId="460471AC"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417" w:type="pct"/>
            <w:tcBorders>
              <w:top w:val="nil"/>
              <w:left w:val="nil"/>
              <w:bottom w:val="single" w:sz="8" w:space="0" w:color="auto"/>
              <w:right w:val="single" w:sz="8" w:space="0" w:color="auto"/>
            </w:tcBorders>
            <w:noWrap/>
            <w:vAlign w:val="center"/>
          </w:tcPr>
          <w:p w14:paraId="3389BE7C"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527" w:type="pct"/>
            <w:tcBorders>
              <w:top w:val="nil"/>
              <w:left w:val="nil"/>
              <w:bottom w:val="single" w:sz="8" w:space="0" w:color="auto"/>
              <w:right w:val="single" w:sz="8" w:space="0" w:color="auto"/>
            </w:tcBorders>
            <w:noWrap/>
            <w:vAlign w:val="center"/>
          </w:tcPr>
          <w:p w14:paraId="465D5D35"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472" w:type="pct"/>
            <w:tcBorders>
              <w:top w:val="nil"/>
              <w:left w:val="nil"/>
              <w:bottom w:val="single" w:sz="8" w:space="0" w:color="auto"/>
              <w:right w:val="single" w:sz="8" w:space="0" w:color="auto"/>
            </w:tcBorders>
            <w:noWrap/>
            <w:vAlign w:val="center"/>
          </w:tcPr>
          <w:p w14:paraId="06CDA302"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433" w:type="pct"/>
            <w:tcBorders>
              <w:top w:val="nil"/>
              <w:left w:val="nil"/>
              <w:bottom w:val="single" w:sz="8" w:space="0" w:color="auto"/>
              <w:right w:val="single" w:sz="8" w:space="0" w:color="auto"/>
            </w:tcBorders>
            <w:noWrap/>
            <w:vAlign w:val="center"/>
          </w:tcPr>
          <w:p w14:paraId="19F334A8"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433" w:type="pct"/>
            <w:tcBorders>
              <w:top w:val="nil"/>
              <w:left w:val="nil"/>
              <w:bottom w:val="single" w:sz="8" w:space="0" w:color="auto"/>
              <w:right w:val="single" w:sz="8" w:space="0" w:color="auto"/>
            </w:tcBorders>
            <w:noWrap/>
            <w:vAlign w:val="center"/>
          </w:tcPr>
          <w:p w14:paraId="2237DBF6"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482" w:type="pct"/>
            <w:tcBorders>
              <w:top w:val="nil"/>
              <w:left w:val="nil"/>
              <w:bottom w:val="single" w:sz="8" w:space="0" w:color="auto"/>
              <w:right w:val="single" w:sz="8" w:space="0" w:color="auto"/>
            </w:tcBorders>
            <w:noWrap/>
            <w:vAlign w:val="center"/>
          </w:tcPr>
          <w:p w14:paraId="53FE386B" w14:textId="7831EB9A" w:rsidR="001F68B3" w:rsidRPr="00967C16" w:rsidRDefault="001F68B3" w:rsidP="00967C16">
            <w:pPr>
              <w:pStyle w:val="a3"/>
              <w:numPr>
                <w:ilvl w:val="0"/>
                <w:numId w:val="62"/>
              </w:numPr>
              <w:spacing w:after="0" w:line="240" w:lineRule="auto"/>
              <w:jc w:val="center"/>
              <w:rPr>
                <w:rFonts w:ascii="Verdana" w:eastAsia="Times New Roman" w:hAnsi="Verdana" w:cs="Times New Roman"/>
                <w:b/>
                <w:bCs/>
                <w:color w:val="000000"/>
              </w:rPr>
            </w:pPr>
          </w:p>
        </w:tc>
      </w:tr>
      <w:tr w:rsidR="001F68B3" w:rsidRPr="006D43AB" w14:paraId="6FF73A43" w14:textId="77777777" w:rsidTr="002F4922">
        <w:trPr>
          <w:trHeight w:val="60"/>
        </w:trPr>
        <w:tc>
          <w:tcPr>
            <w:tcW w:w="308" w:type="pct"/>
            <w:tcBorders>
              <w:top w:val="nil"/>
              <w:left w:val="single" w:sz="8" w:space="0" w:color="auto"/>
              <w:bottom w:val="single" w:sz="8" w:space="0" w:color="auto"/>
              <w:right w:val="single" w:sz="8" w:space="0" w:color="auto"/>
            </w:tcBorders>
            <w:shd w:val="clear" w:color="auto" w:fill="D9D9D9"/>
            <w:noWrap/>
            <w:vAlign w:val="center"/>
          </w:tcPr>
          <w:p w14:paraId="2A3DB19B" w14:textId="77777777" w:rsidR="001F68B3" w:rsidRPr="006D43AB" w:rsidRDefault="001F68B3" w:rsidP="001F68B3">
            <w:pPr>
              <w:spacing w:after="0" w:line="240" w:lineRule="auto"/>
              <w:jc w:val="center"/>
              <w:rPr>
                <w:rFonts w:ascii="Verdana" w:eastAsia="Times New Roman" w:hAnsi="Verdana" w:cs="Times New Roman"/>
                <w:b/>
                <w:bCs/>
                <w:color w:val="000000"/>
                <w:sz w:val="18"/>
                <w:szCs w:val="18"/>
              </w:rPr>
            </w:pPr>
            <w:r w:rsidRPr="006D43AB">
              <w:rPr>
                <w:rFonts w:ascii="Verdana" w:eastAsia="Times New Roman" w:hAnsi="Verdana" w:cs="Times New Roman"/>
                <w:b/>
                <w:bCs/>
                <w:color w:val="000000"/>
                <w:sz w:val="18"/>
                <w:szCs w:val="18"/>
                <w:lang w:val="en-US"/>
              </w:rPr>
              <w:t>19.3.3</w:t>
            </w:r>
          </w:p>
        </w:tc>
        <w:tc>
          <w:tcPr>
            <w:tcW w:w="514" w:type="pct"/>
            <w:tcBorders>
              <w:top w:val="nil"/>
              <w:left w:val="nil"/>
              <w:bottom w:val="single" w:sz="8" w:space="0" w:color="auto"/>
              <w:right w:val="single" w:sz="8" w:space="0" w:color="auto"/>
            </w:tcBorders>
            <w:noWrap/>
            <w:vAlign w:val="center"/>
          </w:tcPr>
          <w:p w14:paraId="1BD35D54" w14:textId="2929469A" w:rsidR="001F68B3" w:rsidRPr="00967C16" w:rsidRDefault="001F68B3" w:rsidP="00967C16">
            <w:pPr>
              <w:pStyle w:val="a3"/>
              <w:numPr>
                <w:ilvl w:val="0"/>
                <w:numId w:val="62"/>
              </w:numPr>
              <w:spacing w:after="0" w:line="240" w:lineRule="auto"/>
              <w:jc w:val="center"/>
              <w:rPr>
                <w:rFonts w:ascii="Verdana" w:eastAsia="Times New Roman" w:hAnsi="Verdana" w:cs="Times New Roman"/>
                <w:b/>
                <w:bCs/>
                <w:color w:val="000000"/>
              </w:rPr>
            </w:pPr>
          </w:p>
        </w:tc>
        <w:tc>
          <w:tcPr>
            <w:tcW w:w="512" w:type="pct"/>
            <w:tcBorders>
              <w:top w:val="nil"/>
              <w:left w:val="nil"/>
              <w:bottom w:val="single" w:sz="8" w:space="0" w:color="auto"/>
              <w:right w:val="single" w:sz="8" w:space="0" w:color="auto"/>
            </w:tcBorders>
            <w:noWrap/>
            <w:vAlign w:val="center"/>
          </w:tcPr>
          <w:p w14:paraId="16B02713" w14:textId="5261C3BB" w:rsidR="001F68B3" w:rsidRPr="00967C16" w:rsidRDefault="001F68B3" w:rsidP="00967C16">
            <w:pPr>
              <w:pStyle w:val="a3"/>
              <w:numPr>
                <w:ilvl w:val="0"/>
                <w:numId w:val="62"/>
              </w:numPr>
              <w:spacing w:after="0" w:line="240" w:lineRule="auto"/>
              <w:jc w:val="center"/>
              <w:rPr>
                <w:rFonts w:ascii="Verdana" w:eastAsia="Times New Roman" w:hAnsi="Verdana" w:cs="Times New Roman"/>
                <w:b/>
                <w:bCs/>
                <w:color w:val="000000"/>
              </w:rPr>
            </w:pPr>
          </w:p>
        </w:tc>
        <w:tc>
          <w:tcPr>
            <w:tcW w:w="472" w:type="pct"/>
            <w:tcBorders>
              <w:top w:val="nil"/>
              <w:left w:val="nil"/>
              <w:bottom w:val="single" w:sz="8" w:space="0" w:color="auto"/>
              <w:right w:val="single" w:sz="8" w:space="0" w:color="auto"/>
            </w:tcBorders>
            <w:noWrap/>
            <w:vAlign w:val="center"/>
          </w:tcPr>
          <w:p w14:paraId="7ED7C948" w14:textId="56BCD55A" w:rsidR="001F68B3" w:rsidRPr="00967C16" w:rsidRDefault="001F68B3" w:rsidP="00967C16">
            <w:pPr>
              <w:pStyle w:val="a3"/>
              <w:numPr>
                <w:ilvl w:val="0"/>
                <w:numId w:val="62"/>
              </w:numPr>
              <w:spacing w:after="0" w:line="240" w:lineRule="auto"/>
              <w:jc w:val="center"/>
              <w:rPr>
                <w:rFonts w:ascii="Verdana" w:eastAsia="Times New Roman" w:hAnsi="Verdana" w:cs="Times New Roman"/>
                <w:b/>
                <w:bCs/>
                <w:color w:val="000000"/>
              </w:rPr>
            </w:pPr>
          </w:p>
        </w:tc>
        <w:tc>
          <w:tcPr>
            <w:tcW w:w="433" w:type="pct"/>
            <w:tcBorders>
              <w:top w:val="nil"/>
              <w:left w:val="nil"/>
              <w:bottom w:val="single" w:sz="8" w:space="0" w:color="auto"/>
              <w:right w:val="single" w:sz="8" w:space="0" w:color="auto"/>
            </w:tcBorders>
            <w:noWrap/>
            <w:vAlign w:val="center"/>
          </w:tcPr>
          <w:p w14:paraId="3751D701" w14:textId="77777777" w:rsidR="001F68B3" w:rsidRPr="006D43AB" w:rsidRDefault="001F68B3" w:rsidP="001F68B3">
            <w:pPr>
              <w:spacing w:after="0" w:line="240" w:lineRule="auto"/>
              <w:jc w:val="center"/>
              <w:rPr>
                <w:rFonts w:ascii="Verdana" w:eastAsia="Times New Roman" w:hAnsi="Verdana" w:cs="Times New Roman"/>
                <w:b/>
                <w:bCs/>
                <w:color w:val="000000"/>
              </w:rPr>
            </w:pPr>
          </w:p>
        </w:tc>
        <w:tc>
          <w:tcPr>
            <w:tcW w:w="417" w:type="pct"/>
            <w:tcBorders>
              <w:top w:val="nil"/>
              <w:left w:val="nil"/>
              <w:bottom w:val="single" w:sz="8" w:space="0" w:color="auto"/>
              <w:right w:val="single" w:sz="8" w:space="0" w:color="auto"/>
            </w:tcBorders>
            <w:noWrap/>
            <w:vAlign w:val="center"/>
          </w:tcPr>
          <w:p w14:paraId="59B200FA" w14:textId="77777777" w:rsidR="001F68B3" w:rsidRPr="006D43AB" w:rsidRDefault="001F68B3" w:rsidP="001F68B3">
            <w:pPr>
              <w:spacing w:after="0" w:line="240" w:lineRule="auto"/>
              <w:jc w:val="center"/>
              <w:rPr>
                <w:rFonts w:ascii="Verdana" w:eastAsia="Times New Roman" w:hAnsi="Verdana" w:cs="Times New Roman"/>
                <w:b/>
                <w:bCs/>
                <w:color w:val="000000"/>
              </w:rPr>
            </w:pPr>
          </w:p>
        </w:tc>
        <w:tc>
          <w:tcPr>
            <w:tcW w:w="527" w:type="pct"/>
            <w:tcBorders>
              <w:top w:val="nil"/>
              <w:left w:val="nil"/>
              <w:bottom w:val="single" w:sz="8" w:space="0" w:color="auto"/>
              <w:right w:val="single" w:sz="8" w:space="0" w:color="auto"/>
            </w:tcBorders>
            <w:noWrap/>
            <w:vAlign w:val="center"/>
          </w:tcPr>
          <w:p w14:paraId="1CDC58D4" w14:textId="77777777" w:rsidR="001F68B3" w:rsidRPr="006D43AB" w:rsidRDefault="001F68B3" w:rsidP="001F68B3">
            <w:pPr>
              <w:spacing w:after="0" w:line="240" w:lineRule="auto"/>
              <w:jc w:val="center"/>
              <w:rPr>
                <w:rFonts w:ascii="Verdana" w:eastAsia="Times New Roman" w:hAnsi="Verdana" w:cs="Times New Roman"/>
                <w:b/>
                <w:bCs/>
                <w:color w:val="000000"/>
              </w:rPr>
            </w:pPr>
          </w:p>
        </w:tc>
        <w:tc>
          <w:tcPr>
            <w:tcW w:w="472" w:type="pct"/>
            <w:tcBorders>
              <w:top w:val="nil"/>
              <w:left w:val="nil"/>
              <w:bottom w:val="single" w:sz="8" w:space="0" w:color="auto"/>
              <w:right w:val="single" w:sz="8" w:space="0" w:color="auto"/>
            </w:tcBorders>
            <w:noWrap/>
            <w:vAlign w:val="center"/>
          </w:tcPr>
          <w:p w14:paraId="4C4886F8" w14:textId="77777777" w:rsidR="001F68B3" w:rsidRPr="006D43AB" w:rsidRDefault="001F68B3" w:rsidP="001F68B3">
            <w:pPr>
              <w:spacing w:after="0" w:line="240" w:lineRule="auto"/>
              <w:jc w:val="center"/>
              <w:rPr>
                <w:rFonts w:ascii="Verdana" w:eastAsia="Times New Roman" w:hAnsi="Verdana" w:cs="Times New Roman"/>
                <w:b/>
                <w:bCs/>
                <w:color w:val="000000"/>
              </w:rPr>
            </w:pPr>
          </w:p>
        </w:tc>
        <w:tc>
          <w:tcPr>
            <w:tcW w:w="433" w:type="pct"/>
            <w:tcBorders>
              <w:top w:val="nil"/>
              <w:left w:val="nil"/>
              <w:bottom w:val="single" w:sz="8" w:space="0" w:color="auto"/>
              <w:right w:val="single" w:sz="8" w:space="0" w:color="auto"/>
            </w:tcBorders>
            <w:noWrap/>
            <w:vAlign w:val="center"/>
          </w:tcPr>
          <w:p w14:paraId="156EBCA7"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433" w:type="pct"/>
            <w:tcBorders>
              <w:top w:val="nil"/>
              <w:left w:val="nil"/>
              <w:bottom w:val="single" w:sz="8" w:space="0" w:color="auto"/>
              <w:right w:val="single" w:sz="8" w:space="0" w:color="auto"/>
            </w:tcBorders>
            <w:noWrap/>
            <w:vAlign w:val="center"/>
          </w:tcPr>
          <w:p w14:paraId="5447FD00"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482" w:type="pct"/>
            <w:tcBorders>
              <w:top w:val="nil"/>
              <w:left w:val="nil"/>
              <w:bottom w:val="single" w:sz="8" w:space="0" w:color="auto"/>
              <w:right w:val="single" w:sz="8" w:space="0" w:color="auto"/>
            </w:tcBorders>
            <w:noWrap/>
            <w:vAlign w:val="center"/>
          </w:tcPr>
          <w:p w14:paraId="68C1DAE4" w14:textId="77777777" w:rsidR="001F68B3" w:rsidRPr="006D43AB" w:rsidRDefault="001F68B3" w:rsidP="001F68B3">
            <w:pPr>
              <w:spacing w:after="0" w:line="240" w:lineRule="auto"/>
              <w:jc w:val="center"/>
              <w:rPr>
                <w:rFonts w:ascii="Verdana" w:eastAsia="Times New Roman" w:hAnsi="Verdana" w:cs="Times New Roman"/>
                <w:color w:val="000000"/>
              </w:rPr>
            </w:pPr>
          </w:p>
        </w:tc>
      </w:tr>
      <w:tr w:rsidR="001F68B3" w:rsidRPr="006D43AB" w14:paraId="11F9DF8E" w14:textId="77777777" w:rsidTr="002F4922">
        <w:trPr>
          <w:trHeight w:val="60"/>
        </w:trPr>
        <w:tc>
          <w:tcPr>
            <w:tcW w:w="308" w:type="pct"/>
            <w:tcBorders>
              <w:top w:val="nil"/>
              <w:left w:val="single" w:sz="8" w:space="0" w:color="auto"/>
              <w:bottom w:val="single" w:sz="8" w:space="0" w:color="auto"/>
              <w:right w:val="single" w:sz="8" w:space="0" w:color="auto"/>
            </w:tcBorders>
            <w:shd w:val="clear" w:color="auto" w:fill="D9D9D9"/>
            <w:noWrap/>
            <w:vAlign w:val="center"/>
          </w:tcPr>
          <w:p w14:paraId="7A830995" w14:textId="77777777" w:rsidR="001F68B3" w:rsidRPr="006D43AB" w:rsidRDefault="001F68B3" w:rsidP="001F68B3">
            <w:pPr>
              <w:spacing w:after="0" w:line="240" w:lineRule="auto"/>
              <w:jc w:val="center"/>
              <w:rPr>
                <w:rFonts w:ascii="Verdana" w:eastAsia="Times New Roman" w:hAnsi="Verdana" w:cs="Times New Roman"/>
                <w:b/>
                <w:bCs/>
                <w:color w:val="000000"/>
                <w:sz w:val="18"/>
                <w:szCs w:val="18"/>
              </w:rPr>
            </w:pPr>
            <w:r w:rsidRPr="006D43AB">
              <w:rPr>
                <w:rFonts w:ascii="Verdana" w:eastAsia="Times New Roman" w:hAnsi="Verdana" w:cs="Times New Roman"/>
                <w:b/>
                <w:bCs/>
                <w:color w:val="000000"/>
                <w:sz w:val="18"/>
                <w:szCs w:val="18"/>
                <w:lang w:val="en-US"/>
              </w:rPr>
              <w:t>19.3.4</w:t>
            </w:r>
          </w:p>
        </w:tc>
        <w:tc>
          <w:tcPr>
            <w:tcW w:w="514" w:type="pct"/>
            <w:tcBorders>
              <w:top w:val="nil"/>
              <w:left w:val="nil"/>
              <w:bottom w:val="single" w:sz="8" w:space="0" w:color="auto"/>
              <w:right w:val="single" w:sz="8" w:space="0" w:color="auto"/>
            </w:tcBorders>
            <w:noWrap/>
            <w:vAlign w:val="center"/>
          </w:tcPr>
          <w:p w14:paraId="1013930A"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512" w:type="pct"/>
            <w:tcBorders>
              <w:top w:val="nil"/>
              <w:left w:val="nil"/>
              <w:bottom w:val="single" w:sz="8" w:space="0" w:color="auto"/>
              <w:right w:val="single" w:sz="8" w:space="0" w:color="auto"/>
            </w:tcBorders>
            <w:noWrap/>
            <w:vAlign w:val="center"/>
          </w:tcPr>
          <w:p w14:paraId="59FCAE7D" w14:textId="0B9EB2A8" w:rsidR="001F68B3" w:rsidRPr="00967C16" w:rsidRDefault="001F68B3" w:rsidP="00967C16">
            <w:pPr>
              <w:pStyle w:val="a3"/>
              <w:numPr>
                <w:ilvl w:val="0"/>
                <w:numId w:val="62"/>
              </w:numPr>
              <w:spacing w:after="0" w:line="240" w:lineRule="auto"/>
              <w:jc w:val="center"/>
              <w:rPr>
                <w:rFonts w:ascii="Verdana" w:eastAsia="Times New Roman" w:hAnsi="Verdana" w:cs="Times New Roman"/>
                <w:b/>
                <w:bCs/>
                <w:color w:val="000000"/>
              </w:rPr>
            </w:pPr>
          </w:p>
        </w:tc>
        <w:tc>
          <w:tcPr>
            <w:tcW w:w="472" w:type="pct"/>
            <w:tcBorders>
              <w:top w:val="nil"/>
              <w:left w:val="nil"/>
              <w:bottom w:val="single" w:sz="8" w:space="0" w:color="auto"/>
              <w:right w:val="single" w:sz="8" w:space="0" w:color="auto"/>
            </w:tcBorders>
            <w:noWrap/>
            <w:vAlign w:val="center"/>
          </w:tcPr>
          <w:p w14:paraId="4DBED2AB"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433" w:type="pct"/>
            <w:tcBorders>
              <w:top w:val="nil"/>
              <w:left w:val="nil"/>
              <w:bottom w:val="single" w:sz="8" w:space="0" w:color="auto"/>
              <w:right w:val="single" w:sz="8" w:space="0" w:color="auto"/>
            </w:tcBorders>
            <w:noWrap/>
            <w:vAlign w:val="center"/>
          </w:tcPr>
          <w:p w14:paraId="2CA4BB1F" w14:textId="77777777" w:rsidR="001F68B3" w:rsidRPr="006D43AB" w:rsidRDefault="001F68B3" w:rsidP="001F68B3">
            <w:pPr>
              <w:spacing w:after="0" w:line="240" w:lineRule="auto"/>
              <w:jc w:val="center"/>
              <w:rPr>
                <w:rFonts w:ascii="Verdana" w:eastAsia="Times New Roman" w:hAnsi="Verdana" w:cs="Times New Roman"/>
                <w:b/>
                <w:bCs/>
                <w:color w:val="000000"/>
              </w:rPr>
            </w:pPr>
          </w:p>
        </w:tc>
        <w:tc>
          <w:tcPr>
            <w:tcW w:w="417" w:type="pct"/>
            <w:tcBorders>
              <w:top w:val="nil"/>
              <w:left w:val="nil"/>
              <w:bottom w:val="single" w:sz="8" w:space="0" w:color="auto"/>
              <w:right w:val="single" w:sz="8" w:space="0" w:color="auto"/>
            </w:tcBorders>
            <w:noWrap/>
            <w:vAlign w:val="center"/>
          </w:tcPr>
          <w:p w14:paraId="46AB554D" w14:textId="77777777" w:rsidR="001F68B3" w:rsidRPr="006D43AB" w:rsidRDefault="001F68B3" w:rsidP="001F68B3">
            <w:pPr>
              <w:spacing w:after="0" w:line="240" w:lineRule="auto"/>
              <w:jc w:val="center"/>
              <w:rPr>
                <w:rFonts w:ascii="Verdana" w:eastAsia="Times New Roman" w:hAnsi="Verdana" w:cs="Times New Roman"/>
                <w:b/>
                <w:bCs/>
                <w:color w:val="000000"/>
              </w:rPr>
            </w:pPr>
          </w:p>
        </w:tc>
        <w:tc>
          <w:tcPr>
            <w:tcW w:w="527" w:type="pct"/>
            <w:tcBorders>
              <w:top w:val="nil"/>
              <w:left w:val="nil"/>
              <w:bottom w:val="single" w:sz="8" w:space="0" w:color="auto"/>
              <w:right w:val="single" w:sz="8" w:space="0" w:color="auto"/>
            </w:tcBorders>
            <w:noWrap/>
            <w:vAlign w:val="center"/>
          </w:tcPr>
          <w:p w14:paraId="35F437ED" w14:textId="77777777" w:rsidR="001F68B3" w:rsidRPr="006D43AB" w:rsidRDefault="001F68B3" w:rsidP="001F68B3">
            <w:pPr>
              <w:spacing w:after="0" w:line="240" w:lineRule="auto"/>
              <w:jc w:val="center"/>
              <w:rPr>
                <w:rFonts w:ascii="Verdana" w:eastAsia="Times New Roman" w:hAnsi="Verdana" w:cs="Times New Roman"/>
                <w:b/>
                <w:bCs/>
                <w:color w:val="000000"/>
              </w:rPr>
            </w:pPr>
          </w:p>
        </w:tc>
        <w:tc>
          <w:tcPr>
            <w:tcW w:w="472" w:type="pct"/>
            <w:tcBorders>
              <w:top w:val="nil"/>
              <w:left w:val="nil"/>
              <w:bottom w:val="single" w:sz="8" w:space="0" w:color="auto"/>
              <w:right w:val="single" w:sz="8" w:space="0" w:color="auto"/>
            </w:tcBorders>
            <w:noWrap/>
            <w:vAlign w:val="center"/>
          </w:tcPr>
          <w:p w14:paraId="7512477A" w14:textId="40E60C28" w:rsidR="001F68B3" w:rsidRPr="00967C16" w:rsidRDefault="001F68B3" w:rsidP="00967C16">
            <w:pPr>
              <w:pStyle w:val="a3"/>
              <w:numPr>
                <w:ilvl w:val="0"/>
                <w:numId w:val="62"/>
              </w:numPr>
              <w:spacing w:after="0" w:line="240" w:lineRule="auto"/>
              <w:jc w:val="center"/>
              <w:rPr>
                <w:rFonts w:ascii="Verdana" w:eastAsia="Times New Roman" w:hAnsi="Verdana" w:cs="Times New Roman"/>
                <w:b/>
                <w:bCs/>
                <w:color w:val="000000"/>
              </w:rPr>
            </w:pPr>
          </w:p>
        </w:tc>
        <w:tc>
          <w:tcPr>
            <w:tcW w:w="433" w:type="pct"/>
            <w:tcBorders>
              <w:top w:val="nil"/>
              <w:left w:val="nil"/>
              <w:bottom w:val="single" w:sz="8" w:space="0" w:color="auto"/>
              <w:right w:val="single" w:sz="8" w:space="0" w:color="auto"/>
            </w:tcBorders>
            <w:noWrap/>
            <w:vAlign w:val="center"/>
          </w:tcPr>
          <w:p w14:paraId="594CFEFE"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433" w:type="pct"/>
            <w:tcBorders>
              <w:top w:val="nil"/>
              <w:left w:val="nil"/>
              <w:bottom w:val="single" w:sz="8" w:space="0" w:color="auto"/>
              <w:right w:val="single" w:sz="8" w:space="0" w:color="auto"/>
            </w:tcBorders>
            <w:noWrap/>
            <w:vAlign w:val="center"/>
          </w:tcPr>
          <w:p w14:paraId="79DF30DC"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482" w:type="pct"/>
            <w:tcBorders>
              <w:top w:val="nil"/>
              <w:left w:val="nil"/>
              <w:bottom w:val="single" w:sz="8" w:space="0" w:color="auto"/>
              <w:right w:val="single" w:sz="8" w:space="0" w:color="auto"/>
            </w:tcBorders>
            <w:noWrap/>
            <w:vAlign w:val="center"/>
          </w:tcPr>
          <w:p w14:paraId="026258EB" w14:textId="77777777" w:rsidR="001F68B3" w:rsidRPr="006D43AB" w:rsidRDefault="001F68B3" w:rsidP="001F68B3">
            <w:pPr>
              <w:spacing w:after="0" w:line="240" w:lineRule="auto"/>
              <w:jc w:val="center"/>
              <w:rPr>
                <w:rFonts w:ascii="Verdana" w:eastAsia="Times New Roman" w:hAnsi="Verdana" w:cs="Times New Roman"/>
                <w:color w:val="000000"/>
              </w:rPr>
            </w:pPr>
          </w:p>
        </w:tc>
      </w:tr>
      <w:tr w:rsidR="001F68B3" w:rsidRPr="006D43AB" w14:paraId="64131D32" w14:textId="77777777" w:rsidTr="002F4922">
        <w:trPr>
          <w:trHeight w:val="60"/>
        </w:trPr>
        <w:tc>
          <w:tcPr>
            <w:tcW w:w="308" w:type="pct"/>
            <w:tcBorders>
              <w:top w:val="nil"/>
              <w:left w:val="single" w:sz="8" w:space="0" w:color="auto"/>
              <w:bottom w:val="single" w:sz="8" w:space="0" w:color="auto"/>
              <w:right w:val="single" w:sz="8" w:space="0" w:color="auto"/>
            </w:tcBorders>
            <w:shd w:val="clear" w:color="auto" w:fill="D9D9D9"/>
            <w:noWrap/>
            <w:vAlign w:val="center"/>
          </w:tcPr>
          <w:p w14:paraId="3A01F632" w14:textId="77777777" w:rsidR="001F68B3" w:rsidRPr="006D43AB" w:rsidRDefault="001F68B3" w:rsidP="001F68B3">
            <w:pPr>
              <w:spacing w:after="0" w:line="240" w:lineRule="auto"/>
              <w:jc w:val="center"/>
              <w:rPr>
                <w:rFonts w:ascii="Verdana" w:eastAsia="Times New Roman" w:hAnsi="Verdana" w:cs="Times New Roman"/>
                <w:b/>
                <w:bCs/>
                <w:color w:val="000000"/>
                <w:sz w:val="18"/>
                <w:szCs w:val="18"/>
                <w:lang w:val="en-US"/>
              </w:rPr>
            </w:pPr>
            <w:r w:rsidRPr="006D43AB">
              <w:rPr>
                <w:rFonts w:ascii="Verdana" w:eastAsia="Times New Roman" w:hAnsi="Verdana" w:cs="Times New Roman"/>
                <w:b/>
                <w:bCs/>
                <w:color w:val="000000"/>
                <w:sz w:val="18"/>
                <w:szCs w:val="18"/>
                <w:lang w:val="en-US"/>
              </w:rPr>
              <w:t>19.3.5</w:t>
            </w:r>
          </w:p>
        </w:tc>
        <w:tc>
          <w:tcPr>
            <w:tcW w:w="514" w:type="pct"/>
            <w:tcBorders>
              <w:top w:val="nil"/>
              <w:left w:val="nil"/>
              <w:bottom w:val="single" w:sz="8" w:space="0" w:color="auto"/>
              <w:right w:val="single" w:sz="8" w:space="0" w:color="auto"/>
            </w:tcBorders>
            <w:noWrap/>
            <w:vAlign w:val="center"/>
          </w:tcPr>
          <w:p w14:paraId="784EC210"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512" w:type="pct"/>
            <w:tcBorders>
              <w:top w:val="nil"/>
              <w:left w:val="nil"/>
              <w:bottom w:val="single" w:sz="8" w:space="0" w:color="auto"/>
              <w:right w:val="single" w:sz="8" w:space="0" w:color="auto"/>
            </w:tcBorders>
            <w:noWrap/>
            <w:vAlign w:val="center"/>
          </w:tcPr>
          <w:p w14:paraId="0077E138" w14:textId="623882B6" w:rsidR="001F68B3" w:rsidRPr="00967C16" w:rsidRDefault="001F68B3" w:rsidP="00967C16">
            <w:pPr>
              <w:pStyle w:val="a3"/>
              <w:numPr>
                <w:ilvl w:val="0"/>
                <w:numId w:val="62"/>
              </w:numPr>
              <w:spacing w:after="0" w:line="240" w:lineRule="auto"/>
              <w:jc w:val="center"/>
              <w:rPr>
                <w:rFonts w:ascii="Verdana" w:eastAsia="Times New Roman" w:hAnsi="Verdana" w:cs="Times New Roman"/>
                <w:b/>
                <w:bCs/>
                <w:color w:val="000000"/>
              </w:rPr>
            </w:pPr>
          </w:p>
        </w:tc>
        <w:tc>
          <w:tcPr>
            <w:tcW w:w="472" w:type="pct"/>
            <w:tcBorders>
              <w:top w:val="nil"/>
              <w:left w:val="nil"/>
              <w:bottom w:val="single" w:sz="8" w:space="0" w:color="auto"/>
              <w:right w:val="single" w:sz="8" w:space="0" w:color="auto"/>
            </w:tcBorders>
            <w:noWrap/>
            <w:vAlign w:val="center"/>
          </w:tcPr>
          <w:p w14:paraId="1207C922"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433" w:type="pct"/>
            <w:tcBorders>
              <w:top w:val="nil"/>
              <w:left w:val="nil"/>
              <w:bottom w:val="single" w:sz="8" w:space="0" w:color="auto"/>
              <w:right w:val="single" w:sz="8" w:space="0" w:color="auto"/>
            </w:tcBorders>
            <w:noWrap/>
            <w:vAlign w:val="center"/>
          </w:tcPr>
          <w:p w14:paraId="4FBBE223" w14:textId="77777777" w:rsidR="001F68B3" w:rsidRPr="006D43AB" w:rsidRDefault="001F68B3" w:rsidP="001F68B3">
            <w:pPr>
              <w:spacing w:after="0" w:line="240" w:lineRule="auto"/>
              <w:jc w:val="center"/>
              <w:rPr>
                <w:rFonts w:ascii="Verdana" w:eastAsia="Times New Roman" w:hAnsi="Verdana" w:cs="Times New Roman"/>
                <w:b/>
                <w:bCs/>
                <w:color w:val="000000"/>
              </w:rPr>
            </w:pPr>
          </w:p>
        </w:tc>
        <w:tc>
          <w:tcPr>
            <w:tcW w:w="417" w:type="pct"/>
            <w:tcBorders>
              <w:top w:val="nil"/>
              <w:left w:val="nil"/>
              <w:bottom w:val="single" w:sz="8" w:space="0" w:color="auto"/>
              <w:right w:val="single" w:sz="8" w:space="0" w:color="auto"/>
            </w:tcBorders>
            <w:noWrap/>
            <w:vAlign w:val="center"/>
          </w:tcPr>
          <w:p w14:paraId="75DF3450" w14:textId="77777777" w:rsidR="001F68B3" w:rsidRPr="006D43AB" w:rsidRDefault="001F68B3" w:rsidP="001F68B3">
            <w:pPr>
              <w:spacing w:after="0" w:line="240" w:lineRule="auto"/>
              <w:jc w:val="center"/>
              <w:rPr>
                <w:rFonts w:ascii="Verdana" w:eastAsia="Times New Roman" w:hAnsi="Verdana" w:cs="Times New Roman"/>
                <w:b/>
                <w:bCs/>
                <w:color w:val="000000"/>
              </w:rPr>
            </w:pPr>
          </w:p>
        </w:tc>
        <w:tc>
          <w:tcPr>
            <w:tcW w:w="527" w:type="pct"/>
            <w:tcBorders>
              <w:top w:val="nil"/>
              <w:left w:val="nil"/>
              <w:bottom w:val="single" w:sz="8" w:space="0" w:color="auto"/>
              <w:right w:val="single" w:sz="8" w:space="0" w:color="auto"/>
            </w:tcBorders>
            <w:noWrap/>
            <w:vAlign w:val="center"/>
          </w:tcPr>
          <w:p w14:paraId="0EE6D042" w14:textId="000F9519" w:rsidR="001F68B3" w:rsidRPr="00376809" w:rsidRDefault="001F68B3" w:rsidP="00376809">
            <w:pPr>
              <w:pStyle w:val="a3"/>
              <w:numPr>
                <w:ilvl w:val="0"/>
                <w:numId w:val="62"/>
              </w:numPr>
              <w:spacing w:after="0" w:line="240" w:lineRule="auto"/>
              <w:jc w:val="center"/>
              <w:rPr>
                <w:rFonts w:ascii="Verdana" w:eastAsia="Times New Roman" w:hAnsi="Verdana" w:cs="Times New Roman"/>
                <w:b/>
                <w:bCs/>
                <w:color w:val="000000"/>
              </w:rPr>
            </w:pPr>
          </w:p>
        </w:tc>
        <w:tc>
          <w:tcPr>
            <w:tcW w:w="472" w:type="pct"/>
            <w:tcBorders>
              <w:top w:val="nil"/>
              <w:left w:val="nil"/>
              <w:bottom w:val="single" w:sz="8" w:space="0" w:color="auto"/>
              <w:right w:val="single" w:sz="8" w:space="0" w:color="auto"/>
            </w:tcBorders>
            <w:noWrap/>
            <w:vAlign w:val="center"/>
          </w:tcPr>
          <w:p w14:paraId="47D03CBB" w14:textId="546D3E69" w:rsidR="001F68B3" w:rsidRPr="00967C16" w:rsidRDefault="001F68B3" w:rsidP="00967C16">
            <w:pPr>
              <w:pStyle w:val="a3"/>
              <w:numPr>
                <w:ilvl w:val="0"/>
                <w:numId w:val="62"/>
              </w:numPr>
              <w:spacing w:after="0" w:line="240" w:lineRule="auto"/>
              <w:jc w:val="center"/>
              <w:rPr>
                <w:rFonts w:ascii="Verdana" w:eastAsia="Times New Roman" w:hAnsi="Verdana" w:cs="Times New Roman"/>
                <w:b/>
                <w:bCs/>
                <w:color w:val="000000"/>
              </w:rPr>
            </w:pPr>
          </w:p>
        </w:tc>
        <w:tc>
          <w:tcPr>
            <w:tcW w:w="433" w:type="pct"/>
            <w:tcBorders>
              <w:top w:val="nil"/>
              <w:left w:val="nil"/>
              <w:bottom w:val="single" w:sz="8" w:space="0" w:color="auto"/>
              <w:right w:val="single" w:sz="8" w:space="0" w:color="auto"/>
            </w:tcBorders>
            <w:noWrap/>
            <w:vAlign w:val="center"/>
          </w:tcPr>
          <w:p w14:paraId="1AB6BA16"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433" w:type="pct"/>
            <w:tcBorders>
              <w:top w:val="nil"/>
              <w:left w:val="nil"/>
              <w:bottom w:val="single" w:sz="8" w:space="0" w:color="auto"/>
              <w:right w:val="single" w:sz="8" w:space="0" w:color="auto"/>
            </w:tcBorders>
            <w:noWrap/>
            <w:vAlign w:val="center"/>
          </w:tcPr>
          <w:p w14:paraId="6F0DA3E6"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482" w:type="pct"/>
            <w:tcBorders>
              <w:top w:val="nil"/>
              <w:left w:val="nil"/>
              <w:bottom w:val="single" w:sz="8" w:space="0" w:color="auto"/>
              <w:right w:val="single" w:sz="8" w:space="0" w:color="auto"/>
            </w:tcBorders>
            <w:noWrap/>
            <w:vAlign w:val="center"/>
          </w:tcPr>
          <w:p w14:paraId="79559A73" w14:textId="77777777" w:rsidR="001F68B3" w:rsidRPr="006D43AB" w:rsidRDefault="001F68B3" w:rsidP="001F68B3">
            <w:pPr>
              <w:spacing w:after="0" w:line="240" w:lineRule="auto"/>
              <w:jc w:val="center"/>
              <w:rPr>
                <w:rFonts w:ascii="Verdana" w:eastAsia="Times New Roman" w:hAnsi="Verdana" w:cs="Times New Roman"/>
                <w:color w:val="000000"/>
                <w:highlight w:val="green"/>
              </w:rPr>
            </w:pPr>
          </w:p>
        </w:tc>
      </w:tr>
      <w:tr w:rsidR="001F68B3" w:rsidRPr="006D43AB" w14:paraId="38F69FBC" w14:textId="77777777" w:rsidTr="002F4922">
        <w:trPr>
          <w:trHeight w:val="60"/>
        </w:trPr>
        <w:tc>
          <w:tcPr>
            <w:tcW w:w="308" w:type="pct"/>
            <w:tcBorders>
              <w:top w:val="nil"/>
              <w:left w:val="single" w:sz="8" w:space="0" w:color="auto"/>
              <w:bottom w:val="single" w:sz="8" w:space="0" w:color="auto"/>
              <w:right w:val="single" w:sz="8" w:space="0" w:color="auto"/>
            </w:tcBorders>
            <w:shd w:val="clear" w:color="auto" w:fill="D9D9D9"/>
            <w:noWrap/>
            <w:vAlign w:val="center"/>
          </w:tcPr>
          <w:p w14:paraId="4C53E4E6" w14:textId="77777777" w:rsidR="001F68B3" w:rsidRPr="006D43AB" w:rsidRDefault="001F68B3" w:rsidP="001F68B3">
            <w:pPr>
              <w:spacing w:after="0" w:line="240" w:lineRule="auto"/>
              <w:jc w:val="center"/>
              <w:rPr>
                <w:rFonts w:ascii="Verdana" w:eastAsia="Times New Roman" w:hAnsi="Verdana" w:cs="Times New Roman"/>
                <w:b/>
                <w:bCs/>
                <w:color w:val="000000"/>
                <w:sz w:val="18"/>
                <w:szCs w:val="18"/>
              </w:rPr>
            </w:pPr>
            <w:r w:rsidRPr="006D43AB">
              <w:rPr>
                <w:rFonts w:ascii="Verdana" w:eastAsia="Times New Roman" w:hAnsi="Verdana" w:cs="Times New Roman"/>
                <w:b/>
                <w:bCs/>
                <w:color w:val="000000"/>
                <w:sz w:val="18"/>
                <w:szCs w:val="18"/>
              </w:rPr>
              <w:t>4.2.1</w:t>
            </w:r>
          </w:p>
        </w:tc>
        <w:tc>
          <w:tcPr>
            <w:tcW w:w="514" w:type="pct"/>
            <w:tcBorders>
              <w:top w:val="nil"/>
              <w:left w:val="nil"/>
              <w:bottom w:val="single" w:sz="8" w:space="0" w:color="auto"/>
              <w:right w:val="single" w:sz="8" w:space="0" w:color="auto"/>
            </w:tcBorders>
            <w:noWrap/>
            <w:vAlign w:val="center"/>
          </w:tcPr>
          <w:p w14:paraId="49812E4F"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512" w:type="pct"/>
            <w:tcBorders>
              <w:top w:val="nil"/>
              <w:left w:val="nil"/>
              <w:bottom w:val="single" w:sz="8" w:space="0" w:color="auto"/>
              <w:right w:val="single" w:sz="8" w:space="0" w:color="auto"/>
            </w:tcBorders>
            <w:noWrap/>
            <w:vAlign w:val="center"/>
          </w:tcPr>
          <w:p w14:paraId="7BDA75F8"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472" w:type="pct"/>
            <w:tcBorders>
              <w:top w:val="nil"/>
              <w:left w:val="nil"/>
              <w:bottom w:val="single" w:sz="8" w:space="0" w:color="auto"/>
              <w:right w:val="single" w:sz="8" w:space="0" w:color="auto"/>
            </w:tcBorders>
            <w:noWrap/>
            <w:vAlign w:val="center"/>
          </w:tcPr>
          <w:p w14:paraId="06ECB32B"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433" w:type="pct"/>
            <w:tcBorders>
              <w:top w:val="nil"/>
              <w:left w:val="nil"/>
              <w:bottom w:val="single" w:sz="8" w:space="0" w:color="auto"/>
              <w:right w:val="single" w:sz="8" w:space="0" w:color="auto"/>
            </w:tcBorders>
            <w:noWrap/>
            <w:vAlign w:val="center"/>
          </w:tcPr>
          <w:p w14:paraId="41A226B4" w14:textId="77777777" w:rsidR="001F68B3" w:rsidRPr="006D43AB" w:rsidRDefault="001F68B3" w:rsidP="001F68B3">
            <w:pPr>
              <w:spacing w:after="0" w:line="240" w:lineRule="auto"/>
              <w:jc w:val="center"/>
              <w:rPr>
                <w:rFonts w:ascii="Verdana" w:eastAsia="Times New Roman" w:hAnsi="Verdana" w:cs="Times New Roman"/>
                <w:b/>
                <w:bCs/>
                <w:color w:val="000000"/>
              </w:rPr>
            </w:pPr>
          </w:p>
        </w:tc>
        <w:tc>
          <w:tcPr>
            <w:tcW w:w="417" w:type="pct"/>
            <w:tcBorders>
              <w:top w:val="nil"/>
              <w:left w:val="nil"/>
              <w:bottom w:val="single" w:sz="8" w:space="0" w:color="auto"/>
              <w:right w:val="single" w:sz="8" w:space="0" w:color="auto"/>
            </w:tcBorders>
            <w:noWrap/>
            <w:vAlign w:val="center"/>
          </w:tcPr>
          <w:p w14:paraId="04B39612" w14:textId="77777777" w:rsidR="001F68B3" w:rsidRPr="006D43AB" w:rsidRDefault="001F68B3" w:rsidP="001F68B3">
            <w:pPr>
              <w:spacing w:after="0" w:line="240" w:lineRule="auto"/>
              <w:jc w:val="center"/>
              <w:rPr>
                <w:rFonts w:ascii="Verdana" w:eastAsia="Times New Roman" w:hAnsi="Verdana" w:cs="Times New Roman"/>
                <w:b/>
                <w:bCs/>
                <w:color w:val="000000"/>
              </w:rPr>
            </w:pPr>
          </w:p>
        </w:tc>
        <w:tc>
          <w:tcPr>
            <w:tcW w:w="527" w:type="pct"/>
            <w:tcBorders>
              <w:top w:val="nil"/>
              <w:left w:val="nil"/>
              <w:bottom w:val="single" w:sz="8" w:space="0" w:color="auto"/>
              <w:right w:val="single" w:sz="8" w:space="0" w:color="auto"/>
            </w:tcBorders>
            <w:noWrap/>
            <w:vAlign w:val="center"/>
          </w:tcPr>
          <w:p w14:paraId="7890D95F" w14:textId="70D7865E" w:rsidR="001F68B3" w:rsidRPr="00376809" w:rsidRDefault="001F68B3" w:rsidP="00376809">
            <w:pPr>
              <w:pStyle w:val="a3"/>
              <w:numPr>
                <w:ilvl w:val="0"/>
                <w:numId w:val="62"/>
              </w:numPr>
              <w:spacing w:after="0" w:line="240" w:lineRule="auto"/>
              <w:jc w:val="center"/>
              <w:rPr>
                <w:rFonts w:ascii="Verdana" w:eastAsia="Times New Roman" w:hAnsi="Verdana" w:cs="Times New Roman"/>
                <w:b/>
                <w:bCs/>
                <w:color w:val="000000"/>
              </w:rPr>
            </w:pPr>
          </w:p>
        </w:tc>
        <w:tc>
          <w:tcPr>
            <w:tcW w:w="472" w:type="pct"/>
            <w:tcBorders>
              <w:top w:val="nil"/>
              <w:left w:val="nil"/>
              <w:bottom w:val="single" w:sz="8" w:space="0" w:color="auto"/>
              <w:right w:val="single" w:sz="8" w:space="0" w:color="auto"/>
            </w:tcBorders>
            <w:noWrap/>
            <w:vAlign w:val="center"/>
          </w:tcPr>
          <w:p w14:paraId="67F0117D" w14:textId="77777777" w:rsidR="001F68B3" w:rsidRPr="006D43AB" w:rsidRDefault="001F68B3" w:rsidP="001F68B3">
            <w:pPr>
              <w:spacing w:after="0" w:line="240" w:lineRule="auto"/>
              <w:jc w:val="center"/>
              <w:rPr>
                <w:rFonts w:ascii="Verdana" w:eastAsia="Times New Roman" w:hAnsi="Verdana" w:cs="Times New Roman"/>
                <w:b/>
                <w:bCs/>
                <w:color w:val="000000"/>
              </w:rPr>
            </w:pPr>
          </w:p>
        </w:tc>
        <w:tc>
          <w:tcPr>
            <w:tcW w:w="433" w:type="pct"/>
            <w:tcBorders>
              <w:top w:val="nil"/>
              <w:left w:val="nil"/>
              <w:bottom w:val="single" w:sz="8" w:space="0" w:color="auto"/>
              <w:right w:val="single" w:sz="8" w:space="0" w:color="auto"/>
            </w:tcBorders>
            <w:noWrap/>
            <w:vAlign w:val="center"/>
          </w:tcPr>
          <w:p w14:paraId="7FDBCB89"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433" w:type="pct"/>
            <w:tcBorders>
              <w:top w:val="nil"/>
              <w:left w:val="nil"/>
              <w:bottom w:val="single" w:sz="8" w:space="0" w:color="auto"/>
              <w:right w:val="single" w:sz="8" w:space="0" w:color="auto"/>
            </w:tcBorders>
            <w:noWrap/>
            <w:vAlign w:val="center"/>
          </w:tcPr>
          <w:p w14:paraId="2E1C52E3" w14:textId="7B4540AE" w:rsidR="001F68B3" w:rsidRPr="00376809" w:rsidRDefault="001F68B3" w:rsidP="00376809">
            <w:pPr>
              <w:pStyle w:val="a3"/>
              <w:numPr>
                <w:ilvl w:val="0"/>
                <w:numId w:val="62"/>
              </w:numPr>
              <w:spacing w:after="0" w:line="240" w:lineRule="auto"/>
              <w:jc w:val="center"/>
              <w:rPr>
                <w:rFonts w:ascii="Verdana" w:eastAsia="Times New Roman" w:hAnsi="Verdana" w:cs="Times New Roman"/>
                <w:bCs/>
                <w:color w:val="000000"/>
              </w:rPr>
            </w:pPr>
          </w:p>
        </w:tc>
        <w:tc>
          <w:tcPr>
            <w:tcW w:w="482" w:type="pct"/>
            <w:tcBorders>
              <w:top w:val="nil"/>
              <w:left w:val="nil"/>
              <w:bottom w:val="single" w:sz="8" w:space="0" w:color="auto"/>
              <w:right w:val="single" w:sz="8" w:space="0" w:color="auto"/>
            </w:tcBorders>
            <w:noWrap/>
            <w:vAlign w:val="center"/>
          </w:tcPr>
          <w:p w14:paraId="0FA49BB8" w14:textId="77777777" w:rsidR="001F68B3" w:rsidRPr="006D43AB" w:rsidRDefault="001F68B3" w:rsidP="001F68B3">
            <w:pPr>
              <w:spacing w:after="0" w:line="240" w:lineRule="auto"/>
              <w:jc w:val="center"/>
              <w:rPr>
                <w:rFonts w:ascii="Verdana" w:eastAsia="Times New Roman" w:hAnsi="Verdana" w:cs="Times New Roman"/>
                <w:color w:val="000000"/>
              </w:rPr>
            </w:pPr>
          </w:p>
        </w:tc>
      </w:tr>
      <w:tr w:rsidR="001F68B3" w:rsidRPr="006D43AB" w14:paraId="0765EC3B" w14:textId="77777777" w:rsidTr="002F4922">
        <w:trPr>
          <w:trHeight w:val="60"/>
        </w:trPr>
        <w:tc>
          <w:tcPr>
            <w:tcW w:w="308" w:type="pct"/>
            <w:tcBorders>
              <w:top w:val="nil"/>
              <w:left w:val="single" w:sz="8" w:space="0" w:color="auto"/>
              <w:bottom w:val="single" w:sz="8" w:space="0" w:color="auto"/>
              <w:right w:val="single" w:sz="8" w:space="0" w:color="auto"/>
            </w:tcBorders>
            <w:shd w:val="clear" w:color="auto" w:fill="D9D9D9"/>
            <w:noWrap/>
            <w:vAlign w:val="center"/>
          </w:tcPr>
          <w:p w14:paraId="685ACA7C" w14:textId="77777777" w:rsidR="001F68B3" w:rsidRPr="006D43AB" w:rsidRDefault="001F68B3" w:rsidP="001F68B3">
            <w:pPr>
              <w:spacing w:after="0" w:line="240" w:lineRule="auto"/>
              <w:jc w:val="center"/>
              <w:rPr>
                <w:rFonts w:ascii="Verdana" w:eastAsia="Times New Roman" w:hAnsi="Verdana" w:cs="Times New Roman"/>
                <w:b/>
                <w:bCs/>
                <w:color w:val="000000"/>
                <w:sz w:val="18"/>
                <w:szCs w:val="18"/>
              </w:rPr>
            </w:pPr>
            <w:r w:rsidRPr="006D43AB">
              <w:rPr>
                <w:rFonts w:ascii="Verdana" w:eastAsia="Times New Roman" w:hAnsi="Verdana" w:cs="Times New Roman"/>
                <w:b/>
                <w:bCs/>
                <w:color w:val="000000"/>
                <w:sz w:val="18"/>
                <w:szCs w:val="18"/>
              </w:rPr>
              <w:t>4.2.2</w:t>
            </w:r>
          </w:p>
        </w:tc>
        <w:tc>
          <w:tcPr>
            <w:tcW w:w="514" w:type="pct"/>
            <w:tcBorders>
              <w:top w:val="nil"/>
              <w:left w:val="nil"/>
              <w:bottom w:val="single" w:sz="8" w:space="0" w:color="auto"/>
              <w:right w:val="single" w:sz="8" w:space="0" w:color="auto"/>
            </w:tcBorders>
            <w:noWrap/>
            <w:vAlign w:val="center"/>
          </w:tcPr>
          <w:p w14:paraId="7E16D30E"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512" w:type="pct"/>
            <w:tcBorders>
              <w:top w:val="nil"/>
              <w:left w:val="nil"/>
              <w:bottom w:val="single" w:sz="8" w:space="0" w:color="auto"/>
              <w:right w:val="single" w:sz="8" w:space="0" w:color="auto"/>
            </w:tcBorders>
            <w:noWrap/>
            <w:vAlign w:val="center"/>
          </w:tcPr>
          <w:p w14:paraId="4CABC263" w14:textId="77777777" w:rsidR="001F68B3" w:rsidRPr="006D43AB" w:rsidRDefault="001F68B3" w:rsidP="001F68B3">
            <w:pPr>
              <w:spacing w:after="0" w:line="240" w:lineRule="auto"/>
              <w:jc w:val="center"/>
              <w:rPr>
                <w:rFonts w:ascii="Verdana" w:eastAsia="Times New Roman" w:hAnsi="Verdana" w:cs="Times New Roman"/>
                <w:b/>
                <w:bCs/>
                <w:color w:val="000000"/>
              </w:rPr>
            </w:pPr>
          </w:p>
        </w:tc>
        <w:tc>
          <w:tcPr>
            <w:tcW w:w="472" w:type="pct"/>
            <w:tcBorders>
              <w:top w:val="nil"/>
              <w:left w:val="nil"/>
              <w:bottom w:val="single" w:sz="8" w:space="0" w:color="auto"/>
              <w:right w:val="single" w:sz="8" w:space="0" w:color="auto"/>
            </w:tcBorders>
            <w:noWrap/>
            <w:vAlign w:val="center"/>
          </w:tcPr>
          <w:p w14:paraId="744D2501" w14:textId="77777777" w:rsidR="001F68B3" w:rsidRPr="006D43AB" w:rsidRDefault="001F68B3" w:rsidP="001F68B3">
            <w:pPr>
              <w:spacing w:after="0" w:line="240" w:lineRule="auto"/>
              <w:jc w:val="center"/>
              <w:rPr>
                <w:rFonts w:ascii="Verdana" w:eastAsia="Times New Roman" w:hAnsi="Verdana" w:cs="Times New Roman"/>
                <w:b/>
                <w:bCs/>
                <w:color w:val="000000"/>
              </w:rPr>
            </w:pPr>
          </w:p>
        </w:tc>
        <w:tc>
          <w:tcPr>
            <w:tcW w:w="433" w:type="pct"/>
            <w:tcBorders>
              <w:top w:val="nil"/>
              <w:left w:val="nil"/>
              <w:bottom w:val="single" w:sz="8" w:space="0" w:color="auto"/>
              <w:right w:val="single" w:sz="8" w:space="0" w:color="auto"/>
            </w:tcBorders>
            <w:noWrap/>
            <w:vAlign w:val="center"/>
          </w:tcPr>
          <w:p w14:paraId="4E919DC9"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417" w:type="pct"/>
            <w:tcBorders>
              <w:top w:val="nil"/>
              <w:left w:val="nil"/>
              <w:bottom w:val="single" w:sz="8" w:space="0" w:color="auto"/>
              <w:right w:val="single" w:sz="8" w:space="0" w:color="auto"/>
            </w:tcBorders>
            <w:noWrap/>
            <w:vAlign w:val="center"/>
          </w:tcPr>
          <w:p w14:paraId="435EFCC3"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527" w:type="pct"/>
            <w:tcBorders>
              <w:top w:val="nil"/>
              <w:left w:val="nil"/>
              <w:bottom w:val="single" w:sz="8" w:space="0" w:color="auto"/>
              <w:right w:val="single" w:sz="8" w:space="0" w:color="auto"/>
            </w:tcBorders>
            <w:noWrap/>
            <w:vAlign w:val="center"/>
          </w:tcPr>
          <w:p w14:paraId="2E13AF64" w14:textId="174ABD63" w:rsidR="001F68B3" w:rsidRPr="00376809" w:rsidRDefault="001F68B3" w:rsidP="00376809">
            <w:pPr>
              <w:pStyle w:val="a3"/>
              <w:numPr>
                <w:ilvl w:val="0"/>
                <w:numId w:val="62"/>
              </w:numPr>
              <w:spacing w:after="0" w:line="240" w:lineRule="auto"/>
              <w:jc w:val="center"/>
              <w:rPr>
                <w:rFonts w:ascii="Verdana" w:eastAsia="Times New Roman" w:hAnsi="Verdana" w:cs="Times New Roman"/>
                <w:b/>
                <w:bCs/>
                <w:color w:val="000000"/>
              </w:rPr>
            </w:pPr>
          </w:p>
        </w:tc>
        <w:tc>
          <w:tcPr>
            <w:tcW w:w="472" w:type="pct"/>
            <w:tcBorders>
              <w:top w:val="nil"/>
              <w:left w:val="nil"/>
              <w:bottom w:val="single" w:sz="8" w:space="0" w:color="auto"/>
              <w:right w:val="single" w:sz="8" w:space="0" w:color="auto"/>
            </w:tcBorders>
            <w:noWrap/>
            <w:vAlign w:val="center"/>
          </w:tcPr>
          <w:p w14:paraId="443C4E0B" w14:textId="77777777" w:rsidR="001F68B3" w:rsidRPr="006D43AB" w:rsidRDefault="001F68B3" w:rsidP="001F68B3">
            <w:pPr>
              <w:spacing w:after="0" w:line="240" w:lineRule="auto"/>
              <w:jc w:val="center"/>
              <w:rPr>
                <w:rFonts w:ascii="Verdana" w:eastAsia="Times New Roman" w:hAnsi="Verdana" w:cs="Times New Roman"/>
                <w:b/>
                <w:bCs/>
                <w:color w:val="000000"/>
              </w:rPr>
            </w:pPr>
          </w:p>
        </w:tc>
        <w:tc>
          <w:tcPr>
            <w:tcW w:w="433" w:type="pct"/>
            <w:tcBorders>
              <w:top w:val="nil"/>
              <w:left w:val="nil"/>
              <w:bottom w:val="single" w:sz="8" w:space="0" w:color="auto"/>
              <w:right w:val="single" w:sz="8" w:space="0" w:color="auto"/>
            </w:tcBorders>
            <w:noWrap/>
            <w:vAlign w:val="center"/>
          </w:tcPr>
          <w:p w14:paraId="588AD71C"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433" w:type="pct"/>
            <w:tcBorders>
              <w:top w:val="nil"/>
              <w:left w:val="nil"/>
              <w:bottom w:val="single" w:sz="8" w:space="0" w:color="auto"/>
              <w:right w:val="single" w:sz="8" w:space="0" w:color="auto"/>
            </w:tcBorders>
            <w:noWrap/>
            <w:vAlign w:val="center"/>
          </w:tcPr>
          <w:p w14:paraId="616B2237" w14:textId="2ACF52AA" w:rsidR="001F68B3" w:rsidRPr="00376809" w:rsidRDefault="001F68B3" w:rsidP="00376809">
            <w:pPr>
              <w:pStyle w:val="a3"/>
              <w:numPr>
                <w:ilvl w:val="0"/>
                <w:numId w:val="62"/>
              </w:numPr>
              <w:spacing w:after="0" w:line="240" w:lineRule="auto"/>
              <w:jc w:val="center"/>
              <w:rPr>
                <w:rFonts w:ascii="Verdana" w:eastAsia="Times New Roman" w:hAnsi="Verdana" w:cs="Times New Roman"/>
                <w:bCs/>
                <w:color w:val="000000"/>
              </w:rPr>
            </w:pPr>
          </w:p>
        </w:tc>
        <w:tc>
          <w:tcPr>
            <w:tcW w:w="482" w:type="pct"/>
            <w:tcBorders>
              <w:top w:val="nil"/>
              <w:left w:val="nil"/>
              <w:bottom w:val="single" w:sz="8" w:space="0" w:color="auto"/>
              <w:right w:val="single" w:sz="8" w:space="0" w:color="auto"/>
            </w:tcBorders>
            <w:noWrap/>
            <w:vAlign w:val="center"/>
          </w:tcPr>
          <w:p w14:paraId="660C7809" w14:textId="77777777" w:rsidR="001F68B3" w:rsidRPr="006D43AB" w:rsidRDefault="001F68B3" w:rsidP="001F68B3">
            <w:pPr>
              <w:spacing w:after="0" w:line="240" w:lineRule="auto"/>
              <w:jc w:val="center"/>
              <w:rPr>
                <w:rFonts w:ascii="Verdana" w:eastAsia="Times New Roman" w:hAnsi="Verdana" w:cs="Times New Roman"/>
                <w:b/>
                <w:bCs/>
                <w:color w:val="000000"/>
              </w:rPr>
            </w:pPr>
          </w:p>
        </w:tc>
      </w:tr>
      <w:tr w:rsidR="001F68B3" w:rsidRPr="006D43AB" w14:paraId="5E34AC53" w14:textId="77777777" w:rsidTr="002F4922">
        <w:trPr>
          <w:trHeight w:val="60"/>
        </w:trPr>
        <w:tc>
          <w:tcPr>
            <w:tcW w:w="308" w:type="pct"/>
            <w:tcBorders>
              <w:top w:val="nil"/>
              <w:left w:val="single" w:sz="8" w:space="0" w:color="auto"/>
              <w:bottom w:val="single" w:sz="8" w:space="0" w:color="auto"/>
              <w:right w:val="single" w:sz="8" w:space="0" w:color="auto"/>
            </w:tcBorders>
            <w:shd w:val="clear" w:color="auto" w:fill="D9D9D9"/>
            <w:noWrap/>
            <w:vAlign w:val="center"/>
          </w:tcPr>
          <w:p w14:paraId="6C2449AE" w14:textId="77777777" w:rsidR="001F68B3" w:rsidRPr="006D43AB" w:rsidRDefault="001F68B3" w:rsidP="001F68B3">
            <w:pPr>
              <w:spacing w:after="0" w:line="240" w:lineRule="auto"/>
              <w:jc w:val="center"/>
              <w:rPr>
                <w:rFonts w:ascii="Verdana" w:eastAsia="Times New Roman" w:hAnsi="Verdana" w:cs="Times New Roman"/>
                <w:b/>
                <w:bCs/>
                <w:color w:val="000000"/>
                <w:sz w:val="18"/>
                <w:szCs w:val="18"/>
              </w:rPr>
            </w:pPr>
            <w:r w:rsidRPr="006D43AB">
              <w:rPr>
                <w:rFonts w:ascii="Verdana" w:eastAsia="Times New Roman" w:hAnsi="Verdana" w:cs="Times New Roman"/>
                <w:b/>
                <w:bCs/>
                <w:color w:val="000000"/>
                <w:sz w:val="18"/>
                <w:szCs w:val="18"/>
              </w:rPr>
              <w:t>4.2.3</w:t>
            </w:r>
          </w:p>
        </w:tc>
        <w:tc>
          <w:tcPr>
            <w:tcW w:w="514" w:type="pct"/>
            <w:tcBorders>
              <w:top w:val="nil"/>
              <w:left w:val="nil"/>
              <w:bottom w:val="single" w:sz="8" w:space="0" w:color="auto"/>
              <w:right w:val="single" w:sz="8" w:space="0" w:color="auto"/>
            </w:tcBorders>
            <w:noWrap/>
            <w:vAlign w:val="center"/>
          </w:tcPr>
          <w:p w14:paraId="472B8588" w14:textId="77777777" w:rsidR="001F68B3" w:rsidRPr="006D43AB" w:rsidRDefault="001F68B3" w:rsidP="001F68B3">
            <w:pPr>
              <w:spacing w:after="0" w:line="240" w:lineRule="auto"/>
              <w:jc w:val="center"/>
              <w:rPr>
                <w:rFonts w:ascii="Verdana" w:eastAsia="Times New Roman" w:hAnsi="Verdana" w:cs="Times New Roman"/>
                <w:b/>
                <w:bCs/>
                <w:color w:val="000000"/>
              </w:rPr>
            </w:pPr>
          </w:p>
        </w:tc>
        <w:tc>
          <w:tcPr>
            <w:tcW w:w="512" w:type="pct"/>
            <w:tcBorders>
              <w:top w:val="nil"/>
              <w:left w:val="nil"/>
              <w:bottom w:val="single" w:sz="8" w:space="0" w:color="auto"/>
              <w:right w:val="single" w:sz="8" w:space="0" w:color="auto"/>
            </w:tcBorders>
            <w:noWrap/>
            <w:vAlign w:val="center"/>
          </w:tcPr>
          <w:p w14:paraId="6BAE8CD8" w14:textId="77777777" w:rsidR="001F68B3" w:rsidRPr="006D43AB" w:rsidRDefault="001F68B3" w:rsidP="001F68B3">
            <w:pPr>
              <w:spacing w:after="0" w:line="240" w:lineRule="auto"/>
              <w:jc w:val="center"/>
              <w:rPr>
                <w:rFonts w:ascii="Verdana" w:eastAsia="Times New Roman" w:hAnsi="Verdana" w:cs="Times New Roman"/>
                <w:b/>
                <w:bCs/>
                <w:color w:val="000000"/>
              </w:rPr>
            </w:pPr>
          </w:p>
        </w:tc>
        <w:tc>
          <w:tcPr>
            <w:tcW w:w="472" w:type="pct"/>
            <w:tcBorders>
              <w:top w:val="nil"/>
              <w:left w:val="nil"/>
              <w:bottom w:val="single" w:sz="8" w:space="0" w:color="auto"/>
              <w:right w:val="single" w:sz="8" w:space="0" w:color="auto"/>
            </w:tcBorders>
            <w:noWrap/>
            <w:vAlign w:val="center"/>
          </w:tcPr>
          <w:p w14:paraId="225E1D87" w14:textId="77777777" w:rsidR="001F68B3" w:rsidRPr="006D43AB" w:rsidRDefault="001F68B3" w:rsidP="001F68B3">
            <w:pPr>
              <w:spacing w:after="0" w:line="240" w:lineRule="auto"/>
              <w:jc w:val="center"/>
              <w:rPr>
                <w:rFonts w:ascii="Verdana" w:eastAsia="Times New Roman" w:hAnsi="Verdana" w:cs="Times New Roman"/>
                <w:b/>
                <w:bCs/>
                <w:color w:val="000000"/>
              </w:rPr>
            </w:pPr>
          </w:p>
        </w:tc>
        <w:tc>
          <w:tcPr>
            <w:tcW w:w="433" w:type="pct"/>
            <w:tcBorders>
              <w:top w:val="nil"/>
              <w:left w:val="nil"/>
              <w:bottom w:val="single" w:sz="8" w:space="0" w:color="auto"/>
              <w:right w:val="single" w:sz="8" w:space="0" w:color="auto"/>
            </w:tcBorders>
            <w:noWrap/>
            <w:vAlign w:val="center"/>
          </w:tcPr>
          <w:p w14:paraId="0F9F7C9E"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417" w:type="pct"/>
            <w:tcBorders>
              <w:top w:val="nil"/>
              <w:left w:val="nil"/>
              <w:bottom w:val="single" w:sz="8" w:space="0" w:color="auto"/>
              <w:right w:val="single" w:sz="8" w:space="0" w:color="auto"/>
            </w:tcBorders>
            <w:noWrap/>
            <w:vAlign w:val="center"/>
          </w:tcPr>
          <w:p w14:paraId="747C7231"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527" w:type="pct"/>
            <w:tcBorders>
              <w:top w:val="nil"/>
              <w:left w:val="nil"/>
              <w:bottom w:val="single" w:sz="8" w:space="0" w:color="auto"/>
              <w:right w:val="single" w:sz="8" w:space="0" w:color="auto"/>
            </w:tcBorders>
            <w:noWrap/>
            <w:vAlign w:val="center"/>
          </w:tcPr>
          <w:p w14:paraId="6535B5DD" w14:textId="29503C2F" w:rsidR="001F68B3" w:rsidRPr="00376809" w:rsidRDefault="001F68B3" w:rsidP="00376809">
            <w:pPr>
              <w:pStyle w:val="a3"/>
              <w:numPr>
                <w:ilvl w:val="0"/>
                <w:numId w:val="62"/>
              </w:numPr>
              <w:spacing w:after="0" w:line="240" w:lineRule="auto"/>
              <w:jc w:val="center"/>
              <w:rPr>
                <w:rFonts w:ascii="Verdana" w:eastAsia="Times New Roman" w:hAnsi="Verdana" w:cs="Times New Roman"/>
                <w:b/>
                <w:bCs/>
                <w:color w:val="000000"/>
              </w:rPr>
            </w:pPr>
          </w:p>
        </w:tc>
        <w:tc>
          <w:tcPr>
            <w:tcW w:w="472" w:type="pct"/>
            <w:tcBorders>
              <w:top w:val="nil"/>
              <w:left w:val="nil"/>
              <w:bottom w:val="single" w:sz="8" w:space="0" w:color="auto"/>
              <w:right w:val="single" w:sz="8" w:space="0" w:color="auto"/>
            </w:tcBorders>
            <w:noWrap/>
            <w:vAlign w:val="center"/>
          </w:tcPr>
          <w:p w14:paraId="588EC70F" w14:textId="77777777" w:rsidR="001F68B3" w:rsidRPr="006D43AB" w:rsidRDefault="001F68B3" w:rsidP="001F68B3">
            <w:pPr>
              <w:spacing w:after="0" w:line="240" w:lineRule="auto"/>
              <w:jc w:val="center"/>
              <w:rPr>
                <w:rFonts w:ascii="Verdana" w:eastAsia="Times New Roman" w:hAnsi="Verdana" w:cs="Times New Roman"/>
                <w:b/>
                <w:bCs/>
                <w:color w:val="000000"/>
              </w:rPr>
            </w:pPr>
          </w:p>
        </w:tc>
        <w:tc>
          <w:tcPr>
            <w:tcW w:w="433" w:type="pct"/>
            <w:tcBorders>
              <w:top w:val="nil"/>
              <w:left w:val="nil"/>
              <w:bottom w:val="single" w:sz="8" w:space="0" w:color="auto"/>
              <w:right w:val="single" w:sz="8" w:space="0" w:color="auto"/>
            </w:tcBorders>
            <w:noWrap/>
            <w:vAlign w:val="center"/>
          </w:tcPr>
          <w:p w14:paraId="78777A3D" w14:textId="77777777" w:rsidR="001F68B3" w:rsidRPr="006D43AB" w:rsidRDefault="001F68B3" w:rsidP="001F68B3">
            <w:pPr>
              <w:spacing w:after="0" w:line="240" w:lineRule="auto"/>
              <w:jc w:val="center"/>
              <w:rPr>
                <w:rFonts w:ascii="Verdana" w:eastAsia="Times New Roman" w:hAnsi="Verdana" w:cs="Times New Roman"/>
                <w:b/>
                <w:bCs/>
                <w:color w:val="000000"/>
              </w:rPr>
            </w:pPr>
          </w:p>
        </w:tc>
        <w:tc>
          <w:tcPr>
            <w:tcW w:w="433" w:type="pct"/>
            <w:tcBorders>
              <w:top w:val="nil"/>
              <w:left w:val="nil"/>
              <w:bottom w:val="single" w:sz="8" w:space="0" w:color="auto"/>
              <w:right w:val="single" w:sz="8" w:space="0" w:color="auto"/>
            </w:tcBorders>
            <w:noWrap/>
            <w:vAlign w:val="center"/>
          </w:tcPr>
          <w:p w14:paraId="1A9976AA" w14:textId="6EA31C8C" w:rsidR="001F68B3" w:rsidRPr="00376809" w:rsidRDefault="001F68B3" w:rsidP="00376809">
            <w:pPr>
              <w:pStyle w:val="a3"/>
              <w:numPr>
                <w:ilvl w:val="0"/>
                <w:numId w:val="62"/>
              </w:numPr>
              <w:spacing w:after="0" w:line="240" w:lineRule="auto"/>
              <w:jc w:val="center"/>
              <w:rPr>
                <w:rFonts w:ascii="Verdana" w:eastAsia="Times New Roman" w:hAnsi="Verdana" w:cs="Times New Roman"/>
                <w:bCs/>
                <w:color w:val="000000"/>
              </w:rPr>
            </w:pPr>
          </w:p>
        </w:tc>
        <w:tc>
          <w:tcPr>
            <w:tcW w:w="482" w:type="pct"/>
            <w:tcBorders>
              <w:top w:val="nil"/>
              <w:left w:val="nil"/>
              <w:bottom w:val="single" w:sz="8" w:space="0" w:color="auto"/>
              <w:right w:val="single" w:sz="8" w:space="0" w:color="auto"/>
            </w:tcBorders>
            <w:noWrap/>
            <w:vAlign w:val="center"/>
          </w:tcPr>
          <w:p w14:paraId="0C6A1F05" w14:textId="77777777" w:rsidR="001F68B3" w:rsidRPr="006D43AB" w:rsidRDefault="001F68B3" w:rsidP="001F68B3">
            <w:pPr>
              <w:spacing w:after="0" w:line="240" w:lineRule="auto"/>
              <w:jc w:val="center"/>
              <w:rPr>
                <w:rFonts w:ascii="Verdana" w:eastAsia="Times New Roman" w:hAnsi="Verdana" w:cs="Times New Roman"/>
                <w:b/>
                <w:bCs/>
                <w:color w:val="000000"/>
              </w:rPr>
            </w:pPr>
          </w:p>
        </w:tc>
      </w:tr>
      <w:tr w:rsidR="001F68B3" w:rsidRPr="006D43AB" w14:paraId="2BD62FA8" w14:textId="77777777" w:rsidTr="002F4922">
        <w:trPr>
          <w:trHeight w:val="60"/>
        </w:trPr>
        <w:tc>
          <w:tcPr>
            <w:tcW w:w="308" w:type="pct"/>
            <w:tcBorders>
              <w:top w:val="nil"/>
              <w:left w:val="single" w:sz="8" w:space="0" w:color="auto"/>
              <w:bottom w:val="single" w:sz="8" w:space="0" w:color="auto"/>
              <w:right w:val="single" w:sz="8" w:space="0" w:color="auto"/>
            </w:tcBorders>
            <w:shd w:val="clear" w:color="auto" w:fill="D9D9D9"/>
            <w:noWrap/>
            <w:vAlign w:val="center"/>
          </w:tcPr>
          <w:p w14:paraId="25C3DE1F" w14:textId="77777777" w:rsidR="001F68B3" w:rsidRPr="006D43AB" w:rsidRDefault="001F68B3" w:rsidP="001F68B3">
            <w:pPr>
              <w:spacing w:after="0" w:line="240" w:lineRule="auto"/>
              <w:jc w:val="center"/>
              <w:rPr>
                <w:rFonts w:ascii="Verdana" w:eastAsia="Times New Roman" w:hAnsi="Verdana" w:cs="Times New Roman"/>
                <w:b/>
                <w:bCs/>
                <w:color w:val="000000"/>
                <w:sz w:val="18"/>
                <w:szCs w:val="18"/>
              </w:rPr>
            </w:pPr>
            <w:r w:rsidRPr="006D43AB">
              <w:rPr>
                <w:rFonts w:ascii="Verdana" w:eastAsia="Times New Roman" w:hAnsi="Verdana" w:cs="Times New Roman"/>
                <w:b/>
                <w:bCs/>
                <w:color w:val="000000"/>
                <w:sz w:val="18"/>
                <w:szCs w:val="18"/>
              </w:rPr>
              <w:t>4.2.4</w:t>
            </w:r>
          </w:p>
        </w:tc>
        <w:tc>
          <w:tcPr>
            <w:tcW w:w="514" w:type="pct"/>
            <w:tcBorders>
              <w:top w:val="nil"/>
              <w:left w:val="nil"/>
              <w:bottom w:val="single" w:sz="8" w:space="0" w:color="auto"/>
              <w:right w:val="single" w:sz="8" w:space="0" w:color="auto"/>
            </w:tcBorders>
            <w:noWrap/>
            <w:vAlign w:val="center"/>
          </w:tcPr>
          <w:p w14:paraId="662D094D" w14:textId="5C29D883" w:rsidR="001F68B3" w:rsidRPr="00967C16" w:rsidRDefault="001F68B3" w:rsidP="00967C16">
            <w:pPr>
              <w:pStyle w:val="a3"/>
              <w:numPr>
                <w:ilvl w:val="0"/>
                <w:numId w:val="62"/>
              </w:numPr>
              <w:spacing w:after="0" w:line="240" w:lineRule="auto"/>
              <w:jc w:val="center"/>
              <w:rPr>
                <w:rFonts w:ascii="Verdana" w:eastAsia="Times New Roman" w:hAnsi="Verdana" w:cs="Times New Roman"/>
                <w:b/>
                <w:bCs/>
                <w:color w:val="000000"/>
              </w:rPr>
            </w:pPr>
          </w:p>
        </w:tc>
        <w:tc>
          <w:tcPr>
            <w:tcW w:w="512" w:type="pct"/>
            <w:tcBorders>
              <w:top w:val="nil"/>
              <w:left w:val="nil"/>
              <w:bottom w:val="single" w:sz="8" w:space="0" w:color="auto"/>
              <w:right w:val="single" w:sz="8" w:space="0" w:color="auto"/>
            </w:tcBorders>
            <w:noWrap/>
            <w:vAlign w:val="center"/>
          </w:tcPr>
          <w:p w14:paraId="68CAB818" w14:textId="47CC7D63" w:rsidR="001F68B3" w:rsidRPr="00967C16" w:rsidRDefault="001F68B3" w:rsidP="00967C16">
            <w:pPr>
              <w:pStyle w:val="a3"/>
              <w:numPr>
                <w:ilvl w:val="0"/>
                <w:numId w:val="62"/>
              </w:numPr>
              <w:spacing w:after="0" w:line="240" w:lineRule="auto"/>
              <w:jc w:val="center"/>
              <w:rPr>
                <w:rFonts w:ascii="Verdana" w:eastAsia="Times New Roman" w:hAnsi="Verdana" w:cs="Times New Roman"/>
                <w:b/>
                <w:bCs/>
                <w:color w:val="000000"/>
              </w:rPr>
            </w:pPr>
          </w:p>
        </w:tc>
        <w:tc>
          <w:tcPr>
            <w:tcW w:w="472" w:type="pct"/>
            <w:tcBorders>
              <w:top w:val="nil"/>
              <w:left w:val="nil"/>
              <w:bottom w:val="single" w:sz="8" w:space="0" w:color="auto"/>
              <w:right w:val="single" w:sz="8" w:space="0" w:color="auto"/>
            </w:tcBorders>
            <w:noWrap/>
            <w:vAlign w:val="center"/>
          </w:tcPr>
          <w:p w14:paraId="44056ADA" w14:textId="782713B3" w:rsidR="001F68B3" w:rsidRPr="00967C16" w:rsidRDefault="001F68B3" w:rsidP="00967C16">
            <w:pPr>
              <w:pStyle w:val="a3"/>
              <w:numPr>
                <w:ilvl w:val="0"/>
                <w:numId w:val="62"/>
              </w:numPr>
              <w:spacing w:after="0" w:line="240" w:lineRule="auto"/>
              <w:jc w:val="center"/>
              <w:rPr>
                <w:rFonts w:ascii="Verdana" w:eastAsia="Times New Roman" w:hAnsi="Verdana" w:cs="Times New Roman"/>
                <w:b/>
                <w:bCs/>
                <w:color w:val="000000"/>
              </w:rPr>
            </w:pPr>
          </w:p>
        </w:tc>
        <w:tc>
          <w:tcPr>
            <w:tcW w:w="433" w:type="pct"/>
            <w:tcBorders>
              <w:top w:val="nil"/>
              <w:left w:val="nil"/>
              <w:bottom w:val="single" w:sz="8" w:space="0" w:color="auto"/>
              <w:right w:val="single" w:sz="8" w:space="0" w:color="auto"/>
            </w:tcBorders>
            <w:noWrap/>
            <w:vAlign w:val="center"/>
          </w:tcPr>
          <w:p w14:paraId="1EE109E2"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417" w:type="pct"/>
            <w:tcBorders>
              <w:top w:val="nil"/>
              <w:left w:val="nil"/>
              <w:bottom w:val="single" w:sz="8" w:space="0" w:color="auto"/>
              <w:right w:val="single" w:sz="8" w:space="0" w:color="auto"/>
            </w:tcBorders>
            <w:noWrap/>
            <w:vAlign w:val="center"/>
          </w:tcPr>
          <w:p w14:paraId="3A44F107"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527" w:type="pct"/>
            <w:tcBorders>
              <w:top w:val="nil"/>
              <w:left w:val="nil"/>
              <w:bottom w:val="single" w:sz="8" w:space="0" w:color="auto"/>
              <w:right w:val="single" w:sz="8" w:space="0" w:color="auto"/>
            </w:tcBorders>
            <w:noWrap/>
            <w:vAlign w:val="center"/>
          </w:tcPr>
          <w:p w14:paraId="01DF6FCA" w14:textId="77777777" w:rsidR="001F68B3" w:rsidRPr="006D43AB" w:rsidRDefault="001F68B3" w:rsidP="001F68B3">
            <w:pPr>
              <w:spacing w:after="0" w:line="240" w:lineRule="auto"/>
              <w:jc w:val="center"/>
              <w:rPr>
                <w:rFonts w:ascii="Verdana" w:eastAsia="Times New Roman" w:hAnsi="Verdana" w:cs="Times New Roman"/>
                <w:b/>
                <w:bCs/>
                <w:color w:val="000000"/>
              </w:rPr>
            </w:pPr>
          </w:p>
        </w:tc>
        <w:tc>
          <w:tcPr>
            <w:tcW w:w="472" w:type="pct"/>
            <w:tcBorders>
              <w:top w:val="nil"/>
              <w:left w:val="nil"/>
              <w:bottom w:val="single" w:sz="8" w:space="0" w:color="auto"/>
              <w:right w:val="single" w:sz="8" w:space="0" w:color="auto"/>
            </w:tcBorders>
            <w:noWrap/>
            <w:vAlign w:val="center"/>
          </w:tcPr>
          <w:p w14:paraId="73D04E7A"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433" w:type="pct"/>
            <w:tcBorders>
              <w:top w:val="nil"/>
              <w:left w:val="nil"/>
              <w:bottom w:val="single" w:sz="8" w:space="0" w:color="auto"/>
              <w:right w:val="single" w:sz="8" w:space="0" w:color="auto"/>
            </w:tcBorders>
            <w:noWrap/>
            <w:vAlign w:val="center"/>
          </w:tcPr>
          <w:p w14:paraId="195FA413" w14:textId="116E0B8F" w:rsidR="001F68B3" w:rsidRPr="00376809" w:rsidRDefault="001F68B3" w:rsidP="00376809">
            <w:pPr>
              <w:pStyle w:val="a3"/>
              <w:numPr>
                <w:ilvl w:val="0"/>
                <w:numId w:val="62"/>
              </w:numPr>
              <w:spacing w:after="0" w:line="240" w:lineRule="auto"/>
              <w:jc w:val="center"/>
              <w:rPr>
                <w:rFonts w:ascii="Verdana" w:eastAsia="Times New Roman" w:hAnsi="Verdana" w:cs="Times New Roman"/>
                <w:b/>
                <w:bCs/>
                <w:color w:val="000000"/>
              </w:rPr>
            </w:pPr>
          </w:p>
        </w:tc>
        <w:tc>
          <w:tcPr>
            <w:tcW w:w="433" w:type="pct"/>
            <w:tcBorders>
              <w:top w:val="nil"/>
              <w:left w:val="nil"/>
              <w:bottom w:val="single" w:sz="8" w:space="0" w:color="auto"/>
              <w:right w:val="single" w:sz="8" w:space="0" w:color="auto"/>
            </w:tcBorders>
            <w:noWrap/>
            <w:vAlign w:val="center"/>
          </w:tcPr>
          <w:p w14:paraId="052619CA" w14:textId="028B0A12" w:rsidR="001F68B3" w:rsidRPr="00376809" w:rsidRDefault="001F68B3" w:rsidP="00376809">
            <w:pPr>
              <w:pStyle w:val="a3"/>
              <w:numPr>
                <w:ilvl w:val="0"/>
                <w:numId w:val="62"/>
              </w:numPr>
              <w:spacing w:after="0" w:line="240" w:lineRule="auto"/>
              <w:jc w:val="center"/>
              <w:rPr>
                <w:rFonts w:ascii="Verdana" w:eastAsia="Times New Roman" w:hAnsi="Verdana" w:cs="Times New Roman"/>
                <w:bCs/>
                <w:color w:val="000000"/>
              </w:rPr>
            </w:pPr>
          </w:p>
        </w:tc>
        <w:tc>
          <w:tcPr>
            <w:tcW w:w="482" w:type="pct"/>
            <w:tcBorders>
              <w:top w:val="nil"/>
              <w:left w:val="nil"/>
              <w:bottom w:val="single" w:sz="8" w:space="0" w:color="auto"/>
              <w:right w:val="single" w:sz="8" w:space="0" w:color="auto"/>
            </w:tcBorders>
            <w:noWrap/>
            <w:vAlign w:val="center"/>
          </w:tcPr>
          <w:p w14:paraId="21B8064B" w14:textId="77777777" w:rsidR="001F68B3" w:rsidRPr="006D43AB" w:rsidRDefault="001F68B3" w:rsidP="001F68B3">
            <w:pPr>
              <w:spacing w:after="0" w:line="240" w:lineRule="auto"/>
              <w:jc w:val="center"/>
              <w:rPr>
                <w:rFonts w:ascii="Verdana" w:eastAsia="Times New Roman" w:hAnsi="Verdana" w:cs="Times New Roman"/>
                <w:b/>
                <w:bCs/>
                <w:color w:val="000000"/>
              </w:rPr>
            </w:pPr>
          </w:p>
        </w:tc>
      </w:tr>
      <w:tr w:rsidR="001F68B3" w:rsidRPr="006D43AB" w14:paraId="53962A86" w14:textId="77777777" w:rsidTr="002F4922">
        <w:trPr>
          <w:trHeight w:val="60"/>
        </w:trPr>
        <w:tc>
          <w:tcPr>
            <w:tcW w:w="308" w:type="pct"/>
            <w:tcBorders>
              <w:top w:val="nil"/>
              <w:left w:val="single" w:sz="8" w:space="0" w:color="auto"/>
              <w:bottom w:val="single" w:sz="8" w:space="0" w:color="auto"/>
              <w:right w:val="single" w:sz="8" w:space="0" w:color="auto"/>
            </w:tcBorders>
            <w:shd w:val="clear" w:color="auto" w:fill="D9D9D9"/>
            <w:noWrap/>
            <w:vAlign w:val="center"/>
          </w:tcPr>
          <w:p w14:paraId="52EF13A7" w14:textId="77777777" w:rsidR="001F68B3" w:rsidRPr="006D43AB" w:rsidRDefault="001F68B3" w:rsidP="001F68B3">
            <w:pPr>
              <w:spacing w:after="0" w:line="240" w:lineRule="auto"/>
              <w:jc w:val="center"/>
              <w:rPr>
                <w:rFonts w:ascii="Verdana" w:eastAsia="Times New Roman" w:hAnsi="Verdana" w:cs="Times New Roman"/>
                <w:b/>
                <w:bCs/>
                <w:color w:val="000000"/>
                <w:sz w:val="18"/>
                <w:szCs w:val="18"/>
              </w:rPr>
            </w:pPr>
            <w:r w:rsidRPr="006D43AB">
              <w:rPr>
                <w:rFonts w:ascii="Verdana" w:eastAsia="Times New Roman" w:hAnsi="Verdana" w:cs="Times New Roman"/>
                <w:b/>
                <w:bCs/>
                <w:color w:val="000000"/>
                <w:sz w:val="18"/>
                <w:szCs w:val="18"/>
              </w:rPr>
              <w:t>4.2.5</w:t>
            </w:r>
          </w:p>
        </w:tc>
        <w:tc>
          <w:tcPr>
            <w:tcW w:w="514" w:type="pct"/>
            <w:tcBorders>
              <w:top w:val="nil"/>
              <w:left w:val="nil"/>
              <w:bottom w:val="single" w:sz="8" w:space="0" w:color="auto"/>
              <w:right w:val="single" w:sz="8" w:space="0" w:color="auto"/>
            </w:tcBorders>
            <w:noWrap/>
            <w:vAlign w:val="center"/>
          </w:tcPr>
          <w:p w14:paraId="38D1BC6B" w14:textId="4C63F500" w:rsidR="001F68B3" w:rsidRPr="00967C16" w:rsidRDefault="001F68B3" w:rsidP="00967C16">
            <w:pPr>
              <w:pStyle w:val="a3"/>
              <w:numPr>
                <w:ilvl w:val="0"/>
                <w:numId w:val="62"/>
              </w:numPr>
              <w:spacing w:after="0" w:line="240" w:lineRule="auto"/>
              <w:jc w:val="center"/>
              <w:rPr>
                <w:rFonts w:ascii="Verdana" w:eastAsia="Times New Roman" w:hAnsi="Verdana" w:cs="Times New Roman"/>
                <w:b/>
                <w:bCs/>
                <w:color w:val="000000"/>
              </w:rPr>
            </w:pPr>
          </w:p>
        </w:tc>
        <w:tc>
          <w:tcPr>
            <w:tcW w:w="512" w:type="pct"/>
            <w:tcBorders>
              <w:top w:val="nil"/>
              <w:left w:val="nil"/>
              <w:bottom w:val="single" w:sz="8" w:space="0" w:color="auto"/>
              <w:right w:val="single" w:sz="8" w:space="0" w:color="auto"/>
            </w:tcBorders>
            <w:noWrap/>
            <w:vAlign w:val="center"/>
          </w:tcPr>
          <w:p w14:paraId="61362B09" w14:textId="0AF328FE" w:rsidR="001F68B3" w:rsidRPr="00967C16" w:rsidRDefault="001F68B3" w:rsidP="00967C16">
            <w:pPr>
              <w:pStyle w:val="a3"/>
              <w:numPr>
                <w:ilvl w:val="0"/>
                <w:numId w:val="62"/>
              </w:numPr>
              <w:spacing w:after="0" w:line="240" w:lineRule="auto"/>
              <w:jc w:val="center"/>
              <w:rPr>
                <w:rFonts w:ascii="Verdana" w:eastAsia="Times New Roman" w:hAnsi="Verdana" w:cs="Times New Roman"/>
                <w:b/>
                <w:bCs/>
                <w:color w:val="000000"/>
              </w:rPr>
            </w:pPr>
          </w:p>
        </w:tc>
        <w:tc>
          <w:tcPr>
            <w:tcW w:w="472" w:type="pct"/>
            <w:tcBorders>
              <w:top w:val="nil"/>
              <w:left w:val="nil"/>
              <w:bottom w:val="single" w:sz="8" w:space="0" w:color="auto"/>
              <w:right w:val="single" w:sz="8" w:space="0" w:color="auto"/>
            </w:tcBorders>
            <w:noWrap/>
            <w:vAlign w:val="center"/>
          </w:tcPr>
          <w:p w14:paraId="761DF41F" w14:textId="0E2BC1CD" w:rsidR="001F68B3" w:rsidRPr="00967C16" w:rsidRDefault="001F68B3" w:rsidP="00967C16">
            <w:pPr>
              <w:pStyle w:val="a3"/>
              <w:numPr>
                <w:ilvl w:val="0"/>
                <w:numId w:val="62"/>
              </w:numPr>
              <w:spacing w:after="0" w:line="240" w:lineRule="auto"/>
              <w:jc w:val="center"/>
              <w:rPr>
                <w:rFonts w:ascii="Verdana" w:eastAsia="Times New Roman" w:hAnsi="Verdana" w:cs="Times New Roman"/>
                <w:b/>
                <w:bCs/>
                <w:color w:val="000000"/>
              </w:rPr>
            </w:pPr>
          </w:p>
        </w:tc>
        <w:tc>
          <w:tcPr>
            <w:tcW w:w="433" w:type="pct"/>
            <w:tcBorders>
              <w:top w:val="nil"/>
              <w:left w:val="nil"/>
              <w:bottom w:val="single" w:sz="8" w:space="0" w:color="auto"/>
              <w:right w:val="single" w:sz="8" w:space="0" w:color="auto"/>
            </w:tcBorders>
            <w:noWrap/>
            <w:vAlign w:val="center"/>
          </w:tcPr>
          <w:p w14:paraId="762B5320" w14:textId="77777777" w:rsidR="001F68B3" w:rsidRPr="006D43AB" w:rsidRDefault="001F68B3" w:rsidP="001F68B3">
            <w:pPr>
              <w:spacing w:after="0" w:line="240" w:lineRule="auto"/>
              <w:jc w:val="center"/>
              <w:rPr>
                <w:rFonts w:ascii="Verdana" w:eastAsia="Times New Roman" w:hAnsi="Verdana" w:cs="Times New Roman"/>
                <w:b/>
                <w:bCs/>
                <w:color w:val="000000"/>
              </w:rPr>
            </w:pPr>
          </w:p>
        </w:tc>
        <w:tc>
          <w:tcPr>
            <w:tcW w:w="417" w:type="pct"/>
            <w:tcBorders>
              <w:top w:val="nil"/>
              <w:left w:val="nil"/>
              <w:bottom w:val="single" w:sz="8" w:space="0" w:color="auto"/>
              <w:right w:val="single" w:sz="8" w:space="0" w:color="auto"/>
            </w:tcBorders>
            <w:noWrap/>
            <w:vAlign w:val="center"/>
          </w:tcPr>
          <w:p w14:paraId="7720FB37"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527" w:type="pct"/>
            <w:tcBorders>
              <w:top w:val="nil"/>
              <w:left w:val="nil"/>
              <w:bottom w:val="single" w:sz="8" w:space="0" w:color="auto"/>
              <w:right w:val="single" w:sz="8" w:space="0" w:color="auto"/>
            </w:tcBorders>
            <w:noWrap/>
            <w:vAlign w:val="center"/>
          </w:tcPr>
          <w:p w14:paraId="47527247" w14:textId="77777777" w:rsidR="001F68B3" w:rsidRPr="006D43AB" w:rsidRDefault="001F68B3" w:rsidP="001F68B3">
            <w:pPr>
              <w:spacing w:after="0" w:line="240" w:lineRule="auto"/>
              <w:jc w:val="center"/>
              <w:rPr>
                <w:rFonts w:ascii="Verdana" w:eastAsia="Times New Roman" w:hAnsi="Verdana" w:cs="Times New Roman"/>
                <w:b/>
                <w:bCs/>
                <w:color w:val="000000"/>
              </w:rPr>
            </w:pPr>
          </w:p>
        </w:tc>
        <w:tc>
          <w:tcPr>
            <w:tcW w:w="472" w:type="pct"/>
            <w:tcBorders>
              <w:top w:val="nil"/>
              <w:left w:val="nil"/>
              <w:bottom w:val="single" w:sz="8" w:space="0" w:color="auto"/>
              <w:right w:val="single" w:sz="8" w:space="0" w:color="auto"/>
            </w:tcBorders>
            <w:noWrap/>
            <w:vAlign w:val="center"/>
          </w:tcPr>
          <w:p w14:paraId="40F6ED07"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433" w:type="pct"/>
            <w:tcBorders>
              <w:top w:val="nil"/>
              <w:left w:val="nil"/>
              <w:bottom w:val="single" w:sz="8" w:space="0" w:color="auto"/>
              <w:right w:val="single" w:sz="8" w:space="0" w:color="auto"/>
            </w:tcBorders>
            <w:noWrap/>
            <w:vAlign w:val="center"/>
          </w:tcPr>
          <w:p w14:paraId="5BEFFA36" w14:textId="45BE30AF" w:rsidR="001F68B3" w:rsidRPr="00376809" w:rsidRDefault="001F68B3" w:rsidP="00376809">
            <w:pPr>
              <w:pStyle w:val="a3"/>
              <w:numPr>
                <w:ilvl w:val="0"/>
                <w:numId w:val="62"/>
              </w:numPr>
              <w:spacing w:after="0" w:line="240" w:lineRule="auto"/>
              <w:jc w:val="center"/>
              <w:rPr>
                <w:rFonts w:ascii="Verdana" w:eastAsia="Times New Roman" w:hAnsi="Verdana" w:cs="Times New Roman"/>
                <w:b/>
                <w:bCs/>
                <w:color w:val="000000"/>
              </w:rPr>
            </w:pPr>
          </w:p>
        </w:tc>
        <w:tc>
          <w:tcPr>
            <w:tcW w:w="433" w:type="pct"/>
            <w:tcBorders>
              <w:top w:val="nil"/>
              <w:left w:val="nil"/>
              <w:bottom w:val="single" w:sz="8" w:space="0" w:color="auto"/>
              <w:right w:val="single" w:sz="8" w:space="0" w:color="auto"/>
            </w:tcBorders>
            <w:noWrap/>
            <w:vAlign w:val="center"/>
          </w:tcPr>
          <w:p w14:paraId="205ECD33" w14:textId="2B0DF489" w:rsidR="001F68B3" w:rsidRPr="00376809" w:rsidRDefault="001F68B3" w:rsidP="00376809">
            <w:pPr>
              <w:pStyle w:val="a3"/>
              <w:numPr>
                <w:ilvl w:val="0"/>
                <w:numId w:val="62"/>
              </w:numPr>
              <w:spacing w:after="0" w:line="240" w:lineRule="auto"/>
              <w:jc w:val="center"/>
              <w:rPr>
                <w:rFonts w:ascii="Verdana" w:eastAsia="Times New Roman" w:hAnsi="Verdana" w:cs="Times New Roman"/>
                <w:bCs/>
                <w:color w:val="000000"/>
              </w:rPr>
            </w:pPr>
          </w:p>
        </w:tc>
        <w:tc>
          <w:tcPr>
            <w:tcW w:w="482" w:type="pct"/>
            <w:tcBorders>
              <w:top w:val="nil"/>
              <w:left w:val="nil"/>
              <w:bottom w:val="single" w:sz="8" w:space="0" w:color="auto"/>
              <w:right w:val="single" w:sz="8" w:space="0" w:color="auto"/>
            </w:tcBorders>
            <w:noWrap/>
            <w:vAlign w:val="center"/>
          </w:tcPr>
          <w:p w14:paraId="6FF2E05C" w14:textId="77777777" w:rsidR="001F68B3" w:rsidRPr="006D43AB" w:rsidRDefault="001F68B3" w:rsidP="001F68B3">
            <w:pPr>
              <w:spacing w:after="0" w:line="240" w:lineRule="auto"/>
              <w:jc w:val="center"/>
              <w:rPr>
                <w:rFonts w:ascii="Verdana" w:eastAsia="Times New Roman" w:hAnsi="Verdana" w:cs="Times New Roman"/>
                <w:b/>
                <w:bCs/>
                <w:color w:val="000000"/>
              </w:rPr>
            </w:pPr>
          </w:p>
        </w:tc>
      </w:tr>
      <w:tr w:rsidR="001F68B3" w:rsidRPr="006D43AB" w14:paraId="44CCBA63" w14:textId="77777777" w:rsidTr="002F4922">
        <w:trPr>
          <w:trHeight w:val="60"/>
        </w:trPr>
        <w:tc>
          <w:tcPr>
            <w:tcW w:w="308" w:type="pct"/>
            <w:tcBorders>
              <w:top w:val="nil"/>
              <w:left w:val="single" w:sz="8" w:space="0" w:color="auto"/>
              <w:bottom w:val="single" w:sz="8" w:space="0" w:color="auto"/>
              <w:right w:val="single" w:sz="8" w:space="0" w:color="auto"/>
            </w:tcBorders>
            <w:shd w:val="clear" w:color="auto" w:fill="D9D9D9"/>
            <w:noWrap/>
            <w:vAlign w:val="center"/>
          </w:tcPr>
          <w:p w14:paraId="42EA2F52" w14:textId="77777777" w:rsidR="001F68B3" w:rsidRPr="006D43AB" w:rsidRDefault="001F68B3" w:rsidP="001F68B3">
            <w:pPr>
              <w:spacing w:after="0" w:line="240" w:lineRule="auto"/>
              <w:jc w:val="center"/>
              <w:rPr>
                <w:rFonts w:ascii="Verdana" w:eastAsia="Times New Roman" w:hAnsi="Verdana" w:cs="Times New Roman"/>
                <w:b/>
                <w:bCs/>
                <w:color w:val="000000"/>
                <w:sz w:val="18"/>
                <w:szCs w:val="18"/>
              </w:rPr>
            </w:pPr>
            <w:r w:rsidRPr="006D43AB">
              <w:rPr>
                <w:rFonts w:ascii="Verdana" w:eastAsia="Times New Roman" w:hAnsi="Verdana" w:cs="Times New Roman"/>
                <w:b/>
                <w:bCs/>
                <w:color w:val="000000"/>
                <w:sz w:val="18"/>
                <w:szCs w:val="18"/>
              </w:rPr>
              <w:t>4.2.6</w:t>
            </w:r>
          </w:p>
        </w:tc>
        <w:tc>
          <w:tcPr>
            <w:tcW w:w="514" w:type="pct"/>
            <w:tcBorders>
              <w:top w:val="nil"/>
              <w:left w:val="nil"/>
              <w:bottom w:val="single" w:sz="8" w:space="0" w:color="auto"/>
              <w:right w:val="single" w:sz="8" w:space="0" w:color="auto"/>
            </w:tcBorders>
            <w:noWrap/>
            <w:vAlign w:val="center"/>
          </w:tcPr>
          <w:p w14:paraId="2D26320F" w14:textId="31BAF1EB" w:rsidR="001F68B3" w:rsidRPr="00967C16" w:rsidRDefault="001F68B3" w:rsidP="00967C16">
            <w:pPr>
              <w:pStyle w:val="a3"/>
              <w:numPr>
                <w:ilvl w:val="0"/>
                <w:numId w:val="62"/>
              </w:numPr>
              <w:spacing w:after="0" w:line="240" w:lineRule="auto"/>
              <w:jc w:val="center"/>
              <w:rPr>
                <w:rFonts w:ascii="Verdana" w:eastAsia="Times New Roman" w:hAnsi="Verdana" w:cs="Times New Roman"/>
                <w:b/>
                <w:bCs/>
                <w:color w:val="000000"/>
              </w:rPr>
            </w:pPr>
          </w:p>
        </w:tc>
        <w:tc>
          <w:tcPr>
            <w:tcW w:w="512" w:type="pct"/>
            <w:tcBorders>
              <w:top w:val="nil"/>
              <w:left w:val="nil"/>
              <w:bottom w:val="single" w:sz="8" w:space="0" w:color="auto"/>
              <w:right w:val="single" w:sz="8" w:space="0" w:color="auto"/>
            </w:tcBorders>
            <w:noWrap/>
            <w:vAlign w:val="center"/>
          </w:tcPr>
          <w:p w14:paraId="2D5B380D" w14:textId="2D784C93" w:rsidR="001F68B3" w:rsidRPr="00967C16" w:rsidRDefault="001F68B3" w:rsidP="00967C16">
            <w:pPr>
              <w:pStyle w:val="a3"/>
              <w:numPr>
                <w:ilvl w:val="0"/>
                <w:numId w:val="62"/>
              </w:numPr>
              <w:spacing w:after="0" w:line="240" w:lineRule="auto"/>
              <w:jc w:val="center"/>
              <w:rPr>
                <w:rFonts w:ascii="Verdana" w:eastAsia="Times New Roman" w:hAnsi="Verdana" w:cs="Times New Roman"/>
                <w:b/>
                <w:bCs/>
                <w:color w:val="000000"/>
              </w:rPr>
            </w:pPr>
          </w:p>
        </w:tc>
        <w:tc>
          <w:tcPr>
            <w:tcW w:w="472" w:type="pct"/>
            <w:tcBorders>
              <w:top w:val="nil"/>
              <w:left w:val="nil"/>
              <w:bottom w:val="single" w:sz="8" w:space="0" w:color="auto"/>
              <w:right w:val="single" w:sz="8" w:space="0" w:color="auto"/>
            </w:tcBorders>
            <w:noWrap/>
            <w:vAlign w:val="center"/>
          </w:tcPr>
          <w:p w14:paraId="1F8212F5" w14:textId="3FB68E0B" w:rsidR="001F68B3" w:rsidRPr="00967C16" w:rsidRDefault="001F68B3" w:rsidP="00967C16">
            <w:pPr>
              <w:pStyle w:val="a3"/>
              <w:numPr>
                <w:ilvl w:val="0"/>
                <w:numId w:val="62"/>
              </w:numPr>
              <w:spacing w:after="0" w:line="240" w:lineRule="auto"/>
              <w:jc w:val="center"/>
              <w:rPr>
                <w:rFonts w:ascii="Verdana" w:eastAsia="Times New Roman" w:hAnsi="Verdana" w:cs="Times New Roman"/>
                <w:b/>
                <w:bCs/>
                <w:color w:val="000000"/>
              </w:rPr>
            </w:pPr>
          </w:p>
        </w:tc>
        <w:tc>
          <w:tcPr>
            <w:tcW w:w="433" w:type="pct"/>
            <w:tcBorders>
              <w:top w:val="nil"/>
              <w:left w:val="nil"/>
              <w:bottom w:val="single" w:sz="8" w:space="0" w:color="auto"/>
              <w:right w:val="single" w:sz="8" w:space="0" w:color="auto"/>
            </w:tcBorders>
            <w:noWrap/>
            <w:vAlign w:val="center"/>
          </w:tcPr>
          <w:p w14:paraId="5C1DF860"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417" w:type="pct"/>
            <w:tcBorders>
              <w:top w:val="nil"/>
              <w:left w:val="nil"/>
              <w:bottom w:val="single" w:sz="8" w:space="0" w:color="auto"/>
              <w:right w:val="single" w:sz="8" w:space="0" w:color="auto"/>
            </w:tcBorders>
            <w:noWrap/>
            <w:vAlign w:val="center"/>
          </w:tcPr>
          <w:p w14:paraId="04CE5DA2"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527" w:type="pct"/>
            <w:tcBorders>
              <w:top w:val="nil"/>
              <w:left w:val="nil"/>
              <w:bottom w:val="single" w:sz="8" w:space="0" w:color="auto"/>
              <w:right w:val="single" w:sz="8" w:space="0" w:color="auto"/>
            </w:tcBorders>
            <w:noWrap/>
            <w:vAlign w:val="center"/>
          </w:tcPr>
          <w:p w14:paraId="7BEAD2C2" w14:textId="77777777" w:rsidR="001F68B3" w:rsidRPr="006D43AB" w:rsidRDefault="001F68B3" w:rsidP="001F68B3">
            <w:pPr>
              <w:spacing w:after="0" w:line="240" w:lineRule="auto"/>
              <w:jc w:val="center"/>
              <w:rPr>
                <w:rFonts w:ascii="Verdana" w:eastAsia="Times New Roman" w:hAnsi="Verdana" w:cs="Times New Roman"/>
                <w:b/>
                <w:bCs/>
                <w:color w:val="000000"/>
              </w:rPr>
            </w:pPr>
          </w:p>
        </w:tc>
        <w:tc>
          <w:tcPr>
            <w:tcW w:w="472" w:type="pct"/>
            <w:tcBorders>
              <w:top w:val="nil"/>
              <w:left w:val="nil"/>
              <w:bottom w:val="single" w:sz="8" w:space="0" w:color="auto"/>
              <w:right w:val="single" w:sz="8" w:space="0" w:color="auto"/>
            </w:tcBorders>
            <w:noWrap/>
            <w:vAlign w:val="center"/>
          </w:tcPr>
          <w:p w14:paraId="7AA4648B"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433" w:type="pct"/>
            <w:tcBorders>
              <w:top w:val="nil"/>
              <w:left w:val="nil"/>
              <w:bottom w:val="single" w:sz="8" w:space="0" w:color="auto"/>
              <w:right w:val="single" w:sz="8" w:space="0" w:color="auto"/>
            </w:tcBorders>
            <w:noWrap/>
            <w:vAlign w:val="center"/>
          </w:tcPr>
          <w:p w14:paraId="0FB2234F" w14:textId="2C5E96B5" w:rsidR="001F68B3" w:rsidRPr="00376809" w:rsidRDefault="001F68B3" w:rsidP="00376809">
            <w:pPr>
              <w:pStyle w:val="a3"/>
              <w:numPr>
                <w:ilvl w:val="0"/>
                <w:numId w:val="62"/>
              </w:numPr>
              <w:spacing w:after="0" w:line="240" w:lineRule="auto"/>
              <w:jc w:val="center"/>
              <w:rPr>
                <w:rFonts w:ascii="Verdana" w:eastAsia="Times New Roman" w:hAnsi="Verdana" w:cs="Times New Roman"/>
                <w:b/>
                <w:bCs/>
                <w:color w:val="000000"/>
              </w:rPr>
            </w:pPr>
          </w:p>
        </w:tc>
        <w:tc>
          <w:tcPr>
            <w:tcW w:w="433" w:type="pct"/>
            <w:tcBorders>
              <w:top w:val="nil"/>
              <w:left w:val="nil"/>
              <w:bottom w:val="single" w:sz="8" w:space="0" w:color="auto"/>
              <w:right w:val="single" w:sz="8" w:space="0" w:color="auto"/>
            </w:tcBorders>
            <w:noWrap/>
            <w:vAlign w:val="center"/>
          </w:tcPr>
          <w:p w14:paraId="40013616" w14:textId="516AF4C0" w:rsidR="001F68B3" w:rsidRPr="00376809" w:rsidRDefault="001F68B3" w:rsidP="00376809">
            <w:pPr>
              <w:pStyle w:val="a3"/>
              <w:numPr>
                <w:ilvl w:val="0"/>
                <w:numId w:val="62"/>
              </w:numPr>
              <w:spacing w:after="0" w:line="240" w:lineRule="auto"/>
              <w:jc w:val="center"/>
              <w:rPr>
                <w:rFonts w:ascii="Verdana" w:eastAsia="Times New Roman" w:hAnsi="Verdana" w:cs="Times New Roman"/>
                <w:bCs/>
                <w:color w:val="000000"/>
              </w:rPr>
            </w:pPr>
          </w:p>
        </w:tc>
        <w:tc>
          <w:tcPr>
            <w:tcW w:w="482" w:type="pct"/>
            <w:tcBorders>
              <w:top w:val="nil"/>
              <w:left w:val="nil"/>
              <w:bottom w:val="single" w:sz="8" w:space="0" w:color="auto"/>
              <w:right w:val="single" w:sz="8" w:space="0" w:color="auto"/>
            </w:tcBorders>
            <w:noWrap/>
            <w:vAlign w:val="center"/>
          </w:tcPr>
          <w:p w14:paraId="0984C02A" w14:textId="77777777" w:rsidR="001F68B3" w:rsidRPr="006D43AB" w:rsidRDefault="001F68B3" w:rsidP="001F68B3">
            <w:pPr>
              <w:spacing w:after="0" w:line="240" w:lineRule="auto"/>
              <w:jc w:val="center"/>
              <w:rPr>
                <w:rFonts w:ascii="Verdana" w:eastAsia="Times New Roman" w:hAnsi="Verdana" w:cs="Times New Roman"/>
                <w:b/>
                <w:bCs/>
                <w:color w:val="000000"/>
              </w:rPr>
            </w:pPr>
          </w:p>
        </w:tc>
      </w:tr>
      <w:tr w:rsidR="001F68B3" w:rsidRPr="006D43AB" w14:paraId="6DDDC302" w14:textId="77777777" w:rsidTr="002F4922">
        <w:trPr>
          <w:trHeight w:val="60"/>
        </w:trPr>
        <w:tc>
          <w:tcPr>
            <w:tcW w:w="308" w:type="pct"/>
            <w:tcBorders>
              <w:top w:val="nil"/>
              <w:left w:val="single" w:sz="8" w:space="0" w:color="auto"/>
              <w:bottom w:val="single" w:sz="8" w:space="0" w:color="auto"/>
              <w:right w:val="single" w:sz="8" w:space="0" w:color="auto"/>
            </w:tcBorders>
            <w:shd w:val="clear" w:color="auto" w:fill="D9D9D9"/>
            <w:noWrap/>
            <w:vAlign w:val="center"/>
          </w:tcPr>
          <w:p w14:paraId="7D174B77" w14:textId="77777777" w:rsidR="001F68B3" w:rsidRPr="006D43AB" w:rsidRDefault="001F68B3" w:rsidP="001F68B3">
            <w:pPr>
              <w:spacing w:after="0" w:line="240" w:lineRule="auto"/>
              <w:jc w:val="center"/>
              <w:rPr>
                <w:rFonts w:ascii="Verdana" w:eastAsia="Times New Roman" w:hAnsi="Verdana" w:cs="Times New Roman"/>
                <w:b/>
                <w:bCs/>
                <w:color w:val="000000"/>
                <w:sz w:val="18"/>
                <w:szCs w:val="18"/>
              </w:rPr>
            </w:pPr>
            <w:r w:rsidRPr="006D43AB">
              <w:rPr>
                <w:rFonts w:ascii="Verdana" w:eastAsia="Times New Roman" w:hAnsi="Verdana" w:cs="Times New Roman"/>
                <w:b/>
                <w:bCs/>
                <w:color w:val="000000"/>
                <w:sz w:val="18"/>
                <w:szCs w:val="18"/>
              </w:rPr>
              <w:t>4.3.1</w:t>
            </w:r>
          </w:p>
        </w:tc>
        <w:tc>
          <w:tcPr>
            <w:tcW w:w="514" w:type="pct"/>
            <w:tcBorders>
              <w:top w:val="nil"/>
              <w:left w:val="nil"/>
              <w:bottom w:val="single" w:sz="8" w:space="0" w:color="auto"/>
              <w:right w:val="single" w:sz="8" w:space="0" w:color="auto"/>
            </w:tcBorders>
            <w:noWrap/>
            <w:vAlign w:val="center"/>
          </w:tcPr>
          <w:p w14:paraId="01B71CD4"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512" w:type="pct"/>
            <w:tcBorders>
              <w:top w:val="nil"/>
              <w:left w:val="nil"/>
              <w:bottom w:val="single" w:sz="8" w:space="0" w:color="auto"/>
              <w:right w:val="single" w:sz="8" w:space="0" w:color="auto"/>
            </w:tcBorders>
            <w:noWrap/>
            <w:vAlign w:val="center"/>
          </w:tcPr>
          <w:p w14:paraId="68D9A996" w14:textId="77777777" w:rsidR="001F68B3" w:rsidRPr="006D43AB" w:rsidRDefault="001F68B3" w:rsidP="001F68B3">
            <w:pPr>
              <w:spacing w:after="0" w:line="240" w:lineRule="auto"/>
              <w:jc w:val="center"/>
              <w:rPr>
                <w:rFonts w:ascii="Verdana" w:eastAsia="Times New Roman" w:hAnsi="Verdana" w:cs="Times New Roman"/>
                <w:b/>
                <w:bCs/>
                <w:color w:val="000000"/>
              </w:rPr>
            </w:pPr>
          </w:p>
        </w:tc>
        <w:tc>
          <w:tcPr>
            <w:tcW w:w="472" w:type="pct"/>
            <w:tcBorders>
              <w:top w:val="nil"/>
              <w:left w:val="nil"/>
              <w:bottom w:val="single" w:sz="8" w:space="0" w:color="auto"/>
              <w:right w:val="single" w:sz="8" w:space="0" w:color="auto"/>
            </w:tcBorders>
            <w:noWrap/>
            <w:vAlign w:val="center"/>
          </w:tcPr>
          <w:p w14:paraId="014BBEA8" w14:textId="77777777" w:rsidR="001F68B3" w:rsidRPr="006D43AB" w:rsidRDefault="001F68B3" w:rsidP="001F68B3">
            <w:pPr>
              <w:spacing w:after="0" w:line="240" w:lineRule="auto"/>
              <w:jc w:val="center"/>
              <w:rPr>
                <w:rFonts w:ascii="Verdana" w:eastAsia="Times New Roman" w:hAnsi="Verdana" w:cs="Times New Roman"/>
                <w:b/>
                <w:bCs/>
                <w:color w:val="000000"/>
              </w:rPr>
            </w:pPr>
          </w:p>
        </w:tc>
        <w:tc>
          <w:tcPr>
            <w:tcW w:w="433" w:type="pct"/>
            <w:tcBorders>
              <w:top w:val="nil"/>
              <w:left w:val="nil"/>
              <w:bottom w:val="single" w:sz="8" w:space="0" w:color="auto"/>
              <w:right w:val="single" w:sz="8" w:space="0" w:color="auto"/>
            </w:tcBorders>
            <w:noWrap/>
            <w:vAlign w:val="center"/>
          </w:tcPr>
          <w:p w14:paraId="51DDF15F"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417" w:type="pct"/>
            <w:tcBorders>
              <w:top w:val="nil"/>
              <w:left w:val="nil"/>
              <w:bottom w:val="single" w:sz="8" w:space="0" w:color="auto"/>
              <w:right w:val="single" w:sz="8" w:space="0" w:color="auto"/>
            </w:tcBorders>
            <w:noWrap/>
            <w:vAlign w:val="center"/>
          </w:tcPr>
          <w:p w14:paraId="4A81A826" w14:textId="6D6ADAC9" w:rsidR="001F68B3" w:rsidRPr="00967C16" w:rsidRDefault="001F68B3" w:rsidP="00967C16">
            <w:pPr>
              <w:pStyle w:val="a3"/>
              <w:numPr>
                <w:ilvl w:val="0"/>
                <w:numId w:val="62"/>
              </w:numPr>
              <w:spacing w:after="0" w:line="240" w:lineRule="auto"/>
              <w:jc w:val="center"/>
              <w:rPr>
                <w:rFonts w:ascii="Verdana" w:eastAsia="Times New Roman" w:hAnsi="Verdana" w:cs="Times New Roman"/>
                <w:b/>
                <w:bCs/>
                <w:color w:val="000000"/>
              </w:rPr>
            </w:pPr>
          </w:p>
        </w:tc>
        <w:tc>
          <w:tcPr>
            <w:tcW w:w="527" w:type="pct"/>
            <w:tcBorders>
              <w:top w:val="nil"/>
              <w:left w:val="nil"/>
              <w:bottom w:val="single" w:sz="8" w:space="0" w:color="auto"/>
              <w:right w:val="single" w:sz="8" w:space="0" w:color="auto"/>
            </w:tcBorders>
            <w:noWrap/>
            <w:vAlign w:val="center"/>
          </w:tcPr>
          <w:p w14:paraId="6B1C888D" w14:textId="77777777" w:rsidR="001F68B3" w:rsidRPr="006D43AB" w:rsidRDefault="001F68B3" w:rsidP="001F68B3">
            <w:pPr>
              <w:spacing w:after="0" w:line="240" w:lineRule="auto"/>
              <w:jc w:val="center"/>
              <w:rPr>
                <w:rFonts w:ascii="Verdana" w:eastAsia="Times New Roman" w:hAnsi="Verdana" w:cs="Times New Roman"/>
                <w:b/>
                <w:bCs/>
                <w:color w:val="000000"/>
              </w:rPr>
            </w:pPr>
          </w:p>
        </w:tc>
        <w:tc>
          <w:tcPr>
            <w:tcW w:w="472" w:type="pct"/>
            <w:tcBorders>
              <w:top w:val="nil"/>
              <w:left w:val="nil"/>
              <w:bottom w:val="single" w:sz="8" w:space="0" w:color="auto"/>
              <w:right w:val="single" w:sz="8" w:space="0" w:color="auto"/>
            </w:tcBorders>
            <w:noWrap/>
            <w:vAlign w:val="center"/>
          </w:tcPr>
          <w:p w14:paraId="40AF85C1"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433" w:type="pct"/>
            <w:tcBorders>
              <w:top w:val="nil"/>
              <w:left w:val="nil"/>
              <w:bottom w:val="single" w:sz="8" w:space="0" w:color="auto"/>
              <w:right w:val="single" w:sz="8" w:space="0" w:color="auto"/>
            </w:tcBorders>
            <w:noWrap/>
            <w:vAlign w:val="center"/>
          </w:tcPr>
          <w:p w14:paraId="28AB12C2" w14:textId="43C879EA" w:rsidR="001F68B3" w:rsidRPr="00376809" w:rsidRDefault="001F68B3" w:rsidP="00376809">
            <w:pPr>
              <w:pStyle w:val="a3"/>
              <w:numPr>
                <w:ilvl w:val="0"/>
                <w:numId w:val="62"/>
              </w:numPr>
              <w:spacing w:after="0" w:line="240" w:lineRule="auto"/>
              <w:jc w:val="center"/>
              <w:rPr>
                <w:rFonts w:ascii="Verdana" w:eastAsia="Times New Roman" w:hAnsi="Verdana" w:cs="Times New Roman"/>
                <w:b/>
                <w:bCs/>
                <w:color w:val="000000"/>
              </w:rPr>
            </w:pPr>
          </w:p>
        </w:tc>
        <w:tc>
          <w:tcPr>
            <w:tcW w:w="433" w:type="pct"/>
            <w:tcBorders>
              <w:top w:val="nil"/>
              <w:left w:val="nil"/>
              <w:bottom w:val="single" w:sz="8" w:space="0" w:color="auto"/>
              <w:right w:val="single" w:sz="8" w:space="0" w:color="auto"/>
            </w:tcBorders>
            <w:noWrap/>
            <w:vAlign w:val="center"/>
          </w:tcPr>
          <w:p w14:paraId="45FB678E"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482" w:type="pct"/>
            <w:tcBorders>
              <w:top w:val="nil"/>
              <w:left w:val="nil"/>
              <w:bottom w:val="single" w:sz="8" w:space="0" w:color="auto"/>
              <w:right w:val="single" w:sz="8" w:space="0" w:color="auto"/>
            </w:tcBorders>
            <w:noWrap/>
            <w:vAlign w:val="center"/>
          </w:tcPr>
          <w:p w14:paraId="58C08C93" w14:textId="77777777" w:rsidR="001F68B3" w:rsidRPr="006D43AB" w:rsidRDefault="001F68B3" w:rsidP="001F68B3">
            <w:pPr>
              <w:spacing w:after="0" w:line="240" w:lineRule="auto"/>
              <w:jc w:val="center"/>
              <w:rPr>
                <w:rFonts w:ascii="Verdana" w:eastAsia="Times New Roman" w:hAnsi="Verdana" w:cs="Times New Roman"/>
                <w:b/>
                <w:bCs/>
                <w:color w:val="000000"/>
              </w:rPr>
            </w:pPr>
          </w:p>
        </w:tc>
      </w:tr>
      <w:tr w:rsidR="001F68B3" w:rsidRPr="006D43AB" w14:paraId="4C4F4B2E" w14:textId="77777777" w:rsidTr="002F4922">
        <w:trPr>
          <w:trHeight w:val="60"/>
        </w:trPr>
        <w:tc>
          <w:tcPr>
            <w:tcW w:w="308" w:type="pct"/>
            <w:tcBorders>
              <w:top w:val="nil"/>
              <w:left w:val="single" w:sz="8" w:space="0" w:color="auto"/>
              <w:bottom w:val="single" w:sz="8" w:space="0" w:color="auto"/>
              <w:right w:val="single" w:sz="8" w:space="0" w:color="auto"/>
            </w:tcBorders>
            <w:shd w:val="clear" w:color="auto" w:fill="D9D9D9"/>
            <w:noWrap/>
            <w:vAlign w:val="center"/>
          </w:tcPr>
          <w:p w14:paraId="6F8F1B3C" w14:textId="77777777" w:rsidR="001F68B3" w:rsidRPr="006D43AB" w:rsidRDefault="001F68B3" w:rsidP="001F68B3">
            <w:pPr>
              <w:spacing w:after="0" w:line="240" w:lineRule="auto"/>
              <w:jc w:val="center"/>
              <w:rPr>
                <w:rFonts w:ascii="Verdana" w:eastAsia="Times New Roman" w:hAnsi="Verdana" w:cs="Times New Roman"/>
                <w:b/>
                <w:bCs/>
                <w:color w:val="000000"/>
                <w:sz w:val="18"/>
                <w:szCs w:val="18"/>
              </w:rPr>
            </w:pPr>
            <w:r w:rsidRPr="006D43AB">
              <w:rPr>
                <w:rFonts w:ascii="Verdana" w:eastAsia="Times New Roman" w:hAnsi="Verdana" w:cs="Times New Roman"/>
                <w:b/>
                <w:bCs/>
                <w:color w:val="000000"/>
                <w:sz w:val="18"/>
                <w:szCs w:val="18"/>
              </w:rPr>
              <w:t>4.3.2</w:t>
            </w:r>
          </w:p>
        </w:tc>
        <w:tc>
          <w:tcPr>
            <w:tcW w:w="514" w:type="pct"/>
            <w:tcBorders>
              <w:top w:val="nil"/>
              <w:left w:val="nil"/>
              <w:bottom w:val="single" w:sz="8" w:space="0" w:color="auto"/>
              <w:right w:val="single" w:sz="8" w:space="0" w:color="auto"/>
            </w:tcBorders>
            <w:noWrap/>
            <w:vAlign w:val="center"/>
          </w:tcPr>
          <w:p w14:paraId="6014C235"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512" w:type="pct"/>
            <w:tcBorders>
              <w:top w:val="nil"/>
              <w:left w:val="nil"/>
              <w:bottom w:val="single" w:sz="8" w:space="0" w:color="auto"/>
              <w:right w:val="single" w:sz="8" w:space="0" w:color="auto"/>
            </w:tcBorders>
            <w:noWrap/>
            <w:vAlign w:val="center"/>
          </w:tcPr>
          <w:p w14:paraId="176B5D5F" w14:textId="77777777" w:rsidR="001F68B3" w:rsidRPr="006D43AB" w:rsidRDefault="001F68B3" w:rsidP="001F68B3">
            <w:pPr>
              <w:spacing w:after="0" w:line="240" w:lineRule="auto"/>
              <w:jc w:val="center"/>
              <w:rPr>
                <w:rFonts w:ascii="Verdana" w:eastAsia="Times New Roman" w:hAnsi="Verdana" w:cs="Times New Roman"/>
                <w:b/>
                <w:bCs/>
                <w:color w:val="000000"/>
              </w:rPr>
            </w:pPr>
          </w:p>
        </w:tc>
        <w:tc>
          <w:tcPr>
            <w:tcW w:w="472" w:type="pct"/>
            <w:tcBorders>
              <w:top w:val="nil"/>
              <w:left w:val="nil"/>
              <w:bottom w:val="single" w:sz="8" w:space="0" w:color="auto"/>
              <w:right w:val="single" w:sz="8" w:space="0" w:color="auto"/>
            </w:tcBorders>
            <w:noWrap/>
            <w:vAlign w:val="center"/>
          </w:tcPr>
          <w:p w14:paraId="0CE9D17E" w14:textId="058BF781" w:rsidR="001F68B3" w:rsidRPr="00967C16" w:rsidRDefault="001F68B3" w:rsidP="00967C16">
            <w:pPr>
              <w:pStyle w:val="a3"/>
              <w:numPr>
                <w:ilvl w:val="0"/>
                <w:numId w:val="62"/>
              </w:numPr>
              <w:spacing w:after="0" w:line="240" w:lineRule="auto"/>
              <w:jc w:val="center"/>
              <w:rPr>
                <w:rFonts w:ascii="Verdana" w:eastAsia="Times New Roman" w:hAnsi="Verdana" w:cs="Times New Roman"/>
                <w:b/>
                <w:bCs/>
                <w:color w:val="000000"/>
              </w:rPr>
            </w:pPr>
          </w:p>
        </w:tc>
        <w:tc>
          <w:tcPr>
            <w:tcW w:w="433" w:type="pct"/>
            <w:tcBorders>
              <w:top w:val="nil"/>
              <w:left w:val="nil"/>
              <w:bottom w:val="single" w:sz="8" w:space="0" w:color="auto"/>
              <w:right w:val="single" w:sz="8" w:space="0" w:color="auto"/>
            </w:tcBorders>
            <w:noWrap/>
            <w:vAlign w:val="center"/>
          </w:tcPr>
          <w:p w14:paraId="0116894C"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417" w:type="pct"/>
            <w:tcBorders>
              <w:top w:val="nil"/>
              <w:left w:val="nil"/>
              <w:bottom w:val="single" w:sz="8" w:space="0" w:color="auto"/>
              <w:right w:val="single" w:sz="8" w:space="0" w:color="auto"/>
            </w:tcBorders>
            <w:noWrap/>
            <w:vAlign w:val="center"/>
          </w:tcPr>
          <w:p w14:paraId="589DD6C4"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527" w:type="pct"/>
            <w:tcBorders>
              <w:top w:val="nil"/>
              <w:left w:val="nil"/>
              <w:bottom w:val="single" w:sz="8" w:space="0" w:color="auto"/>
              <w:right w:val="single" w:sz="8" w:space="0" w:color="auto"/>
            </w:tcBorders>
            <w:noWrap/>
            <w:vAlign w:val="center"/>
          </w:tcPr>
          <w:p w14:paraId="3A44F2D9" w14:textId="77777777" w:rsidR="001F68B3" w:rsidRPr="006D43AB" w:rsidRDefault="001F68B3" w:rsidP="001F68B3">
            <w:pPr>
              <w:spacing w:after="0" w:line="240" w:lineRule="auto"/>
              <w:jc w:val="center"/>
              <w:rPr>
                <w:rFonts w:ascii="Verdana" w:eastAsia="Times New Roman" w:hAnsi="Verdana" w:cs="Times New Roman"/>
                <w:b/>
                <w:bCs/>
                <w:color w:val="000000"/>
              </w:rPr>
            </w:pPr>
          </w:p>
        </w:tc>
        <w:tc>
          <w:tcPr>
            <w:tcW w:w="472" w:type="pct"/>
            <w:tcBorders>
              <w:top w:val="nil"/>
              <w:left w:val="nil"/>
              <w:bottom w:val="single" w:sz="8" w:space="0" w:color="auto"/>
              <w:right w:val="single" w:sz="8" w:space="0" w:color="auto"/>
            </w:tcBorders>
            <w:noWrap/>
            <w:vAlign w:val="center"/>
          </w:tcPr>
          <w:p w14:paraId="02254561"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433" w:type="pct"/>
            <w:tcBorders>
              <w:top w:val="nil"/>
              <w:left w:val="nil"/>
              <w:bottom w:val="single" w:sz="8" w:space="0" w:color="auto"/>
              <w:right w:val="single" w:sz="8" w:space="0" w:color="auto"/>
            </w:tcBorders>
            <w:noWrap/>
            <w:vAlign w:val="center"/>
          </w:tcPr>
          <w:p w14:paraId="6AE345D8"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433" w:type="pct"/>
            <w:tcBorders>
              <w:top w:val="nil"/>
              <w:left w:val="nil"/>
              <w:bottom w:val="single" w:sz="8" w:space="0" w:color="auto"/>
              <w:right w:val="single" w:sz="8" w:space="0" w:color="auto"/>
            </w:tcBorders>
            <w:noWrap/>
            <w:vAlign w:val="center"/>
          </w:tcPr>
          <w:p w14:paraId="2BFB64BC" w14:textId="77777777" w:rsidR="001F68B3" w:rsidRPr="006D43AB" w:rsidRDefault="001F68B3" w:rsidP="001F68B3">
            <w:pPr>
              <w:spacing w:after="0" w:line="240" w:lineRule="auto"/>
              <w:jc w:val="center"/>
              <w:rPr>
                <w:rFonts w:ascii="Verdana" w:eastAsia="Times New Roman" w:hAnsi="Verdana" w:cs="Times New Roman"/>
                <w:color w:val="000000"/>
              </w:rPr>
            </w:pPr>
          </w:p>
        </w:tc>
        <w:tc>
          <w:tcPr>
            <w:tcW w:w="482" w:type="pct"/>
            <w:tcBorders>
              <w:top w:val="nil"/>
              <w:left w:val="nil"/>
              <w:bottom w:val="single" w:sz="8" w:space="0" w:color="auto"/>
              <w:right w:val="single" w:sz="8" w:space="0" w:color="auto"/>
            </w:tcBorders>
            <w:noWrap/>
            <w:vAlign w:val="center"/>
          </w:tcPr>
          <w:p w14:paraId="6654550A" w14:textId="77777777" w:rsidR="001F68B3" w:rsidRPr="006D43AB" w:rsidRDefault="001F68B3" w:rsidP="001F68B3">
            <w:pPr>
              <w:spacing w:after="0" w:line="240" w:lineRule="auto"/>
              <w:jc w:val="center"/>
              <w:rPr>
                <w:rFonts w:ascii="Verdana" w:eastAsia="Times New Roman" w:hAnsi="Verdana" w:cs="Times New Roman"/>
                <w:b/>
                <w:bCs/>
                <w:color w:val="000000"/>
              </w:rPr>
            </w:pPr>
          </w:p>
        </w:tc>
      </w:tr>
    </w:tbl>
    <w:p w14:paraId="190408CB" w14:textId="61A0CDA8" w:rsidR="001F68B3" w:rsidRPr="006D43AB" w:rsidRDefault="002F4922" w:rsidP="001F68B3">
      <w:pPr>
        <w:spacing w:line="240" w:lineRule="auto"/>
        <w:jc w:val="center"/>
        <w:rPr>
          <w:rFonts w:ascii="Verdana" w:eastAsia="Times New Roman" w:hAnsi="Verdana" w:cs="Times New Roman"/>
          <w:b/>
          <w:iCs/>
          <w:sz w:val="20"/>
          <w:szCs w:val="20"/>
        </w:rPr>
      </w:pPr>
      <w:r w:rsidRPr="006D43AB">
        <w:rPr>
          <w:rFonts w:ascii="Verdana" w:eastAsia="Times New Roman" w:hAnsi="Verdana" w:cs="Times New Roman"/>
          <w:b/>
          <w:iCs/>
          <w:sz w:val="19"/>
          <w:szCs w:val="19"/>
        </w:rPr>
        <w:t xml:space="preserve">Διάγραμμα </w:t>
      </w:r>
      <w:r w:rsidRPr="006D43AB">
        <w:rPr>
          <w:rFonts w:ascii="Verdana" w:eastAsia="Times New Roman" w:hAnsi="Verdana" w:cs="Times New Roman"/>
          <w:b/>
          <w:iCs/>
          <w:sz w:val="19"/>
          <w:szCs w:val="19"/>
        </w:rPr>
        <w:fldChar w:fldCharType="begin"/>
      </w:r>
      <w:r w:rsidRPr="006D43AB">
        <w:rPr>
          <w:rFonts w:ascii="Verdana" w:eastAsia="Times New Roman" w:hAnsi="Verdana" w:cs="Times New Roman"/>
          <w:b/>
          <w:iCs/>
          <w:sz w:val="19"/>
          <w:szCs w:val="19"/>
        </w:rPr>
        <w:instrText xml:space="preserve"> SEQ Διάγραμμα \* ARABIC </w:instrText>
      </w:r>
      <w:r w:rsidRPr="006D43AB">
        <w:rPr>
          <w:rFonts w:ascii="Verdana" w:eastAsia="Times New Roman" w:hAnsi="Verdana" w:cs="Times New Roman"/>
          <w:b/>
          <w:iCs/>
          <w:sz w:val="19"/>
          <w:szCs w:val="19"/>
        </w:rPr>
        <w:fldChar w:fldCharType="separate"/>
      </w:r>
      <w:r w:rsidR="00A10DE0">
        <w:rPr>
          <w:rFonts w:ascii="Verdana" w:eastAsia="Times New Roman" w:hAnsi="Verdana" w:cs="Times New Roman"/>
          <w:b/>
          <w:iCs/>
          <w:noProof/>
          <w:sz w:val="19"/>
          <w:szCs w:val="19"/>
        </w:rPr>
        <w:t>1</w:t>
      </w:r>
      <w:r w:rsidRPr="006D43AB">
        <w:rPr>
          <w:rFonts w:ascii="Verdana" w:eastAsia="Times New Roman" w:hAnsi="Verdana" w:cs="Times New Roman"/>
          <w:b/>
          <w:iCs/>
          <w:sz w:val="19"/>
          <w:szCs w:val="19"/>
        </w:rPr>
        <w:fldChar w:fldCharType="end"/>
      </w:r>
      <w:r w:rsidRPr="006D43AB">
        <w:rPr>
          <w:rFonts w:ascii="Verdana" w:eastAsia="Times New Roman" w:hAnsi="Verdana" w:cs="Times New Roman"/>
          <w:b/>
          <w:iCs/>
          <w:sz w:val="19"/>
          <w:szCs w:val="19"/>
        </w:rPr>
        <w:t xml:space="preserve">:  Συσχέτιση Δράσεων και Ειδικών Στόχων του Τοπικού Προγράμματος   </w:t>
      </w:r>
    </w:p>
    <w:p w14:paraId="4AD2087F" w14:textId="77777777" w:rsidR="001F68B3" w:rsidRPr="006D43AB" w:rsidRDefault="001F68B3" w:rsidP="001F68B3">
      <w:pPr>
        <w:spacing w:line="240" w:lineRule="auto"/>
        <w:jc w:val="center"/>
        <w:rPr>
          <w:rFonts w:ascii="Verdana" w:eastAsia="Times New Roman" w:hAnsi="Verdana" w:cs="Times New Roman"/>
          <w:b/>
          <w:iCs/>
          <w:sz w:val="20"/>
          <w:szCs w:val="20"/>
        </w:rPr>
        <w:sectPr w:rsidR="001F68B3" w:rsidRPr="006D43AB" w:rsidSect="00C961E0">
          <w:headerReference w:type="default" r:id="rId17"/>
          <w:footerReference w:type="default" r:id="rId18"/>
          <w:pgSz w:w="16838" w:h="11906" w:orient="landscape"/>
          <w:pgMar w:top="1797" w:right="1440" w:bottom="1797" w:left="1440" w:header="709" w:footer="709" w:gutter="0"/>
          <w:cols w:space="708"/>
          <w:docGrid w:linePitch="360"/>
        </w:sectPr>
      </w:pPr>
      <w:bookmarkStart w:id="50" w:name="_Hlk507600108"/>
    </w:p>
    <w:bookmarkEnd w:id="50"/>
    <w:p w14:paraId="769CC52D" w14:textId="77777777" w:rsidR="001F68B3" w:rsidRPr="006D43AB" w:rsidRDefault="001F68B3" w:rsidP="001F68B3">
      <w:pPr>
        <w:keepNext/>
        <w:spacing w:before="120" w:after="120" w:line="240" w:lineRule="auto"/>
        <w:jc w:val="both"/>
        <w:rPr>
          <w:rFonts w:ascii="Verdana" w:eastAsia="Times New Roman" w:hAnsi="Verdana" w:cs="Times New Roman"/>
          <w:b/>
          <w:color w:val="000000"/>
          <w:sz w:val="19"/>
          <w:szCs w:val="19"/>
          <w:u w:val="single"/>
        </w:rPr>
      </w:pPr>
      <w:r w:rsidRPr="006D43AB">
        <w:rPr>
          <w:rFonts w:ascii="Verdana" w:eastAsia="Times New Roman" w:hAnsi="Verdana" w:cs="Times New Roman"/>
          <w:b/>
          <w:color w:val="000000"/>
          <w:sz w:val="19"/>
          <w:szCs w:val="19"/>
          <w:u w:val="single"/>
        </w:rPr>
        <w:lastRenderedPageBreak/>
        <w:t>Συσχέτιση Τοπικού Σχεδιασμού &amp; Προγραμματικού Πλαισίου 2014-2020 με γενικούς και ειδικούς στόχους τοπικής στρατηγικής</w:t>
      </w:r>
    </w:p>
    <w:p w14:paraId="774555C4" w14:textId="77777777" w:rsidR="001F68B3" w:rsidRPr="006D43AB" w:rsidRDefault="001F68B3" w:rsidP="001F68B3">
      <w:pPr>
        <w:spacing w:before="120" w:after="120" w:line="240" w:lineRule="auto"/>
        <w:jc w:val="both"/>
        <w:rPr>
          <w:rFonts w:ascii="Verdana" w:eastAsia="Times New Roman" w:hAnsi="Verdana" w:cs="Times New Roman"/>
          <w:color w:val="000000"/>
          <w:sz w:val="19"/>
          <w:szCs w:val="19"/>
        </w:rPr>
      </w:pPr>
      <w:r w:rsidRPr="006D43AB">
        <w:rPr>
          <w:rFonts w:ascii="Verdana" w:eastAsia="Times New Roman" w:hAnsi="Verdana" w:cs="Times New Roman"/>
          <w:color w:val="000000"/>
          <w:sz w:val="19"/>
          <w:szCs w:val="19"/>
        </w:rPr>
        <w:t xml:space="preserve">Στους επόμενους πίνακες τεκμηριώνεται η συσχέτιση των γενικών και ειδικών στόχων με το προγραμματικό πλαίσιο 2014 – 2020, με την υφιστάμενη κατάσταση, τη SWOT Ανάλυση και τις διαβουλεύσεις που πραγματοποιήθηκαν με τους τοπικούς φορείς. </w:t>
      </w:r>
    </w:p>
    <w:p w14:paraId="39F83B50" w14:textId="77777777" w:rsidR="001F68B3" w:rsidRPr="006D43AB" w:rsidRDefault="001F68B3" w:rsidP="001F68B3">
      <w:pPr>
        <w:rPr>
          <w:rFonts w:ascii="Verdana" w:eastAsia="Times New Roman" w:hAnsi="Verdana" w:cs="Times New Roman"/>
          <w:color w:val="000000"/>
          <w:sz w:val="20"/>
          <w:szCs w:val="20"/>
        </w:rPr>
        <w:sectPr w:rsidR="001F68B3" w:rsidRPr="006D43AB" w:rsidSect="00C961E0">
          <w:headerReference w:type="default" r:id="rId19"/>
          <w:footerReference w:type="default" r:id="rId20"/>
          <w:pgSz w:w="11906" w:h="16838"/>
          <w:pgMar w:top="1440" w:right="1797" w:bottom="1440" w:left="1797" w:header="709" w:footer="709" w:gutter="0"/>
          <w:cols w:space="708"/>
          <w:docGrid w:linePitch="360"/>
        </w:sectPr>
      </w:pPr>
    </w:p>
    <w:p w14:paraId="03083054" w14:textId="77777777" w:rsidR="001F68B3" w:rsidRPr="006D43AB" w:rsidRDefault="001F68B3" w:rsidP="001F68B3">
      <w:pPr>
        <w:rPr>
          <w:rFonts w:ascii="Verdana" w:eastAsia="Times New Roman" w:hAnsi="Verdana" w:cs="Times New Roman"/>
          <w:color w:val="000000"/>
          <w:sz w:val="20"/>
          <w:szCs w:val="20"/>
        </w:rPr>
        <w:sectPr w:rsidR="001F68B3" w:rsidRPr="006D43AB" w:rsidSect="00C961E0">
          <w:headerReference w:type="default" r:id="rId21"/>
          <w:footerReference w:type="default" r:id="rId22"/>
          <w:pgSz w:w="16838" w:h="11906" w:orient="landscape" w:code="9"/>
          <w:pgMar w:top="1797" w:right="1440" w:bottom="1797" w:left="1440" w:header="709" w:footer="709" w:gutter="0"/>
          <w:cols w:space="708"/>
          <w:docGrid w:linePitch="360"/>
        </w:sectPr>
      </w:pPr>
      <w:r w:rsidRPr="006D43AB">
        <w:rPr>
          <w:rFonts w:ascii="Verdana" w:eastAsia="Times New Roman" w:hAnsi="Verdana" w:cs="Times New Roman"/>
          <w:noProof/>
        </w:rPr>
        <w:lastRenderedPageBreak/>
        <w:drawing>
          <wp:anchor distT="0" distB="0" distL="114300" distR="114300" simplePos="0" relativeHeight="251657728" behindDoc="0" locked="0" layoutInCell="1" allowOverlap="1" wp14:anchorId="618EFC8F" wp14:editId="457BDB5B">
            <wp:simplePos x="0" y="0"/>
            <wp:positionH relativeFrom="margin">
              <wp:posOffset>97790</wp:posOffset>
            </wp:positionH>
            <wp:positionV relativeFrom="margin">
              <wp:posOffset>-278765</wp:posOffset>
            </wp:positionV>
            <wp:extent cx="7957820" cy="4730750"/>
            <wp:effectExtent l="0" t="0" r="0" b="0"/>
            <wp:wrapSquare wrapText="bothSides"/>
            <wp:docPr id="6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7957820" cy="4730750"/>
                    </a:xfrm>
                    <a:prstGeom prst="rect">
                      <a:avLst/>
                    </a:prstGeom>
                    <a:noFill/>
                  </pic:spPr>
                </pic:pic>
              </a:graphicData>
            </a:graphic>
            <wp14:sizeRelH relativeFrom="page">
              <wp14:pctWidth>0</wp14:pctWidth>
            </wp14:sizeRelH>
            <wp14:sizeRelV relativeFrom="page">
              <wp14:pctHeight>0</wp14:pctHeight>
            </wp14:sizeRelV>
          </wp:anchor>
        </w:drawing>
      </w:r>
    </w:p>
    <w:p w14:paraId="6C32A5D5" w14:textId="77777777" w:rsidR="001F68B3" w:rsidRPr="006D43AB" w:rsidRDefault="001F68B3" w:rsidP="001B3754">
      <w:pPr>
        <w:spacing w:before="120" w:after="120" w:line="240" w:lineRule="auto"/>
        <w:jc w:val="both"/>
        <w:rPr>
          <w:rFonts w:ascii="Verdana" w:eastAsia="Times New Roman" w:hAnsi="Verdana" w:cs="Times New Roman"/>
          <w:b/>
          <w:color w:val="000000"/>
          <w:sz w:val="19"/>
          <w:szCs w:val="19"/>
          <w:u w:val="single"/>
        </w:rPr>
      </w:pPr>
      <w:r w:rsidRPr="006D43AB">
        <w:rPr>
          <w:rFonts w:ascii="Verdana" w:eastAsia="Times New Roman" w:hAnsi="Verdana" w:cs="Times New Roman"/>
          <w:b/>
          <w:color w:val="000000"/>
          <w:sz w:val="19"/>
          <w:szCs w:val="19"/>
          <w:u w:val="single"/>
        </w:rPr>
        <w:lastRenderedPageBreak/>
        <w:t xml:space="preserve">Τεκμηρίωση σε σχέση με το Προγραμματικό Πλαίσιο 2014 – 2020 </w:t>
      </w:r>
    </w:p>
    <w:p w14:paraId="6E10D9BC" w14:textId="77777777" w:rsidR="001F68B3" w:rsidRPr="006D43AB" w:rsidRDefault="001F68B3" w:rsidP="001B3754">
      <w:pPr>
        <w:spacing w:before="120" w:after="120" w:line="240" w:lineRule="auto"/>
        <w:jc w:val="both"/>
        <w:rPr>
          <w:rFonts w:ascii="Verdana" w:eastAsia="Times New Roman" w:hAnsi="Verdana" w:cs="Times New Roman"/>
          <w:sz w:val="19"/>
          <w:szCs w:val="19"/>
        </w:rPr>
      </w:pPr>
      <w:r w:rsidRPr="006D43AB">
        <w:rPr>
          <w:rFonts w:ascii="Verdana" w:eastAsia="Times New Roman" w:hAnsi="Verdana" w:cs="Times New Roman"/>
          <w:sz w:val="19"/>
          <w:szCs w:val="19"/>
        </w:rPr>
        <w:t xml:space="preserve">Οι γενικοί και ειδικοί στόχοι της τοπικής στρατηγικής έχουν επιλεγεί βάσει των αναγκών ικανοποίησης του τοπικού σχεδιασμού και παράλληλη κοινή στοχοθέτηση και ικανοποίηση του προγραμματικού πλαισίου 2014 – 2020. </w:t>
      </w:r>
    </w:p>
    <w:p w14:paraId="177DEDB9" w14:textId="77777777" w:rsidR="001F68B3" w:rsidRPr="006D43AB" w:rsidRDefault="001F68B3" w:rsidP="001B3754">
      <w:pPr>
        <w:spacing w:before="120" w:after="120" w:line="240" w:lineRule="auto"/>
        <w:jc w:val="both"/>
        <w:rPr>
          <w:rFonts w:ascii="Verdana" w:eastAsia="Times New Roman" w:hAnsi="Verdana" w:cs="Times New Roman"/>
          <w:sz w:val="19"/>
          <w:szCs w:val="19"/>
        </w:rPr>
      </w:pPr>
      <w:r w:rsidRPr="006D43AB">
        <w:rPr>
          <w:rFonts w:ascii="Verdana" w:eastAsia="Times New Roman" w:hAnsi="Verdana" w:cs="Times New Roman"/>
          <w:sz w:val="19"/>
          <w:szCs w:val="19"/>
        </w:rPr>
        <w:t xml:space="preserve">Όπως προκύπτει από το παραπάνω διάγραμμα συσχετίσεων, οι γενικοί στόχοι κατανέμονται ισομερώς, με την πλειοψηφία των ειδικών στόχων να αντιστοιχούν σε πάνω από δύο ή και τρεις κατηγορίες των ομάδων τοπικού σχεδιασμού και προγραμματικού πλαισίου, αποδεικνύοντας την άμεση συσχέτιση των στόχων της τοπικής στρατηγικής σύμφωνα με τα προαπαιτούμενα. </w:t>
      </w:r>
    </w:p>
    <w:p w14:paraId="55157F63" w14:textId="77777777" w:rsidR="001F68B3" w:rsidRPr="006D43AB" w:rsidRDefault="001F68B3" w:rsidP="001B3754">
      <w:pPr>
        <w:spacing w:before="120" w:after="120" w:line="240" w:lineRule="auto"/>
        <w:jc w:val="both"/>
        <w:rPr>
          <w:rFonts w:ascii="Verdana" w:eastAsia="Times New Roman" w:hAnsi="Verdana" w:cs="Times New Roman"/>
          <w:sz w:val="19"/>
          <w:szCs w:val="19"/>
        </w:rPr>
      </w:pPr>
      <w:r w:rsidRPr="006D43AB">
        <w:rPr>
          <w:rFonts w:ascii="Verdana" w:eastAsia="Times New Roman" w:hAnsi="Verdana" w:cs="Times New Roman"/>
          <w:sz w:val="19"/>
          <w:szCs w:val="19"/>
        </w:rPr>
        <w:t xml:space="preserve">Αναλυτικότερα, σύμφωνα με τον </w:t>
      </w:r>
      <w:r w:rsidRPr="006D43AB">
        <w:rPr>
          <w:rFonts w:ascii="Verdana" w:eastAsia="Times New Roman" w:hAnsi="Verdana" w:cs="Times New Roman"/>
          <w:b/>
          <w:sz w:val="19"/>
          <w:szCs w:val="19"/>
        </w:rPr>
        <w:t>τοπικό σχεδιασμό</w:t>
      </w:r>
      <w:r w:rsidRPr="006D43AB">
        <w:rPr>
          <w:rFonts w:ascii="Verdana" w:eastAsia="Times New Roman" w:hAnsi="Verdana" w:cs="Times New Roman"/>
          <w:sz w:val="19"/>
          <w:szCs w:val="19"/>
        </w:rPr>
        <w:t xml:space="preserve"> ο Γενικός Στόχος 1 </w:t>
      </w:r>
      <w:r w:rsidRPr="006D43AB">
        <w:rPr>
          <w:rFonts w:ascii="Verdana" w:eastAsia="Times New Roman" w:hAnsi="Verdana" w:cs="Times New Roman"/>
          <w:b/>
          <w:sz w:val="19"/>
          <w:szCs w:val="19"/>
        </w:rPr>
        <w:t>«Ανάδειξη των στοιχείων του περιβάλλοντος και του πολιτισμού ως βάση για την αειφόρο ανάπτυξη της περιοχής»</w:t>
      </w:r>
      <w:r w:rsidRPr="006D43AB">
        <w:rPr>
          <w:rFonts w:ascii="Verdana" w:eastAsia="Times New Roman" w:hAnsi="Verdana" w:cs="Times New Roman"/>
          <w:sz w:val="19"/>
          <w:szCs w:val="19"/>
        </w:rPr>
        <w:t xml:space="preserve">, εξειδικεύεται σε ειδικούς στόχους με κατεύθυνση: </w:t>
      </w:r>
    </w:p>
    <w:p w14:paraId="34C4E71C" w14:textId="77777777" w:rsidR="001F68B3" w:rsidRPr="006D43AB" w:rsidRDefault="001F68B3" w:rsidP="001B3754">
      <w:pPr>
        <w:numPr>
          <w:ilvl w:val="0"/>
          <w:numId w:val="29"/>
        </w:numPr>
        <w:spacing w:before="120" w:after="120" w:line="240" w:lineRule="auto"/>
        <w:jc w:val="both"/>
        <w:rPr>
          <w:rFonts w:ascii="Verdana" w:eastAsia="Times New Roman" w:hAnsi="Verdana" w:cs="Times New Roman"/>
          <w:sz w:val="19"/>
          <w:szCs w:val="19"/>
        </w:rPr>
      </w:pPr>
      <w:r w:rsidRPr="006D43AB">
        <w:rPr>
          <w:rFonts w:ascii="Verdana" w:eastAsia="Times New Roman" w:hAnsi="Verdana" w:cs="Times New Roman"/>
          <w:sz w:val="19"/>
          <w:szCs w:val="19"/>
        </w:rPr>
        <w:t>την ενίσχυση δράσεων για την προστασία του περιβάλλοντος, της πολιτιστικής κληρονομιάς και της ενημέρωσης του κοινού,</w:t>
      </w:r>
    </w:p>
    <w:p w14:paraId="00E2F777" w14:textId="77777777" w:rsidR="001F68B3" w:rsidRPr="006D43AB" w:rsidRDefault="001F68B3" w:rsidP="001B3754">
      <w:pPr>
        <w:numPr>
          <w:ilvl w:val="0"/>
          <w:numId w:val="29"/>
        </w:numPr>
        <w:spacing w:before="120" w:after="120" w:line="240" w:lineRule="auto"/>
        <w:jc w:val="both"/>
        <w:rPr>
          <w:rFonts w:ascii="Verdana" w:eastAsia="Times New Roman" w:hAnsi="Verdana" w:cs="Times New Roman"/>
          <w:sz w:val="19"/>
          <w:szCs w:val="19"/>
        </w:rPr>
      </w:pPr>
      <w:r w:rsidRPr="006D43AB">
        <w:rPr>
          <w:rFonts w:ascii="Verdana" w:eastAsia="Times New Roman" w:hAnsi="Verdana" w:cs="Times New Roman"/>
          <w:sz w:val="19"/>
          <w:szCs w:val="19"/>
        </w:rPr>
        <w:t>την υλοποίηση έργων υποδομής για τη βελτίωση της ποιότητας ζωής των κατοίκων και την ενίσχυση της κοινωνικής συνοχής,</w:t>
      </w:r>
    </w:p>
    <w:p w14:paraId="1E3C3EFD" w14:textId="77777777" w:rsidR="001F68B3" w:rsidRPr="006D43AB" w:rsidRDefault="001F68B3" w:rsidP="001B3754">
      <w:pPr>
        <w:numPr>
          <w:ilvl w:val="0"/>
          <w:numId w:val="29"/>
        </w:numPr>
        <w:spacing w:before="120" w:after="120" w:line="240" w:lineRule="auto"/>
        <w:jc w:val="both"/>
        <w:rPr>
          <w:rFonts w:ascii="Verdana" w:eastAsia="Times New Roman" w:hAnsi="Verdana" w:cs="Times New Roman"/>
          <w:sz w:val="19"/>
          <w:szCs w:val="19"/>
        </w:rPr>
      </w:pPr>
      <w:r w:rsidRPr="006D43AB">
        <w:rPr>
          <w:rFonts w:ascii="Verdana" w:eastAsia="Times New Roman" w:hAnsi="Verdana" w:cs="Times New Roman"/>
          <w:sz w:val="19"/>
          <w:szCs w:val="19"/>
        </w:rPr>
        <w:t>την αειφορική διαχείριση των πόρων,</w:t>
      </w:r>
    </w:p>
    <w:p w14:paraId="08493094" w14:textId="77777777" w:rsidR="001F68B3" w:rsidRPr="006D43AB" w:rsidRDefault="001F68B3" w:rsidP="001B3754">
      <w:pPr>
        <w:numPr>
          <w:ilvl w:val="0"/>
          <w:numId w:val="29"/>
        </w:numPr>
        <w:spacing w:before="120" w:after="120" w:line="240" w:lineRule="auto"/>
        <w:jc w:val="both"/>
        <w:rPr>
          <w:rFonts w:ascii="Verdana" w:eastAsia="Times New Roman" w:hAnsi="Verdana" w:cs="Times New Roman"/>
          <w:sz w:val="19"/>
          <w:szCs w:val="19"/>
        </w:rPr>
      </w:pPr>
      <w:r w:rsidRPr="006D43AB">
        <w:rPr>
          <w:rFonts w:ascii="Verdana" w:eastAsia="Times New Roman" w:hAnsi="Verdana" w:cs="Times New Roman"/>
          <w:sz w:val="19"/>
          <w:szCs w:val="19"/>
        </w:rPr>
        <w:t>την ανάδειξη της ιδιαίτερης πολιτιστικής, παραγωγικής και περιβαλλοντικής ταυτότητας και τη διαφοροποίηση/ ενίσχυση του τουριστικού προϊόντος.</w:t>
      </w:r>
    </w:p>
    <w:p w14:paraId="7AD95360" w14:textId="77777777" w:rsidR="001F68B3" w:rsidRPr="006D43AB" w:rsidRDefault="001F68B3" w:rsidP="001B3754">
      <w:pPr>
        <w:spacing w:before="120" w:after="120" w:line="240" w:lineRule="auto"/>
        <w:jc w:val="both"/>
        <w:rPr>
          <w:rFonts w:ascii="Verdana" w:eastAsia="Times New Roman" w:hAnsi="Verdana" w:cs="Times New Roman"/>
          <w:sz w:val="19"/>
          <w:szCs w:val="19"/>
        </w:rPr>
      </w:pPr>
      <w:r w:rsidRPr="006D43AB">
        <w:rPr>
          <w:rFonts w:ascii="Verdana" w:eastAsia="Times New Roman" w:hAnsi="Verdana" w:cs="Times New Roman"/>
          <w:sz w:val="19"/>
          <w:szCs w:val="19"/>
        </w:rPr>
        <w:t xml:space="preserve">Οι ως άνω εξειδικεύσεις αποτελούν τμήμα του αναπτυξιακού προτύπου που σχεδιάζεται για την περιοχή με βάση το οποίο διαχειρίζονται αειφορικά οι πόροι, αναδεικνύονται τα στοιχεία του περιβάλλοντος, του πολιτισμού και της παραγωγής, ενισχύεται και εμπλουτίζεται το τουριστικό προϊόν, οργανώνονται και προβάλλονται και διασυνδέονται οι επισκέψιμοι χώροι, οι πολιτιστικές υποδομές &amp; υλοποιούνται εκδηλώσεις προσαρμοσμένες στην τοπική ταυτότητα. </w:t>
      </w:r>
    </w:p>
    <w:p w14:paraId="7E607582" w14:textId="77777777" w:rsidR="001F68B3" w:rsidRPr="006D43AB" w:rsidRDefault="001F68B3" w:rsidP="001B3754">
      <w:pPr>
        <w:spacing w:before="120" w:after="120" w:line="240" w:lineRule="auto"/>
        <w:jc w:val="both"/>
        <w:rPr>
          <w:rFonts w:ascii="Verdana" w:eastAsia="Times New Roman" w:hAnsi="Verdana" w:cs="Times New Roman"/>
          <w:sz w:val="19"/>
          <w:szCs w:val="19"/>
        </w:rPr>
      </w:pPr>
      <w:r w:rsidRPr="006D43AB">
        <w:rPr>
          <w:rFonts w:ascii="Verdana" w:eastAsia="Times New Roman" w:hAnsi="Verdana" w:cs="Times New Roman"/>
          <w:sz w:val="19"/>
          <w:szCs w:val="19"/>
        </w:rPr>
        <w:t xml:space="preserve">Οι ειδικοί στόχοι αντικατοπτρίζουν τις ανάγκες της περιοχής και ικανοποιούν ταυτόχρονα το προγραμματικό πλαίσιο της περιόδου 2014 – 2020, εξυπηρετώντας την προώθηση της απασχόλησης &amp; υποστήριξη της κινητικότητας του εργατικού δυναμικού (Α2) και την προστασία του περιβάλλοντος και προώθηση αποδοτικής χρήσης πόρων (Α3). </w:t>
      </w:r>
    </w:p>
    <w:p w14:paraId="5588E68C" w14:textId="77777777" w:rsidR="001F68B3" w:rsidRPr="006D43AB" w:rsidRDefault="001F68B3" w:rsidP="001B3754">
      <w:pPr>
        <w:spacing w:before="120" w:after="120" w:line="240" w:lineRule="auto"/>
        <w:jc w:val="both"/>
        <w:rPr>
          <w:rFonts w:ascii="Verdana" w:eastAsia="Times New Roman" w:hAnsi="Verdana" w:cs="Times New Roman"/>
          <w:sz w:val="19"/>
          <w:szCs w:val="19"/>
        </w:rPr>
      </w:pPr>
      <w:r w:rsidRPr="006D43AB">
        <w:rPr>
          <w:rFonts w:ascii="Verdana" w:eastAsia="Times New Roman" w:hAnsi="Verdana" w:cs="Times New Roman"/>
          <w:sz w:val="19"/>
          <w:szCs w:val="19"/>
        </w:rPr>
        <w:t xml:space="preserve">Παράλληλα, εξυπηρετούνται οι απαιτήσεις που τίθενται από τη Στρατηγική για την Έξυπνη Εξειδίκευση έρευνας, τεχνολογίας και καινοτομίας της Περιφέρειας Αττικής και ειδικότερα η ανάπτυξη τεχνολογιών και εφαρμογών διάδοσης πολιτιστικού ψηφιακού περιεχομένου (Δ3), καθώς επίσης και ο σχεδιασμός, η υλοποίηση και χρήση καινοτόμων συστημάτων προώθησης του πολιτιστικού αποθέματος (Δ4). </w:t>
      </w:r>
    </w:p>
    <w:p w14:paraId="00017F7A" w14:textId="77777777" w:rsidR="001F68B3" w:rsidRPr="006D43AB" w:rsidRDefault="001F68B3" w:rsidP="001B3754">
      <w:pPr>
        <w:spacing w:before="120" w:after="120" w:line="240" w:lineRule="auto"/>
        <w:jc w:val="both"/>
        <w:rPr>
          <w:rFonts w:ascii="Verdana" w:eastAsia="Times New Roman" w:hAnsi="Verdana" w:cs="Times New Roman"/>
          <w:sz w:val="19"/>
          <w:szCs w:val="19"/>
        </w:rPr>
      </w:pPr>
      <w:r w:rsidRPr="006D43AB">
        <w:rPr>
          <w:rFonts w:ascii="Verdana" w:eastAsia="Times New Roman" w:hAnsi="Verdana" w:cs="Times New Roman"/>
          <w:sz w:val="19"/>
          <w:szCs w:val="19"/>
        </w:rPr>
        <w:t xml:space="preserve">Ο Γενικός Στόχος 1 σχετίζεται συνολικά με τους στόχους και τις κατευθύνσεις που προκύπτουν από την Ευρωπαϊκή Σύμβαση για το Τοπίο και τη Διακήρυξη για το Πολιτιστικό Τοπίο. Και στα δύο στρατηγικά κείμενα </w:t>
      </w:r>
      <w:r w:rsidRPr="006D43AB">
        <w:rPr>
          <w:rFonts w:ascii="Verdana" w:eastAsia="Times New Roman" w:hAnsi="Verdana" w:cs="Times New Roman"/>
          <w:bCs/>
          <w:sz w:val="19"/>
          <w:szCs w:val="19"/>
        </w:rPr>
        <w:t xml:space="preserve">η ολοκληρωμένη διαχείριση της πολιτιστικής και φυσικής κληρονομιάς, η ανάσχεση της αλλοίωσης των τοπίων και η προστασία τους ως κοινού πολιτιστικού και περιβαλλοντικού πόρου, η διαμόρφωση του πλαισίου συνεργασιών για την προστασία και τη διαχείριση των πολιτιστικών τοπίων, αποτελούν βασικές συνιστώσες. </w:t>
      </w:r>
    </w:p>
    <w:p w14:paraId="54840D0A" w14:textId="77777777" w:rsidR="001F68B3" w:rsidRPr="006D43AB" w:rsidRDefault="001F68B3" w:rsidP="001B3754">
      <w:pPr>
        <w:spacing w:before="120" w:after="120" w:line="240" w:lineRule="auto"/>
        <w:jc w:val="both"/>
        <w:rPr>
          <w:rFonts w:ascii="Verdana" w:eastAsia="Times New Roman" w:hAnsi="Verdana" w:cs="Times New Roman"/>
          <w:sz w:val="19"/>
          <w:szCs w:val="19"/>
        </w:rPr>
      </w:pPr>
      <w:r w:rsidRPr="006D43AB">
        <w:rPr>
          <w:rFonts w:ascii="Verdana" w:eastAsia="Times New Roman" w:hAnsi="Verdana" w:cs="Times New Roman"/>
          <w:sz w:val="19"/>
          <w:szCs w:val="19"/>
        </w:rPr>
        <w:t>Επίσης, ο Γενικός Στόχος 1</w:t>
      </w:r>
      <w:r w:rsidRPr="006D43AB">
        <w:rPr>
          <w:rFonts w:ascii="Verdana" w:eastAsia="Times New Roman" w:hAnsi="Verdana" w:cs="Times New Roman"/>
          <w:b/>
          <w:sz w:val="19"/>
          <w:szCs w:val="19"/>
        </w:rPr>
        <w:t xml:space="preserve"> </w:t>
      </w:r>
      <w:r w:rsidRPr="006D43AB">
        <w:rPr>
          <w:rFonts w:ascii="Verdana" w:eastAsia="Times New Roman" w:hAnsi="Verdana" w:cs="Times New Roman"/>
          <w:sz w:val="19"/>
          <w:szCs w:val="19"/>
        </w:rPr>
        <w:t>συνδυάζεται άμεσα με την προτεραιότητα 3 (προώθηση πράσινων επενδύσεων) του Πλαισίου Δράσεων Προτεραιότητας 2014 - 2020.</w:t>
      </w:r>
    </w:p>
    <w:p w14:paraId="68F5086E" w14:textId="77777777" w:rsidR="001F68B3" w:rsidRPr="006D43AB" w:rsidRDefault="001F68B3" w:rsidP="001B3754">
      <w:pPr>
        <w:spacing w:before="120" w:after="120" w:line="240" w:lineRule="auto"/>
        <w:jc w:val="both"/>
        <w:rPr>
          <w:rFonts w:ascii="Verdana" w:eastAsia="Times New Roman" w:hAnsi="Verdana" w:cs="Times New Roman"/>
          <w:sz w:val="19"/>
          <w:szCs w:val="19"/>
        </w:rPr>
      </w:pPr>
      <w:r w:rsidRPr="006D43AB">
        <w:rPr>
          <w:rFonts w:ascii="Verdana" w:eastAsia="Times New Roman" w:hAnsi="Verdana" w:cs="Times New Roman"/>
          <w:sz w:val="19"/>
          <w:szCs w:val="19"/>
        </w:rPr>
        <w:t>Σε αυτό αναγνωρίζεται το δυναμικό που διαθέτουν οι περιοχές Ν</w:t>
      </w:r>
      <w:r w:rsidRPr="006D43AB">
        <w:rPr>
          <w:rFonts w:ascii="Verdana" w:eastAsia="Times New Roman" w:hAnsi="Verdana" w:cs="Times New Roman"/>
          <w:sz w:val="19"/>
          <w:szCs w:val="19"/>
          <w:lang w:val="en-US"/>
        </w:rPr>
        <w:t>ATURA</w:t>
      </w:r>
      <w:r w:rsidRPr="006D43AB">
        <w:rPr>
          <w:rFonts w:ascii="Verdana" w:eastAsia="Times New Roman" w:hAnsi="Verdana" w:cs="Times New Roman"/>
          <w:sz w:val="19"/>
          <w:szCs w:val="19"/>
        </w:rPr>
        <w:t xml:space="preserve"> 2000 για την οικονομία της χώρας και ιδιαίτερα για δύο βασικούς τομείς: α) τον τουρισμό, με την </w:t>
      </w:r>
      <w:r w:rsidRPr="006D43AB">
        <w:rPr>
          <w:rFonts w:ascii="Verdana" w:eastAsia="Times New Roman" w:hAnsi="Verdana" w:cs="Times New Roman"/>
          <w:sz w:val="19"/>
          <w:szCs w:val="19"/>
        </w:rPr>
        <w:lastRenderedPageBreak/>
        <w:t xml:space="preserve">ενίσχυση της προστιθέμενης αξίας του προσφερόμενου τουριστικού προϊόντος, και β) τον πρωτογενή τομέα, με έμφαση στην ολοκληρωμένη διαχείριση της αγροτικής παραγωγής και της συνεισφοράς της στη διατήρηση των </w:t>
      </w:r>
      <w:proofErr w:type="spellStart"/>
      <w:r w:rsidRPr="006D43AB">
        <w:rPr>
          <w:rFonts w:ascii="Verdana" w:eastAsia="Times New Roman" w:hAnsi="Verdana" w:cs="Times New Roman"/>
          <w:sz w:val="19"/>
          <w:szCs w:val="19"/>
        </w:rPr>
        <w:t>οικοσυστημικών</w:t>
      </w:r>
      <w:proofErr w:type="spellEnd"/>
      <w:r w:rsidRPr="006D43AB">
        <w:rPr>
          <w:rFonts w:ascii="Verdana" w:eastAsia="Times New Roman" w:hAnsi="Verdana" w:cs="Times New Roman"/>
          <w:sz w:val="19"/>
          <w:szCs w:val="19"/>
        </w:rPr>
        <w:t xml:space="preserve"> υπηρεσιών και της βιοποικιλότητας.</w:t>
      </w:r>
    </w:p>
    <w:p w14:paraId="1B515CD3" w14:textId="77777777" w:rsidR="001F68B3" w:rsidRPr="006D43AB" w:rsidRDefault="001F68B3" w:rsidP="001B3754">
      <w:pPr>
        <w:spacing w:before="120" w:after="120" w:line="240" w:lineRule="auto"/>
        <w:jc w:val="both"/>
        <w:rPr>
          <w:rFonts w:ascii="Verdana" w:eastAsia="Times New Roman" w:hAnsi="Verdana" w:cs="Times New Roman"/>
          <w:sz w:val="19"/>
          <w:szCs w:val="19"/>
        </w:rPr>
      </w:pPr>
      <w:r w:rsidRPr="006D43AB">
        <w:rPr>
          <w:rFonts w:ascii="Verdana" w:eastAsia="Times New Roman" w:hAnsi="Verdana" w:cs="Times New Roman"/>
          <w:sz w:val="19"/>
          <w:szCs w:val="19"/>
        </w:rPr>
        <w:t xml:space="preserve">Στο πλαίσιο αυτό  υποστηρίζεται η εκπόνηση Ειδικών Σχεδίων Διαχείρισης σε επίπεδο ευρύτερων χωρικών ενοτήτων και με προσανατολισμό σε δράσεις/ επενδύσεις για την υποστήριξη/ προώθηση της αγροτικής παραγωγής ή/ και του </w:t>
      </w:r>
      <w:proofErr w:type="spellStart"/>
      <w:r w:rsidRPr="006D43AB">
        <w:rPr>
          <w:rFonts w:ascii="Verdana" w:eastAsia="Times New Roman" w:hAnsi="Verdana" w:cs="Times New Roman"/>
          <w:sz w:val="19"/>
          <w:szCs w:val="19"/>
        </w:rPr>
        <w:t>οικοτουρισμού</w:t>
      </w:r>
      <w:proofErr w:type="spellEnd"/>
      <w:r w:rsidRPr="006D43AB">
        <w:rPr>
          <w:rFonts w:ascii="Verdana" w:eastAsia="Times New Roman" w:hAnsi="Verdana" w:cs="Times New Roman"/>
          <w:sz w:val="19"/>
          <w:szCs w:val="19"/>
        </w:rPr>
        <w:t>. Σε αυτά περιλαμβάνονται μεταξύ άλλων:</w:t>
      </w:r>
    </w:p>
    <w:p w14:paraId="1B62BD9B" w14:textId="77777777" w:rsidR="001F68B3" w:rsidRPr="006D43AB" w:rsidRDefault="001F68B3" w:rsidP="001B3754">
      <w:pPr>
        <w:spacing w:before="120" w:after="120" w:line="240" w:lineRule="auto"/>
        <w:jc w:val="both"/>
        <w:rPr>
          <w:rFonts w:ascii="Verdana" w:eastAsia="Times New Roman" w:hAnsi="Verdana" w:cs="Times New Roman"/>
          <w:sz w:val="19"/>
          <w:szCs w:val="19"/>
        </w:rPr>
      </w:pPr>
      <w:r w:rsidRPr="006D43AB">
        <w:rPr>
          <w:rFonts w:ascii="Verdana" w:eastAsia="Times New Roman" w:hAnsi="Verdana" w:cs="Times New Roman"/>
          <w:sz w:val="19"/>
          <w:szCs w:val="19"/>
        </w:rPr>
        <w:t xml:space="preserve">α. Υποστήριξη των μέτρων ενίσχυσης και των </w:t>
      </w:r>
      <w:proofErr w:type="spellStart"/>
      <w:r w:rsidRPr="006D43AB">
        <w:rPr>
          <w:rFonts w:ascii="Verdana" w:eastAsia="Times New Roman" w:hAnsi="Verdana" w:cs="Times New Roman"/>
          <w:sz w:val="19"/>
          <w:szCs w:val="19"/>
        </w:rPr>
        <w:t>αγροπεριβαλλοντικών</w:t>
      </w:r>
      <w:proofErr w:type="spellEnd"/>
      <w:r w:rsidRPr="006D43AB">
        <w:rPr>
          <w:rFonts w:ascii="Verdana" w:eastAsia="Times New Roman" w:hAnsi="Verdana" w:cs="Times New Roman"/>
          <w:sz w:val="19"/>
          <w:szCs w:val="19"/>
        </w:rPr>
        <w:t xml:space="preserve"> μέτρων που προβλέπονται για τις περιοχές Ν</w:t>
      </w:r>
      <w:r w:rsidRPr="006D43AB">
        <w:rPr>
          <w:rFonts w:ascii="Verdana" w:eastAsia="Times New Roman" w:hAnsi="Verdana" w:cs="Times New Roman"/>
          <w:sz w:val="19"/>
          <w:szCs w:val="19"/>
          <w:lang w:val="en-US"/>
        </w:rPr>
        <w:t>ATURA</w:t>
      </w:r>
      <w:r w:rsidRPr="006D43AB">
        <w:rPr>
          <w:rFonts w:ascii="Verdana" w:eastAsia="Times New Roman" w:hAnsi="Verdana" w:cs="Times New Roman"/>
          <w:sz w:val="19"/>
          <w:szCs w:val="19"/>
        </w:rPr>
        <w:t xml:space="preserve"> 2000.</w:t>
      </w:r>
    </w:p>
    <w:p w14:paraId="3610AA91" w14:textId="77777777" w:rsidR="001F68B3" w:rsidRPr="006D43AB" w:rsidRDefault="001F68B3" w:rsidP="001B3754">
      <w:pPr>
        <w:spacing w:before="120" w:after="120" w:line="240" w:lineRule="auto"/>
        <w:jc w:val="both"/>
        <w:rPr>
          <w:rFonts w:ascii="Verdana" w:eastAsia="Times New Roman" w:hAnsi="Verdana" w:cs="Times New Roman"/>
          <w:sz w:val="19"/>
          <w:szCs w:val="19"/>
        </w:rPr>
      </w:pPr>
      <w:r w:rsidRPr="006D43AB">
        <w:rPr>
          <w:rFonts w:ascii="Verdana" w:eastAsia="Times New Roman" w:hAnsi="Verdana" w:cs="Times New Roman"/>
          <w:sz w:val="19"/>
          <w:szCs w:val="19"/>
        </w:rPr>
        <w:t>β. Διατήρηση και ενίσχυση της βιοποικιλότητας στην άσκηση επιμέρους αγροτικών παραγωγικών δραστηριοτήτων.</w:t>
      </w:r>
    </w:p>
    <w:p w14:paraId="386C4C8D" w14:textId="77777777" w:rsidR="001F68B3" w:rsidRPr="006D43AB" w:rsidRDefault="001F68B3" w:rsidP="001B3754">
      <w:pPr>
        <w:spacing w:before="120" w:after="120" w:line="240" w:lineRule="auto"/>
        <w:jc w:val="both"/>
        <w:rPr>
          <w:rFonts w:ascii="Verdana" w:eastAsia="Times New Roman" w:hAnsi="Verdana" w:cs="Times New Roman"/>
          <w:sz w:val="19"/>
          <w:szCs w:val="19"/>
        </w:rPr>
      </w:pPr>
      <w:r w:rsidRPr="006D43AB">
        <w:rPr>
          <w:rFonts w:ascii="Verdana" w:eastAsia="Times New Roman" w:hAnsi="Verdana" w:cs="Times New Roman"/>
          <w:sz w:val="19"/>
          <w:szCs w:val="19"/>
        </w:rPr>
        <w:t>γ. Ανάπτυξη υποδομών ερμηνείας περιβάλλοντος καθώς και εξυπηρέτησης/ διακίνησης επισκεπτών.</w:t>
      </w:r>
    </w:p>
    <w:p w14:paraId="2DC188D4" w14:textId="77777777" w:rsidR="001F68B3" w:rsidRPr="006D43AB" w:rsidRDefault="001F68B3" w:rsidP="001B3754">
      <w:pPr>
        <w:spacing w:before="120" w:after="120" w:line="240" w:lineRule="auto"/>
        <w:jc w:val="both"/>
        <w:rPr>
          <w:rFonts w:ascii="Verdana" w:eastAsia="Times New Roman" w:hAnsi="Verdana" w:cs="Times New Roman"/>
          <w:sz w:val="19"/>
          <w:szCs w:val="19"/>
        </w:rPr>
      </w:pPr>
      <w:r w:rsidRPr="006D43AB">
        <w:rPr>
          <w:rFonts w:ascii="Verdana" w:eastAsia="Times New Roman" w:hAnsi="Verdana" w:cs="Times New Roman"/>
          <w:sz w:val="19"/>
          <w:szCs w:val="19"/>
        </w:rPr>
        <w:t>δ. Ανάπτυξη και εφαρμογή συστημάτων περιβαλλοντικής/ οικολογικής πιστοποίησης αγροτικών προϊόντων καθώς και προσφερόμενων τουριστικών προϊόντων και υπηρεσιών.</w:t>
      </w:r>
    </w:p>
    <w:p w14:paraId="74AAEB0E" w14:textId="77777777" w:rsidR="001F68B3" w:rsidRPr="006D43AB" w:rsidRDefault="001F68B3" w:rsidP="001B3754">
      <w:pPr>
        <w:spacing w:before="120" w:after="120" w:line="240" w:lineRule="auto"/>
        <w:jc w:val="both"/>
        <w:rPr>
          <w:rFonts w:ascii="Verdana" w:eastAsia="Times New Roman" w:hAnsi="Verdana" w:cs="Times New Roman"/>
          <w:sz w:val="19"/>
          <w:szCs w:val="19"/>
        </w:rPr>
      </w:pPr>
    </w:p>
    <w:p w14:paraId="5C086135" w14:textId="77777777" w:rsidR="001F68B3" w:rsidRPr="006D43AB" w:rsidRDefault="001F68B3" w:rsidP="001B3754">
      <w:pPr>
        <w:spacing w:before="120" w:after="120" w:line="240" w:lineRule="auto"/>
        <w:jc w:val="both"/>
        <w:rPr>
          <w:rFonts w:ascii="Verdana" w:eastAsia="Times New Roman" w:hAnsi="Verdana" w:cs="Times New Roman"/>
          <w:sz w:val="19"/>
          <w:szCs w:val="19"/>
        </w:rPr>
      </w:pPr>
      <w:r w:rsidRPr="006D43AB">
        <w:rPr>
          <w:rFonts w:ascii="Verdana" w:eastAsia="Times New Roman" w:hAnsi="Verdana" w:cs="Times New Roman"/>
          <w:sz w:val="19"/>
          <w:szCs w:val="19"/>
        </w:rPr>
        <w:t xml:space="preserve">Σύμφωνα με τον τοπικό σχεδιασμό ο Γενικός Στόχος 2 </w:t>
      </w:r>
      <w:r w:rsidRPr="006D43AB">
        <w:rPr>
          <w:rFonts w:ascii="Verdana" w:eastAsia="Times New Roman" w:hAnsi="Verdana" w:cs="Times New Roman"/>
          <w:b/>
          <w:sz w:val="19"/>
          <w:szCs w:val="19"/>
        </w:rPr>
        <w:t>«Ενίσχυση της επιχειρηματικότητας μέσω της συνεργασίας, της διασύνδεσης και της καινοτομίας»</w:t>
      </w:r>
      <w:r w:rsidRPr="006D43AB">
        <w:rPr>
          <w:rFonts w:ascii="Verdana" w:eastAsia="Times New Roman" w:hAnsi="Verdana" w:cs="Times New Roman"/>
          <w:sz w:val="19"/>
          <w:szCs w:val="19"/>
        </w:rPr>
        <w:t xml:space="preserve">, εξειδικεύεται σε ειδικούς στόχους με κατεύθυνση: </w:t>
      </w:r>
    </w:p>
    <w:p w14:paraId="48862876" w14:textId="77777777" w:rsidR="001F68B3" w:rsidRPr="006D43AB" w:rsidRDefault="001F68B3" w:rsidP="001B3754">
      <w:pPr>
        <w:numPr>
          <w:ilvl w:val="0"/>
          <w:numId w:val="29"/>
        </w:numPr>
        <w:spacing w:before="120" w:after="120" w:line="240" w:lineRule="auto"/>
        <w:jc w:val="both"/>
        <w:rPr>
          <w:rFonts w:ascii="Verdana" w:eastAsia="Times New Roman" w:hAnsi="Verdana" w:cs="Times New Roman"/>
          <w:sz w:val="19"/>
          <w:szCs w:val="19"/>
        </w:rPr>
      </w:pPr>
      <w:r w:rsidRPr="006D43AB">
        <w:rPr>
          <w:rFonts w:ascii="Verdana" w:eastAsia="Times New Roman" w:hAnsi="Verdana" w:cs="Times New Roman"/>
          <w:sz w:val="19"/>
          <w:szCs w:val="19"/>
        </w:rPr>
        <w:t>την ενίσχυση δράσεων υποστήριξης του πρωτογενούς τομέα και της μεταποίησης,</w:t>
      </w:r>
    </w:p>
    <w:p w14:paraId="5DCB1A85" w14:textId="090E1193" w:rsidR="001F68B3" w:rsidRPr="006D43AB" w:rsidRDefault="001F68B3" w:rsidP="001B3754">
      <w:pPr>
        <w:numPr>
          <w:ilvl w:val="0"/>
          <w:numId w:val="29"/>
        </w:numPr>
        <w:spacing w:before="120" w:after="120" w:line="240" w:lineRule="auto"/>
        <w:jc w:val="both"/>
        <w:rPr>
          <w:rFonts w:ascii="Verdana" w:eastAsia="Times New Roman" w:hAnsi="Verdana" w:cs="Times New Roman"/>
          <w:sz w:val="19"/>
          <w:szCs w:val="19"/>
        </w:rPr>
      </w:pPr>
      <w:r w:rsidRPr="006D43AB">
        <w:rPr>
          <w:rFonts w:ascii="Verdana" w:eastAsia="Times New Roman" w:hAnsi="Verdana" w:cs="Times New Roman"/>
          <w:sz w:val="19"/>
          <w:szCs w:val="19"/>
        </w:rPr>
        <w:t xml:space="preserve">την προώθηση ενός νέου παραγωγικού προτύπου, όπου διασυνδέονται αναπτυξιακά ο πρωτογενής τομέας, η μεταποίηση και η παροχή τουριστικών υπηρεσιών, με έμφαση στην ποιότητα και στην ασφάλεια των παραγόμενων προϊόντων. </w:t>
      </w:r>
    </w:p>
    <w:p w14:paraId="53C5507C" w14:textId="6718A049" w:rsidR="001F68B3" w:rsidRPr="006D43AB" w:rsidRDefault="001F68B3" w:rsidP="001B3754">
      <w:pPr>
        <w:numPr>
          <w:ilvl w:val="0"/>
          <w:numId w:val="29"/>
        </w:numPr>
        <w:spacing w:before="120" w:after="120" w:line="240" w:lineRule="auto"/>
        <w:jc w:val="both"/>
        <w:rPr>
          <w:rFonts w:ascii="Verdana" w:eastAsia="Times New Roman" w:hAnsi="Verdana" w:cs="Times New Roman"/>
          <w:sz w:val="19"/>
          <w:szCs w:val="19"/>
        </w:rPr>
      </w:pPr>
      <w:r w:rsidRPr="006D43AB">
        <w:rPr>
          <w:rFonts w:ascii="Verdana" w:eastAsia="Times New Roman" w:hAnsi="Verdana" w:cs="Times New Roman"/>
          <w:sz w:val="19"/>
          <w:szCs w:val="19"/>
        </w:rPr>
        <w:t xml:space="preserve">την ανάπτυξη και ενίσχυση του πρωτογενούς τομέα με την εισαγωγή καινοτόμων πρακτικών και την ενίσχυση της απευθείας διάθεσης των προϊόντων. </w:t>
      </w:r>
    </w:p>
    <w:p w14:paraId="53AD7BAA" w14:textId="77777777" w:rsidR="001F68B3" w:rsidRPr="006D43AB" w:rsidRDefault="001F68B3" w:rsidP="001B3754">
      <w:pPr>
        <w:numPr>
          <w:ilvl w:val="0"/>
          <w:numId w:val="29"/>
        </w:numPr>
        <w:spacing w:before="120" w:after="120" w:line="240" w:lineRule="auto"/>
        <w:jc w:val="both"/>
        <w:rPr>
          <w:rFonts w:ascii="Verdana" w:eastAsia="Times New Roman" w:hAnsi="Verdana" w:cs="Times New Roman"/>
          <w:sz w:val="19"/>
          <w:szCs w:val="19"/>
        </w:rPr>
      </w:pPr>
      <w:r w:rsidRPr="006D43AB">
        <w:rPr>
          <w:rFonts w:ascii="Verdana" w:eastAsia="Times New Roman" w:hAnsi="Verdana" w:cs="Times New Roman"/>
          <w:sz w:val="19"/>
          <w:szCs w:val="19"/>
        </w:rPr>
        <w:t xml:space="preserve">την υλοποίηση δράσεων ενημέρωσης επιχειρηματιών για την αειφορική ανάπτυξη των δραστηριοτήτων τους. </w:t>
      </w:r>
    </w:p>
    <w:p w14:paraId="416E01B3" w14:textId="77777777" w:rsidR="001F68B3" w:rsidRPr="006D43AB" w:rsidRDefault="001F68B3" w:rsidP="001B3754">
      <w:pPr>
        <w:spacing w:before="120" w:after="120" w:line="240" w:lineRule="auto"/>
        <w:jc w:val="both"/>
        <w:rPr>
          <w:rFonts w:ascii="Verdana" w:eastAsia="Times New Roman" w:hAnsi="Verdana" w:cs="Times New Roman"/>
          <w:sz w:val="19"/>
          <w:szCs w:val="19"/>
        </w:rPr>
      </w:pPr>
      <w:r w:rsidRPr="006D43AB">
        <w:rPr>
          <w:rFonts w:ascii="Verdana" w:eastAsia="Times New Roman" w:hAnsi="Verdana" w:cs="Times New Roman"/>
          <w:sz w:val="19"/>
          <w:szCs w:val="19"/>
        </w:rPr>
        <w:t>Οι ειδικοί στόχοι αντικατοπτρίζουν τις ανάγκες της περιοχής</w:t>
      </w:r>
      <w:r w:rsidRPr="006D43AB">
        <w:rPr>
          <w:rFonts w:ascii="Verdana" w:eastAsia="Times New Roman" w:hAnsi="Verdana" w:cs="Times New Roman"/>
          <w:color w:val="FF0000"/>
          <w:sz w:val="19"/>
          <w:szCs w:val="19"/>
        </w:rPr>
        <w:t xml:space="preserve"> </w:t>
      </w:r>
      <w:r w:rsidRPr="006D43AB">
        <w:rPr>
          <w:rFonts w:ascii="Verdana" w:eastAsia="Times New Roman" w:hAnsi="Verdana" w:cs="Times New Roman"/>
          <w:sz w:val="19"/>
          <w:szCs w:val="19"/>
        </w:rPr>
        <w:t xml:space="preserve">και ικανοποιούν ταυτόχρονα το προγραμματικό πλαίσιο της περιόδου 2014 – 2020, εξυπηρετώντας τη βελτίωση της ανταγωνιστικότητας των μικρομεσαίων επιχειρήσεων συμπεριλαμβανομένων και του γεωργικού τομέα και του τομέα της αλιείας και της υδατοκαλλιέργειας (Α4), Ενίσχυση της Έρευνας, της Τεχνολογικής Ανάπτυξης και της Καινοτομίας (Α10), Προώθηση της απασχόλησης &amp; υποστήριξη της κινητικότητας του εργατικού δυναμικού (Α2), των Θεματικών Στρατηγικών Στόχων του ΕΣΠΑ 2014 – 2020. </w:t>
      </w:r>
    </w:p>
    <w:p w14:paraId="3443FACF" w14:textId="77777777" w:rsidR="001F68B3" w:rsidRPr="006D43AB" w:rsidRDefault="001F68B3" w:rsidP="001B3754">
      <w:pPr>
        <w:spacing w:before="120" w:after="120" w:line="240" w:lineRule="auto"/>
        <w:jc w:val="both"/>
        <w:rPr>
          <w:rFonts w:ascii="Verdana" w:eastAsia="Times New Roman" w:hAnsi="Verdana" w:cs="Times New Roman"/>
          <w:sz w:val="19"/>
          <w:szCs w:val="19"/>
        </w:rPr>
      </w:pPr>
      <w:r w:rsidRPr="006D43AB">
        <w:rPr>
          <w:rFonts w:ascii="Verdana" w:eastAsia="Times New Roman" w:hAnsi="Verdana" w:cs="Times New Roman"/>
          <w:sz w:val="19"/>
          <w:szCs w:val="19"/>
        </w:rPr>
        <w:t xml:space="preserve">Παράλληλα, εξυπηρετούνται οι απαιτήσεις που τίθενται από τη Στρατηγική για την Έξυπνη Εξειδίκευση έρευνας, τεχνολογίας και καινοτομίας της Περιφέρειας Αττικής και ειδικότερα η παραγωγή πρώτων υλών υψηλής ποιότητας </w:t>
      </w:r>
      <w:proofErr w:type="spellStart"/>
      <w:r w:rsidRPr="006D43AB">
        <w:rPr>
          <w:rFonts w:ascii="Verdana" w:eastAsia="Times New Roman" w:hAnsi="Verdana" w:cs="Times New Roman"/>
          <w:sz w:val="19"/>
          <w:szCs w:val="19"/>
        </w:rPr>
        <w:t>αγροδιατροφής</w:t>
      </w:r>
      <w:proofErr w:type="spellEnd"/>
      <w:r w:rsidRPr="006D43AB">
        <w:rPr>
          <w:rFonts w:ascii="Verdana" w:eastAsia="Times New Roman" w:hAnsi="Verdana" w:cs="Times New Roman"/>
          <w:sz w:val="19"/>
          <w:szCs w:val="19"/>
        </w:rPr>
        <w:t xml:space="preserve"> (Δ1), η βελτίωση της ανταγωνιστικής θέσης των ελληνικών προϊόντων (Δ2) και η υποστήριξη καινοτόμων ιδιωτικών πρωτοβουλιών (Δ6).</w:t>
      </w:r>
    </w:p>
    <w:p w14:paraId="2EF99551" w14:textId="77777777" w:rsidR="001F68B3" w:rsidRPr="006D43AB" w:rsidRDefault="001F68B3" w:rsidP="001B3754">
      <w:pPr>
        <w:spacing w:before="120" w:after="120" w:line="240" w:lineRule="auto"/>
        <w:jc w:val="both"/>
        <w:rPr>
          <w:rFonts w:ascii="Verdana" w:eastAsia="Times New Roman" w:hAnsi="Verdana" w:cs="Times New Roman"/>
          <w:sz w:val="19"/>
          <w:szCs w:val="19"/>
        </w:rPr>
      </w:pPr>
      <w:r w:rsidRPr="006D43AB">
        <w:rPr>
          <w:rFonts w:ascii="Verdana" w:eastAsia="Times New Roman" w:hAnsi="Verdana" w:cs="Times New Roman"/>
          <w:sz w:val="19"/>
          <w:szCs w:val="19"/>
        </w:rPr>
        <w:t>Ο Γενικός Στόχος 2</w:t>
      </w:r>
      <w:r w:rsidRPr="006D43AB">
        <w:rPr>
          <w:rFonts w:ascii="Verdana" w:eastAsia="Times New Roman" w:hAnsi="Verdana" w:cs="Times New Roman"/>
          <w:b/>
          <w:sz w:val="19"/>
          <w:szCs w:val="19"/>
        </w:rPr>
        <w:t xml:space="preserve"> </w:t>
      </w:r>
      <w:r w:rsidRPr="006D43AB">
        <w:rPr>
          <w:rFonts w:ascii="Verdana" w:eastAsia="Times New Roman" w:hAnsi="Verdana" w:cs="Times New Roman"/>
          <w:sz w:val="19"/>
          <w:szCs w:val="19"/>
        </w:rPr>
        <w:t>συνδυάζεται άμεσα με το σύνολο των στόχων που προκύπτουν από το Πρόγραμμα Δράσης του νέου Ρυθμιστικού Σχεδίου 2021 του Περιφερειακού Πλαισίου Αττικής και ειδικότερα, με τις εξειδικεύσεις της Χωρικής ενότητας της Νησιωτικής Αττικής (Ε1 έως Ε8).</w:t>
      </w:r>
    </w:p>
    <w:p w14:paraId="37E20E28" w14:textId="77777777" w:rsidR="001F68B3" w:rsidRPr="006D43AB" w:rsidRDefault="001F68B3" w:rsidP="001B3754">
      <w:pPr>
        <w:spacing w:before="120" w:after="120" w:line="240" w:lineRule="auto"/>
        <w:jc w:val="both"/>
        <w:rPr>
          <w:rFonts w:ascii="Verdana" w:eastAsia="Times New Roman" w:hAnsi="Verdana" w:cs="Times New Roman"/>
          <w:sz w:val="19"/>
          <w:szCs w:val="19"/>
        </w:rPr>
      </w:pPr>
      <w:r w:rsidRPr="006D43AB">
        <w:rPr>
          <w:rFonts w:ascii="Verdana" w:eastAsia="Times New Roman" w:hAnsi="Verdana" w:cs="Times New Roman"/>
          <w:sz w:val="19"/>
          <w:szCs w:val="19"/>
        </w:rPr>
        <w:lastRenderedPageBreak/>
        <w:t>Σχετίζεται, τέλος, συνολικά με τους στόχους και τις κατευθύνσεις που προκύπτουν από την Εθνική στρατηγική για την προστασία και διαχείριση του θαλάσσιου περιβάλλοντος στο πλαίσιο ανάπτυξης της γαλάζιας οικονομίας και υποστήριξης δράσεων αειφόρων τουριστικών δραστηριοτήτων (Η1 έως Η4).</w:t>
      </w:r>
    </w:p>
    <w:p w14:paraId="7645E42D" w14:textId="77777777" w:rsidR="001F68B3" w:rsidRPr="006D43AB" w:rsidRDefault="001F68B3" w:rsidP="001B3754">
      <w:pPr>
        <w:spacing w:before="120" w:after="120" w:line="240" w:lineRule="auto"/>
        <w:jc w:val="both"/>
        <w:rPr>
          <w:rFonts w:ascii="Verdana" w:eastAsia="Times New Roman" w:hAnsi="Verdana" w:cs="Times New Roman"/>
          <w:b/>
          <w:color w:val="000000"/>
          <w:sz w:val="19"/>
          <w:szCs w:val="19"/>
          <w:u w:val="single"/>
        </w:rPr>
      </w:pPr>
      <w:r w:rsidRPr="006D43AB">
        <w:rPr>
          <w:rFonts w:ascii="Verdana" w:eastAsia="Times New Roman" w:hAnsi="Verdana" w:cs="Times New Roman"/>
          <w:b/>
          <w:color w:val="000000"/>
          <w:sz w:val="19"/>
          <w:szCs w:val="19"/>
          <w:u w:val="single"/>
        </w:rPr>
        <w:t xml:space="preserve">Τεκμηρίωση σε σχέση με την υφιστάμενη κατάσταση, τη SWOT ανάλυση και τις διαβουλεύσεις με τους τοπικούς φορείς </w:t>
      </w:r>
    </w:p>
    <w:p w14:paraId="724F95C5" w14:textId="62D1FCBE" w:rsidR="001F68B3" w:rsidRPr="006D43AB" w:rsidRDefault="001F68B3" w:rsidP="001B3754">
      <w:pPr>
        <w:autoSpaceDE w:val="0"/>
        <w:autoSpaceDN w:val="0"/>
        <w:adjustRightInd w:val="0"/>
        <w:spacing w:before="120" w:after="120" w:line="240" w:lineRule="auto"/>
        <w:jc w:val="both"/>
        <w:rPr>
          <w:rFonts w:ascii="Verdana" w:eastAsia="Times New Roman" w:hAnsi="Verdana" w:cs="Times New Roman"/>
          <w:sz w:val="19"/>
          <w:szCs w:val="19"/>
        </w:rPr>
      </w:pPr>
      <w:r w:rsidRPr="006D43AB">
        <w:rPr>
          <w:rFonts w:ascii="Verdana" w:eastAsia="Times New Roman" w:hAnsi="Verdana" w:cs="Times New Roman"/>
          <w:sz w:val="19"/>
          <w:szCs w:val="19"/>
        </w:rPr>
        <w:t xml:space="preserve">Σύμφωνα με τα αποτελέσματα της αποτύπωσης της υφιστάμενης κατάστασης, τη </w:t>
      </w:r>
      <w:r w:rsidRPr="006D43AB">
        <w:rPr>
          <w:rFonts w:ascii="Verdana" w:eastAsia="Times New Roman" w:hAnsi="Verdana" w:cs="Times New Roman"/>
          <w:sz w:val="19"/>
          <w:szCs w:val="19"/>
          <w:lang w:val="en-US"/>
        </w:rPr>
        <w:t>SWOT</w:t>
      </w:r>
      <w:r w:rsidRPr="006D43AB">
        <w:rPr>
          <w:rFonts w:ascii="Verdana" w:eastAsia="Times New Roman" w:hAnsi="Verdana" w:cs="Times New Roman"/>
          <w:sz w:val="19"/>
          <w:szCs w:val="19"/>
        </w:rPr>
        <w:t xml:space="preserve"> ανάλυση και τις διαβουλεύσεις με τους τοπικούς φορείς διαμορφώθηκαν οι βασικοί στόχοι του Τοπικού Προγράμματος όπου είναι η στήριξη του τομέα παροχής υπηρεσιών και του τουριστικού τομέα, σε συνδυασμό με τη στήριξη των γεωργικών προϊόντων και την πρόθεση αύξησης της προστιθέμενης αξίας τους με τη δημιουργία ή/και εκσυγχρονισμό των επιχειρήσεων εστίασης για την αξιοποίηση της γεωργικής παραγωγής και την προώθηση της τοπικής γαστρονομίας.</w:t>
      </w:r>
    </w:p>
    <w:p w14:paraId="7231977B" w14:textId="77777777" w:rsidR="001F68B3" w:rsidRPr="006D43AB" w:rsidRDefault="001F68B3" w:rsidP="001B3754">
      <w:pPr>
        <w:autoSpaceDE w:val="0"/>
        <w:autoSpaceDN w:val="0"/>
        <w:adjustRightInd w:val="0"/>
        <w:spacing w:before="120" w:after="120" w:line="240" w:lineRule="auto"/>
        <w:jc w:val="both"/>
        <w:rPr>
          <w:rFonts w:ascii="Verdana" w:eastAsia="Times New Roman" w:hAnsi="Verdana" w:cs="Times New Roman"/>
          <w:sz w:val="19"/>
          <w:szCs w:val="19"/>
        </w:rPr>
      </w:pPr>
      <w:r w:rsidRPr="006D43AB">
        <w:rPr>
          <w:rFonts w:ascii="Verdana" w:eastAsia="Times New Roman" w:hAnsi="Verdana" w:cs="Times New Roman"/>
          <w:sz w:val="19"/>
          <w:szCs w:val="19"/>
        </w:rPr>
        <w:t>Από τις ως άνω προσεγγίσεις επίσης, προέκυψε η αναγκαιότητα υλοποίησης έργων υποδομής και αρδευτικών έργων για την περιοχή, η υλοποίηση δράσεων για την εξοικονόμηση ενέργειας, η ανάπτυξη  εναλλακτικών μορφών επιχειρηματικότητας και καινοτόμων επιχειρηματικών με βάση τον πρωτογενή τομέα, η προστασία και ανάδειξη της πολιτιστικής κληρονομιάς και του φυσικού περιβάλλοντος ως πόρων ενίσχυσης και διαφοροποίησης του τουριστικού προϊόντος.</w:t>
      </w:r>
    </w:p>
    <w:p w14:paraId="738D3FB1" w14:textId="77777777" w:rsidR="001F68B3" w:rsidRPr="006D43AB" w:rsidRDefault="001F68B3" w:rsidP="001B3754">
      <w:pPr>
        <w:autoSpaceDE w:val="0"/>
        <w:autoSpaceDN w:val="0"/>
        <w:adjustRightInd w:val="0"/>
        <w:spacing w:before="120" w:after="120" w:line="240" w:lineRule="auto"/>
        <w:jc w:val="both"/>
        <w:rPr>
          <w:rFonts w:ascii="Verdana" w:eastAsia="Times New Roman" w:hAnsi="Verdana" w:cs="Times New Roman"/>
          <w:sz w:val="19"/>
          <w:szCs w:val="19"/>
        </w:rPr>
      </w:pPr>
      <w:r w:rsidRPr="006D43AB">
        <w:rPr>
          <w:rFonts w:ascii="Verdana" w:eastAsia="Times New Roman" w:hAnsi="Verdana" w:cs="Times New Roman"/>
          <w:sz w:val="19"/>
          <w:szCs w:val="19"/>
        </w:rPr>
        <w:t>Σημαντική κατεύθυνση αποτελεί η υλοποίηση έργων που θα συμβάλλουν στην ενίσχυση του τουριστικού αποθέματος των νησιών, καθώς και έργων υποδομών που σχετίζονται με την αναβάθμιση της ποιότητας ζωής των κατοίκων, τη διατήρηση και ενίσχυση της κοινωνικής συνοχής και τη βελτίωση των παρεχόμενων υπηρεσιών προς τους επισκέπτες.</w:t>
      </w:r>
    </w:p>
    <w:p w14:paraId="0CD16CCE" w14:textId="77777777" w:rsidR="001F68B3" w:rsidRPr="006D43AB" w:rsidRDefault="001F68B3" w:rsidP="001B3754">
      <w:pPr>
        <w:autoSpaceDE w:val="0"/>
        <w:autoSpaceDN w:val="0"/>
        <w:adjustRightInd w:val="0"/>
        <w:spacing w:before="120" w:after="120" w:line="240" w:lineRule="auto"/>
        <w:jc w:val="both"/>
        <w:rPr>
          <w:rFonts w:ascii="Verdana" w:eastAsia="Times New Roman" w:hAnsi="Verdana" w:cs="Times New Roman"/>
          <w:sz w:val="19"/>
          <w:szCs w:val="19"/>
        </w:rPr>
      </w:pPr>
    </w:p>
    <w:p w14:paraId="5947C5EB" w14:textId="77777777" w:rsidR="001F68B3" w:rsidRPr="006D43AB" w:rsidRDefault="001F68B3" w:rsidP="001B3754">
      <w:pPr>
        <w:keepNext/>
        <w:numPr>
          <w:ilvl w:val="1"/>
          <w:numId w:val="22"/>
        </w:numPr>
        <w:spacing w:before="120" w:after="120" w:line="240" w:lineRule="auto"/>
        <w:jc w:val="both"/>
        <w:outlineLvl w:val="1"/>
        <w:rPr>
          <w:rFonts w:ascii="Verdana" w:eastAsia="Times New Roman" w:hAnsi="Verdana" w:cstheme="majorBidi"/>
          <w:b/>
          <w:sz w:val="19"/>
          <w:szCs w:val="19"/>
        </w:rPr>
      </w:pPr>
      <w:bookmarkStart w:id="51" w:name="_Toc495475761"/>
      <w:bookmarkStart w:id="52" w:name="_Toc461696918"/>
      <w:bookmarkStart w:id="53" w:name="_Toc513812702"/>
      <w:bookmarkStart w:id="54" w:name="_Toc29561829"/>
      <w:r w:rsidRPr="006D43AB">
        <w:rPr>
          <w:rFonts w:ascii="Verdana" w:eastAsia="Times New Roman" w:hAnsi="Verdana" w:cstheme="majorBidi"/>
          <w:b/>
          <w:sz w:val="19"/>
          <w:szCs w:val="19"/>
        </w:rPr>
        <w:t>Στρατηγική τοπικού προγράμματος CLLD/LEADER 2014-2020 «Πολιτισμός και Περιβάλλον “Εν Πλω”»</w:t>
      </w:r>
      <w:bookmarkEnd w:id="51"/>
      <w:bookmarkEnd w:id="52"/>
      <w:bookmarkEnd w:id="53"/>
      <w:bookmarkEnd w:id="54"/>
    </w:p>
    <w:p w14:paraId="3180B338" w14:textId="77777777" w:rsidR="001F68B3" w:rsidRPr="006D43AB" w:rsidRDefault="001F68B3" w:rsidP="001B3754">
      <w:pPr>
        <w:autoSpaceDE w:val="0"/>
        <w:autoSpaceDN w:val="0"/>
        <w:adjustRightInd w:val="0"/>
        <w:spacing w:before="120" w:after="120" w:line="240" w:lineRule="auto"/>
        <w:jc w:val="both"/>
        <w:rPr>
          <w:rFonts w:ascii="Verdana" w:eastAsia="Times New Roman" w:hAnsi="Verdana" w:cs="Times New Roman"/>
          <w:sz w:val="19"/>
          <w:szCs w:val="19"/>
        </w:rPr>
      </w:pPr>
      <w:r w:rsidRPr="006D43AB">
        <w:rPr>
          <w:rFonts w:ascii="Verdana" w:eastAsia="Times New Roman" w:hAnsi="Verdana" w:cs="Times New Roman"/>
          <w:sz w:val="19"/>
          <w:szCs w:val="19"/>
        </w:rPr>
        <w:t>Η 1</w:t>
      </w:r>
      <w:r w:rsidRPr="006D43AB">
        <w:rPr>
          <w:rFonts w:ascii="Verdana" w:eastAsia="Times New Roman" w:hAnsi="Verdana" w:cs="Times New Roman"/>
          <w:sz w:val="19"/>
          <w:szCs w:val="19"/>
          <w:vertAlign w:val="superscript"/>
        </w:rPr>
        <w:t>η</w:t>
      </w:r>
      <w:r w:rsidRPr="006D43AB">
        <w:rPr>
          <w:rFonts w:ascii="Verdana" w:eastAsia="Times New Roman" w:hAnsi="Verdana" w:cs="Times New Roman"/>
          <w:sz w:val="19"/>
          <w:szCs w:val="19"/>
        </w:rPr>
        <w:t xml:space="preserve"> Αναμόρφωση του τοπικού προγράμματος, δεν συνιστά μεταβολή της ανάπτυξης της στρατηγικής του τοπικού προγράμματος σύμφωνα με την υποβληθείσα αρχική πρόταση, τόσο ως προς την επιλογή βασικών κατευθύνσεων όσο και της κύριας αναπτυξιακής στρατηγικής.</w:t>
      </w:r>
    </w:p>
    <w:p w14:paraId="316845EF" w14:textId="77777777" w:rsidR="001F68B3" w:rsidRPr="006D43AB" w:rsidRDefault="001F68B3" w:rsidP="001B3754">
      <w:pPr>
        <w:autoSpaceDE w:val="0"/>
        <w:autoSpaceDN w:val="0"/>
        <w:adjustRightInd w:val="0"/>
        <w:spacing w:before="120" w:after="120" w:line="240" w:lineRule="auto"/>
        <w:jc w:val="both"/>
        <w:rPr>
          <w:rFonts w:ascii="Verdana" w:eastAsia="Times New Roman" w:hAnsi="Verdana" w:cs="Times New Roman"/>
          <w:sz w:val="19"/>
          <w:szCs w:val="19"/>
        </w:rPr>
      </w:pPr>
      <w:r w:rsidRPr="006D43AB">
        <w:rPr>
          <w:rFonts w:ascii="Verdana" w:eastAsia="Times New Roman" w:hAnsi="Verdana" w:cs="Times New Roman"/>
          <w:sz w:val="19"/>
          <w:szCs w:val="19"/>
        </w:rPr>
        <w:t>Οι γενικοί στόχοι του Τοπικού Προγράμματος απορρέουν άμεσα από όλους τους στρατηγικούς στόχους και τα οράματα του Προγραμματικού Πλαισίου 2014 - 2020 και οδηγούν στην επιλογή των θεματικών κατευθύνσεων της τοπικής αναπτυξιακής στρατηγικής. Οι θεματικές κατευθύνσεις καθορίζονται με βάση τις τοπικές ανάγκες, τα χαρακτηριστικά, τις δυνατότητες και τις προοπτικές της περιοχής, ενώ η αναπτυξιακή στρατηγική διαρθρώνεται γύρω από μια βασική θεματική κατεύθυνση η οποία συνδέεται με τις δευτερεύουσες συμπληρωματικές κατευθύνσεις.</w:t>
      </w:r>
    </w:p>
    <w:p w14:paraId="084FAC75" w14:textId="77777777" w:rsidR="001F68B3" w:rsidRPr="006D43AB" w:rsidRDefault="001F68B3" w:rsidP="001B3754">
      <w:pPr>
        <w:autoSpaceDE w:val="0"/>
        <w:autoSpaceDN w:val="0"/>
        <w:adjustRightInd w:val="0"/>
        <w:spacing w:before="120" w:after="120" w:line="240" w:lineRule="auto"/>
        <w:jc w:val="both"/>
        <w:rPr>
          <w:rFonts w:ascii="Verdana" w:eastAsia="Times New Roman" w:hAnsi="Verdana" w:cs="Times New Roman"/>
          <w:sz w:val="19"/>
          <w:szCs w:val="19"/>
        </w:rPr>
      </w:pPr>
      <w:r w:rsidRPr="006D43AB">
        <w:rPr>
          <w:rFonts w:ascii="Verdana" w:eastAsia="Times New Roman" w:hAnsi="Verdana" w:cs="Times New Roman"/>
          <w:sz w:val="19"/>
          <w:szCs w:val="19"/>
        </w:rPr>
        <w:t xml:space="preserve">Για την περιοχή παρέμβασης των Νήσων Αττικής, η κύρια θεματική κατεύθυνση του Τοπικού Προγράμματος </w:t>
      </w:r>
      <w:r w:rsidRPr="006D43AB">
        <w:rPr>
          <w:rFonts w:ascii="Verdana" w:eastAsia="Times New Roman" w:hAnsi="Verdana" w:cs="Times New Roman"/>
          <w:b/>
          <w:i/>
          <w:sz w:val="19"/>
          <w:szCs w:val="19"/>
        </w:rPr>
        <w:t xml:space="preserve">«Πολιτισμός &amp; Περιβάλλον “Εν Πλω”» </w:t>
      </w:r>
      <w:r w:rsidRPr="006D43AB">
        <w:rPr>
          <w:rFonts w:ascii="Verdana" w:eastAsia="Times New Roman" w:hAnsi="Verdana" w:cs="Times New Roman"/>
          <w:sz w:val="19"/>
          <w:szCs w:val="19"/>
        </w:rPr>
        <w:t>είναι</w:t>
      </w:r>
      <w:r w:rsidRPr="006D43AB">
        <w:rPr>
          <w:rFonts w:ascii="Verdana" w:eastAsia="Times New Roman" w:hAnsi="Verdana" w:cs="Times New Roman"/>
          <w:b/>
          <w:i/>
          <w:sz w:val="19"/>
          <w:szCs w:val="19"/>
        </w:rPr>
        <w:t xml:space="preserve"> </w:t>
      </w:r>
      <w:r w:rsidRPr="006D43AB">
        <w:rPr>
          <w:rFonts w:ascii="Verdana" w:eastAsia="Times New Roman" w:hAnsi="Verdana" w:cs="Times New Roman"/>
          <w:sz w:val="19"/>
          <w:szCs w:val="19"/>
        </w:rPr>
        <w:t xml:space="preserve">η </w:t>
      </w:r>
      <w:r w:rsidRPr="006D43AB">
        <w:rPr>
          <w:rFonts w:ascii="Verdana" w:eastAsia="Times New Roman" w:hAnsi="Verdana" w:cs="Times New Roman"/>
          <w:b/>
          <w:i/>
          <w:sz w:val="19"/>
          <w:szCs w:val="19"/>
        </w:rPr>
        <w:t>εισαγωγή πρακτικών για την αειφόρο ανάπτυξη της περιοχής</w:t>
      </w:r>
      <w:r w:rsidRPr="006D43AB">
        <w:rPr>
          <w:rFonts w:ascii="Verdana" w:eastAsia="Times New Roman" w:hAnsi="Verdana" w:cs="Times New Roman"/>
          <w:sz w:val="19"/>
          <w:szCs w:val="19"/>
        </w:rPr>
        <w:t>, και</w:t>
      </w:r>
      <w:r w:rsidRPr="006D43AB">
        <w:rPr>
          <w:rFonts w:ascii="Verdana" w:eastAsia="Times New Roman" w:hAnsi="Verdana" w:cs="Times New Roman"/>
          <w:b/>
          <w:sz w:val="19"/>
          <w:szCs w:val="19"/>
        </w:rPr>
        <w:t xml:space="preserve"> </w:t>
      </w:r>
      <w:r w:rsidRPr="006D43AB">
        <w:rPr>
          <w:rFonts w:ascii="Verdana" w:eastAsia="Times New Roman" w:hAnsi="Verdana" w:cs="Times New Roman"/>
          <w:sz w:val="19"/>
          <w:szCs w:val="19"/>
        </w:rPr>
        <w:t>τούτο</w:t>
      </w:r>
      <w:r w:rsidRPr="006D43AB">
        <w:rPr>
          <w:rFonts w:ascii="Verdana" w:eastAsia="Times New Roman" w:hAnsi="Verdana" w:cs="Times New Roman"/>
          <w:b/>
          <w:sz w:val="19"/>
          <w:szCs w:val="19"/>
        </w:rPr>
        <w:t xml:space="preserve"> </w:t>
      </w:r>
      <w:r w:rsidRPr="006D43AB">
        <w:rPr>
          <w:rFonts w:ascii="Verdana" w:eastAsia="Times New Roman" w:hAnsi="Verdana" w:cs="Times New Roman"/>
          <w:sz w:val="19"/>
          <w:szCs w:val="19"/>
        </w:rPr>
        <w:t>τεκμηριώνεται ως εξής:</w:t>
      </w:r>
    </w:p>
    <w:p w14:paraId="7397B4AE" w14:textId="7EBA88C4" w:rsidR="001F68B3" w:rsidRPr="006D43AB" w:rsidRDefault="001F68B3" w:rsidP="001B3754">
      <w:pPr>
        <w:autoSpaceDE w:val="0"/>
        <w:autoSpaceDN w:val="0"/>
        <w:adjustRightInd w:val="0"/>
        <w:spacing w:before="120" w:after="120" w:line="240" w:lineRule="auto"/>
        <w:jc w:val="both"/>
        <w:rPr>
          <w:rFonts w:ascii="Verdana" w:eastAsia="Times New Roman" w:hAnsi="Verdana" w:cs="Times New Roman"/>
          <w:sz w:val="19"/>
          <w:szCs w:val="19"/>
          <w:u w:val="single"/>
        </w:rPr>
      </w:pPr>
      <w:r w:rsidRPr="006D43AB">
        <w:rPr>
          <w:rFonts w:ascii="Verdana" w:eastAsia="Times New Roman" w:hAnsi="Verdana" w:cs="Times New Roman"/>
          <w:sz w:val="19"/>
          <w:szCs w:val="19"/>
          <w:u w:val="single"/>
        </w:rPr>
        <w:t>Η ενίσχυση των στοιχείων του πολιτιστικού και φυσικού περιβάλλοντος, η αύξηση της επιτόπου κατανάλωσης προϊόντων και η ανάπτυξη οικονομικών σχέσεων με την ευρύτερη θαλάσσια και παράκτια περιοχή θα δώσει νέα ταυτότητα στο τουριστικό προϊόν και νέες θέσεις εργασίας στη δημιουργική οικονομία.</w:t>
      </w:r>
    </w:p>
    <w:p w14:paraId="1DFB6F8C" w14:textId="77777777" w:rsidR="001F68B3" w:rsidRPr="006D43AB" w:rsidRDefault="001F68B3" w:rsidP="001B3754">
      <w:pPr>
        <w:autoSpaceDE w:val="0"/>
        <w:autoSpaceDN w:val="0"/>
        <w:adjustRightInd w:val="0"/>
        <w:spacing w:before="120" w:after="120" w:line="240" w:lineRule="auto"/>
        <w:jc w:val="both"/>
        <w:rPr>
          <w:rFonts w:ascii="Verdana" w:eastAsia="Times New Roman" w:hAnsi="Verdana" w:cs="Times New Roman"/>
          <w:sz w:val="19"/>
          <w:szCs w:val="19"/>
        </w:rPr>
      </w:pPr>
      <w:r w:rsidRPr="006D43AB">
        <w:rPr>
          <w:rFonts w:ascii="Verdana" w:eastAsia="Times New Roman" w:hAnsi="Verdana" w:cs="Times New Roman"/>
          <w:sz w:val="19"/>
          <w:szCs w:val="19"/>
        </w:rPr>
        <w:lastRenderedPageBreak/>
        <w:t>Οι δευτερεύουσες άμεσες θεματικές κατευθύνσεις που συνδέονται με το Τοπικό Πρόγραμμα είναι οι ακόλουθες:</w:t>
      </w:r>
    </w:p>
    <w:p w14:paraId="51F31CE8" w14:textId="77777777" w:rsidR="001F68B3" w:rsidRPr="006D43AB" w:rsidRDefault="001F68B3" w:rsidP="001B3754">
      <w:pPr>
        <w:numPr>
          <w:ilvl w:val="0"/>
          <w:numId w:val="30"/>
        </w:numPr>
        <w:spacing w:before="120" w:after="120" w:line="240" w:lineRule="auto"/>
        <w:jc w:val="both"/>
        <w:rPr>
          <w:rFonts w:ascii="Verdana" w:eastAsia="Times New Roman" w:hAnsi="Verdana" w:cs="Times New Roman"/>
          <w:sz w:val="19"/>
          <w:szCs w:val="19"/>
        </w:rPr>
      </w:pPr>
      <w:r w:rsidRPr="006D43AB">
        <w:rPr>
          <w:rFonts w:ascii="Verdana" w:eastAsia="Times New Roman" w:hAnsi="Verdana" w:cs="Times New Roman"/>
          <w:sz w:val="19"/>
          <w:szCs w:val="19"/>
        </w:rPr>
        <w:t>Υποστήριξη της τοπικής επιχειρηματικότητας και την ανάδειξη της τοπικής ταυτότητας</w:t>
      </w:r>
    </w:p>
    <w:p w14:paraId="76A8E252" w14:textId="77777777" w:rsidR="001F68B3" w:rsidRPr="006D43AB" w:rsidRDefault="001F68B3" w:rsidP="001B3754">
      <w:pPr>
        <w:numPr>
          <w:ilvl w:val="0"/>
          <w:numId w:val="30"/>
        </w:numPr>
        <w:spacing w:before="120" w:after="120" w:line="240" w:lineRule="auto"/>
        <w:jc w:val="both"/>
        <w:rPr>
          <w:rFonts w:ascii="Verdana" w:eastAsia="Times New Roman" w:hAnsi="Verdana" w:cs="Times New Roman"/>
          <w:sz w:val="19"/>
          <w:szCs w:val="19"/>
        </w:rPr>
      </w:pPr>
      <w:r w:rsidRPr="006D43AB">
        <w:rPr>
          <w:rFonts w:ascii="Verdana" w:eastAsia="Times New Roman" w:hAnsi="Verdana" w:cs="Times New Roman"/>
          <w:sz w:val="19"/>
          <w:szCs w:val="19"/>
        </w:rPr>
        <w:t>Προώθηση της συμμετοχής, της συνεργασίας, της δικτύωσης και της ανταλλαγής τεχνογνωσίας μεταξύ διαφορετικών περιοχών και εταίρων</w:t>
      </w:r>
    </w:p>
    <w:p w14:paraId="47FF4F29" w14:textId="77777777" w:rsidR="001F68B3" w:rsidRPr="006D43AB" w:rsidRDefault="001F68B3" w:rsidP="001B3754">
      <w:pPr>
        <w:numPr>
          <w:ilvl w:val="0"/>
          <w:numId w:val="30"/>
        </w:numPr>
        <w:spacing w:before="120" w:after="120" w:line="240" w:lineRule="auto"/>
        <w:jc w:val="both"/>
        <w:rPr>
          <w:rFonts w:ascii="Verdana" w:eastAsia="Times New Roman" w:hAnsi="Verdana" w:cs="Times New Roman"/>
          <w:sz w:val="19"/>
          <w:szCs w:val="19"/>
        </w:rPr>
      </w:pPr>
      <w:r w:rsidRPr="006D43AB">
        <w:rPr>
          <w:rFonts w:ascii="Verdana" w:eastAsia="Times New Roman" w:hAnsi="Verdana" w:cs="Times New Roman"/>
          <w:sz w:val="19"/>
          <w:szCs w:val="19"/>
        </w:rPr>
        <w:t>Βελτίωση των συνθηκών διαβίωσης και ποιότητας ζωής του τοπικού πληθυσμού</w:t>
      </w:r>
    </w:p>
    <w:p w14:paraId="288CBCF9" w14:textId="77777777" w:rsidR="001F68B3" w:rsidRPr="006D43AB" w:rsidRDefault="001F68B3" w:rsidP="001B3754">
      <w:pPr>
        <w:numPr>
          <w:ilvl w:val="0"/>
          <w:numId w:val="30"/>
        </w:numPr>
        <w:spacing w:before="120" w:after="120" w:line="240" w:lineRule="auto"/>
        <w:jc w:val="both"/>
        <w:rPr>
          <w:rFonts w:ascii="Verdana" w:eastAsia="Times New Roman" w:hAnsi="Verdana" w:cs="Times New Roman"/>
          <w:sz w:val="19"/>
          <w:szCs w:val="19"/>
        </w:rPr>
      </w:pPr>
      <w:r w:rsidRPr="006D43AB">
        <w:rPr>
          <w:rFonts w:ascii="Verdana" w:eastAsia="Times New Roman" w:hAnsi="Verdana" w:cs="Times New Roman"/>
          <w:sz w:val="19"/>
          <w:szCs w:val="19"/>
        </w:rPr>
        <w:t>Ενίσχυση  δράσεων και παρεμβάσεων για το περιβάλλον και την κλιματική αλλαγή</w:t>
      </w:r>
    </w:p>
    <w:p w14:paraId="3A3A7792" w14:textId="77777777" w:rsidR="001F68B3" w:rsidRPr="006D43AB" w:rsidRDefault="001F68B3" w:rsidP="001B3754">
      <w:pPr>
        <w:numPr>
          <w:ilvl w:val="0"/>
          <w:numId w:val="30"/>
        </w:numPr>
        <w:spacing w:before="120" w:after="120" w:line="240" w:lineRule="auto"/>
        <w:jc w:val="both"/>
        <w:rPr>
          <w:rFonts w:ascii="Verdana" w:eastAsia="Times New Roman" w:hAnsi="Verdana" w:cs="Times New Roman"/>
          <w:sz w:val="19"/>
          <w:szCs w:val="19"/>
        </w:rPr>
      </w:pPr>
      <w:r w:rsidRPr="006D43AB">
        <w:rPr>
          <w:rFonts w:ascii="Verdana" w:eastAsia="Times New Roman" w:hAnsi="Verdana" w:cs="Times New Roman"/>
          <w:sz w:val="19"/>
          <w:szCs w:val="19"/>
        </w:rPr>
        <w:t>Ενίσχυση της καινοτομίας και των καινοτόμων παρεμβάσεων</w:t>
      </w:r>
    </w:p>
    <w:p w14:paraId="7009F114" w14:textId="77777777" w:rsidR="001F68B3" w:rsidRPr="006D43AB" w:rsidRDefault="001F68B3" w:rsidP="001B3754">
      <w:pPr>
        <w:autoSpaceDE w:val="0"/>
        <w:autoSpaceDN w:val="0"/>
        <w:adjustRightInd w:val="0"/>
        <w:spacing w:before="120" w:after="120" w:line="240" w:lineRule="auto"/>
        <w:jc w:val="both"/>
        <w:rPr>
          <w:rFonts w:ascii="Verdana" w:eastAsia="Times New Roman" w:hAnsi="Verdana" w:cs="Times New Roman"/>
          <w:sz w:val="19"/>
          <w:szCs w:val="19"/>
        </w:rPr>
      </w:pPr>
      <w:r w:rsidRPr="006D43AB">
        <w:rPr>
          <w:rFonts w:ascii="Verdana" w:eastAsia="Times New Roman" w:hAnsi="Verdana" w:cs="Times New Roman"/>
          <w:sz w:val="19"/>
          <w:szCs w:val="19"/>
        </w:rPr>
        <w:t>Οι δευτερεύουσες έμμεσες θεματικές κατευθύνσεις που συνδέονται με το Τοπικό Πρόγραμμα είναι οι ακόλουθες:</w:t>
      </w:r>
    </w:p>
    <w:p w14:paraId="487292B0" w14:textId="77777777" w:rsidR="001F68B3" w:rsidRPr="006D43AB" w:rsidRDefault="001F68B3" w:rsidP="001B3754">
      <w:pPr>
        <w:numPr>
          <w:ilvl w:val="0"/>
          <w:numId w:val="30"/>
        </w:numPr>
        <w:spacing w:before="120" w:after="120" w:line="240" w:lineRule="auto"/>
        <w:jc w:val="both"/>
        <w:rPr>
          <w:rFonts w:ascii="Verdana" w:eastAsia="Times New Roman" w:hAnsi="Verdana" w:cs="Times New Roman"/>
          <w:sz w:val="19"/>
          <w:szCs w:val="19"/>
        </w:rPr>
      </w:pPr>
      <w:r w:rsidRPr="006D43AB">
        <w:rPr>
          <w:rFonts w:ascii="Verdana" w:eastAsia="Times New Roman" w:hAnsi="Verdana" w:cs="Times New Roman"/>
          <w:sz w:val="19"/>
          <w:szCs w:val="19"/>
        </w:rPr>
        <w:t>Διασύνδεση τομέων και οικονομικών παραγόντων</w:t>
      </w:r>
    </w:p>
    <w:p w14:paraId="6E723EAE" w14:textId="77777777" w:rsidR="001F68B3" w:rsidRPr="006D43AB" w:rsidRDefault="001F68B3" w:rsidP="001B3754">
      <w:pPr>
        <w:numPr>
          <w:ilvl w:val="0"/>
          <w:numId w:val="30"/>
        </w:numPr>
        <w:spacing w:before="120" w:after="120" w:line="240" w:lineRule="auto"/>
        <w:jc w:val="both"/>
        <w:rPr>
          <w:rFonts w:ascii="Verdana" w:eastAsia="Times New Roman" w:hAnsi="Verdana" w:cs="Times New Roman"/>
          <w:sz w:val="19"/>
          <w:szCs w:val="19"/>
        </w:rPr>
      </w:pPr>
      <w:r w:rsidRPr="006D43AB">
        <w:rPr>
          <w:rFonts w:ascii="Verdana" w:eastAsia="Times New Roman" w:hAnsi="Verdana" w:cs="Times New Roman"/>
          <w:sz w:val="19"/>
          <w:szCs w:val="19"/>
        </w:rPr>
        <w:t xml:space="preserve">Βελτίωση της ανταγωνιστικότητας της αλυσίδας αξίας του </w:t>
      </w:r>
      <w:proofErr w:type="spellStart"/>
      <w:r w:rsidRPr="006D43AB">
        <w:rPr>
          <w:rFonts w:ascii="Verdana" w:eastAsia="Times New Roman" w:hAnsi="Verdana" w:cs="Times New Roman"/>
          <w:sz w:val="19"/>
          <w:szCs w:val="19"/>
        </w:rPr>
        <w:t>αγροδιατροφικού</w:t>
      </w:r>
      <w:proofErr w:type="spellEnd"/>
      <w:r w:rsidRPr="006D43AB">
        <w:rPr>
          <w:rFonts w:ascii="Verdana" w:eastAsia="Times New Roman" w:hAnsi="Verdana" w:cs="Times New Roman"/>
          <w:sz w:val="19"/>
          <w:szCs w:val="19"/>
        </w:rPr>
        <w:t xml:space="preserve"> τομέα</w:t>
      </w:r>
    </w:p>
    <w:p w14:paraId="2FDB83C3" w14:textId="77777777" w:rsidR="001F68B3" w:rsidRPr="006D43AB" w:rsidRDefault="001F68B3" w:rsidP="001B3754">
      <w:pPr>
        <w:numPr>
          <w:ilvl w:val="0"/>
          <w:numId w:val="30"/>
        </w:numPr>
        <w:spacing w:before="120" w:after="120" w:line="240" w:lineRule="auto"/>
        <w:jc w:val="both"/>
        <w:rPr>
          <w:rFonts w:ascii="Verdana" w:eastAsia="Times New Roman" w:hAnsi="Verdana" w:cs="Times New Roman"/>
          <w:sz w:val="19"/>
          <w:szCs w:val="19"/>
        </w:rPr>
      </w:pPr>
      <w:r w:rsidRPr="006D43AB">
        <w:rPr>
          <w:rFonts w:ascii="Verdana" w:eastAsia="Times New Roman" w:hAnsi="Verdana" w:cs="Times New Roman"/>
          <w:sz w:val="19"/>
          <w:szCs w:val="19"/>
        </w:rPr>
        <w:t>Υλοποίηση κοινωνικών δράσεων για την επίτευξη κοινωνικής συνοχής  και την καταπολέμηση της φτώχειας</w:t>
      </w:r>
    </w:p>
    <w:p w14:paraId="135A8EB5" w14:textId="77777777" w:rsidR="001F68B3" w:rsidRPr="006D43AB" w:rsidRDefault="001F68B3" w:rsidP="001B3754">
      <w:pPr>
        <w:numPr>
          <w:ilvl w:val="0"/>
          <w:numId w:val="30"/>
        </w:numPr>
        <w:spacing w:before="120" w:after="120" w:line="240" w:lineRule="auto"/>
        <w:jc w:val="both"/>
        <w:rPr>
          <w:rFonts w:ascii="Verdana" w:eastAsia="Times New Roman" w:hAnsi="Verdana" w:cs="Times New Roman"/>
          <w:sz w:val="19"/>
          <w:szCs w:val="19"/>
        </w:rPr>
      </w:pPr>
      <w:r w:rsidRPr="006D43AB">
        <w:rPr>
          <w:rFonts w:ascii="Verdana" w:eastAsia="Times New Roman" w:hAnsi="Verdana" w:cs="Times New Roman"/>
          <w:sz w:val="19"/>
          <w:szCs w:val="19"/>
        </w:rPr>
        <w:t>Υλοποίηση δράσεων για την αντιμετώπιση της προσφυγικής / μεταναστευτικής κρίσης.</w:t>
      </w:r>
    </w:p>
    <w:p w14:paraId="14217871" w14:textId="77777777" w:rsidR="001F68B3" w:rsidRPr="006D43AB" w:rsidRDefault="001F68B3" w:rsidP="001B3754">
      <w:pPr>
        <w:spacing w:before="120" w:after="120" w:line="240" w:lineRule="auto"/>
        <w:jc w:val="both"/>
        <w:rPr>
          <w:rFonts w:ascii="Verdana" w:eastAsia="Times New Roman" w:hAnsi="Verdana" w:cs="Times New Roman"/>
          <w:sz w:val="19"/>
          <w:szCs w:val="19"/>
        </w:rPr>
      </w:pPr>
      <w:r w:rsidRPr="006D43AB">
        <w:rPr>
          <w:rFonts w:ascii="Verdana" w:eastAsia="Times New Roman" w:hAnsi="Verdana" w:cs="Times New Roman"/>
          <w:sz w:val="19"/>
          <w:szCs w:val="19"/>
        </w:rPr>
        <w:t>Συμπερασματικά:</w:t>
      </w:r>
    </w:p>
    <w:p w14:paraId="631653DA" w14:textId="77777777" w:rsidR="001F68B3" w:rsidRPr="006D43AB" w:rsidRDefault="001F68B3" w:rsidP="001B3754">
      <w:pPr>
        <w:autoSpaceDE w:val="0"/>
        <w:autoSpaceDN w:val="0"/>
        <w:adjustRightInd w:val="0"/>
        <w:spacing w:before="120" w:after="120" w:line="240" w:lineRule="auto"/>
        <w:jc w:val="both"/>
        <w:rPr>
          <w:rFonts w:ascii="Verdana" w:eastAsia="Times New Roman" w:hAnsi="Verdana" w:cs="Times New Roman"/>
          <w:sz w:val="19"/>
          <w:szCs w:val="19"/>
        </w:rPr>
      </w:pPr>
      <w:r w:rsidRPr="006D43AB">
        <w:rPr>
          <w:rFonts w:ascii="Verdana" w:eastAsia="Times New Roman" w:hAnsi="Verdana" w:cs="Times New Roman"/>
          <w:sz w:val="19"/>
          <w:szCs w:val="19"/>
        </w:rPr>
        <w:t>Η περιοχή παρέμβασης διαθέτει συγκριτικά πλεονεκτήματα από πλευράς κλίματος, φυσικού - πολιτιστικού - ανθρωπογενούς περιβάλλοντος και γεωγραφικής θέσης για την περαιτέρω ανάπτυξη του πρωτογενούς και τριτογενούς τομέα της οικονομίας.</w:t>
      </w:r>
    </w:p>
    <w:p w14:paraId="6A9BB300" w14:textId="77777777" w:rsidR="001F68B3" w:rsidRPr="006D43AB" w:rsidRDefault="001F68B3" w:rsidP="001B3754">
      <w:pPr>
        <w:autoSpaceDE w:val="0"/>
        <w:autoSpaceDN w:val="0"/>
        <w:adjustRightInd w:val="0"/>
        <w:spacing w:before="120" w:after="120" w:line="240" w:lineRule="auto"/>
        <w:jc w:val="both"/>
        <w:rPr>
          <w:rFonts w:ascii="Verdana" w:eastAsia="Times New Roman" w:hAnsi="Verdana" w:cs="Times New Roman"/>
          <w:sz w:val="19"/>
          <w:szCs w:val="19"/>
        </w:rPr>
      </w:pPr>
      <w:r w:rsidRPr="006D43AB">
        <w:rPr>
          <w:rFonts w:ascii="Verdana" w:eastAsia="Times New Roman" w:hAnsi="Verdana" w:cs="Times New Roman"/>
          <w:sz w:val="19"/>
          <w:szCs w:val="19"/>
        </w:rPr>
        <w:t>Μέσω της βελτίωσης των τουριστικών υποδομών, της αξιοποίησης των πολιτιστικών υποδομών, της δημιουργίας δικτύου επισκέψιμων χώρων και της ενίσχυσης του εναλλακτικού τουρισμού, απώτερος στόχος είναι η επιμήκυνση της τουριστικής περιόδου και η ανάπτυξη της «τουριστικής ταυτότητας» των περιοχών των Νήσων Αττικής.</w:t>
      </w:r>
    </w:p>
    <w:p w14:paraId="722EFAE9" w14:textId="77777777" w:rsidR="001F68B3" w:rsidRPr="006D43AB" w:rsidRDefault="001F68B3" w:rsidP="001B3754">
      <w:pPr>
        <w:autoSpaceDE w:val="0"/>
        <w:autoSpaceDN w:val="0"/>
        <w:adjustRightInd w:val="0"/>
        <w:spacing w:before="120" w:after="120" w:line="240" w:lineRule="auto"/>
        <w:jc w:val="both"/>
        <w:rPr>
          <w:rFonts w:ascii="Verdana" w:eastAsia="Times New Roman" w:hAnsi="Verdana" w:cs="Times New Roman"/>
          <w:sz w:val="19"/>
          <w:szCs w:val="19"/>
        </w:rPr>
      </w:pPr>
      <w:r w:rsidRPr="006D43AB">
        <w:rPr>
          <w:rFonts w:ascii="Verdana" w:eastAsia="Times New Roman" w:hAnsi="Verdana" w:cs="Times New Roman"/>
          <w:sz w:val="19"/>
          <w:szCs w:val="19"/>
        </w:rPr>
        <w:t>Σε συνδυασμό με την προώθηση δράσεων για την ενίσχυση του πρωτογενούς τομέα και της μεταποίησης ενισχύεται η τοπική επιχειρηματικότητα και διασυνδέονται διαφορετικοί τομείς της οικονομίας.</w:t>
      </w:r>
    </w:p>
    <w:p w14:paraId="0F5CBCC6" w14:textId="77777777" w:rsidR="001F68B3" w:rsidRPr="006D43AB" w:rsidRDefault="001F68B3" w:rsidP="001B3754">
      <w:pPr>
        <w:autoSpaceDE w:val="0"/>
        <w:autoSpaceDN w:val="0"/>
        <w:adjustRightInd w:val="0"/>
        <w:spacing w:before="120" w:after="120" w:line="240" w:lineRule="auto"/>
        <w:jc w:val="both"/>
        <w:rPr>
          <w:rFonts w:ascii="Verdana" w:eastAsia="Times New Roman" w:hAnsi="Verdana" w:cs="Times New Roman"/>
          <w:sz w:val="19"/>
          <w:szCs w:val="19"/>
        </w:rPr>
      </w:pPr>
      <w:r w:rsidRPr="006D43AB">
        <w:rPr>
          <w:rFonts w:ascii="Verdana" w:eastAsia="Times New Roman" w:hAnsi="Verdana" w:cs="Times New Roman"/>
          <w:sz w:val="19"/>
          <w:szCs w:val="19"/>
        </w:rPr>
        <w:t xml:space="preserve">Ο νησιωτικός χαρακτήρας της περιοχής με τα ζητήματα επικοινωνίας, που αντικειμενικά υπάρχουν, ενισχύει τις όποιες αρνητικές υφιστάμενες προοπτικές παρουσιάζει. Όμως ακριβώς αυτός ο νησιώτικος χαρακτήρας σε συνδυασμό με την αύξηση των κατοίκων θέτει και μια βασική κατεύθυνση που είναι η υποστήριξη της </w:t>
      </w:r>
      <w:r w:rsidRPr="006D43AB">
        <w:rPr>
          <w:rFonts w:ascii="Verdana" w:eastAsia="Times New Roman" w:hAnsi="Verdana" w:cs="Times New Roman"/>
          <w:b/>
          <w:sz w:val="19"/>
          <w:szCs w:val="19"/>
        </w:rPr>
        <w:t>ενιαίας λειτουργίας του χώρου</w:t>
      </w:r>
      <w:r w:rsidRPr="006D43AB">
        <w:rPr>
          <w:rFonts w:ascii="Verdana" w:eastAsia="Times New Roman" w:hAnsi="Verdana" w:cs="Times New Roman"/>
          <w:sz w:val="19"/>
          <w:szCs w:val="19"/>
        </w:rPr>
        <w:t>.</w:t>
      </w:r>
    </w:p>
    <w:p w14:paraId="73C2C2C8" w14:textId="77777777" w:rsidR="001F68B3" w:rsidRPr="006D43AB" w:rsidRDefault="001F68B3" w:rsidP="001B3754">
      <w:pPr>
        <w:autoSpaceDE w:val="0"/>
        <w:autoSpaceDN w:val="0"/>
        <w:adjustRightInd w:val="0"/>
        <w:spacing w:before="120" w:after="120" w:line="240" w:lineRule="auto"/>
        <w:jc w:val="both"/>
        <w:rPr>
          <w:rFonts w:ascii="Verdana" w:eastAsia="Times New Roman" w:hAnsi="Verdana" w:cs="Times New Roman"/>
          <w:sz w:val="19"/>
          <w:szCs w:val="19"/>
        </w:rPr>
      </w:pPr>
      <w:r w:rsidRPr="006D43AB">
        <w:rPr>
          <w:rFonts w:ascii="Verdana" w:eastAsia="Times New Roman" w:hAnsi="Verdana" w:cs="Times New Roman"/>
          <w:sz w:val="19"/>
          <w:szCs w:val="19"/>
        </w:rPr>
        <w:t>Η ενιαία αυτή  λειτουργία ενισχύεται από τη συμμετοχή στο δίκτυο του Πειραιά ως διοικητικού κέντρου, από τον κοινό πολιτιστικό χαρακτήρα και από την κοινή, αλλά και συμπληρωματική, παραγωγική βάση.</w:t>
      </w:r>
    </w:p>
    <w:p w14:paraId="11B75E1B" w14:textId="77777777" w:rsidR="001F68B3" w:rsidRPr="006D43AB" w:rsidRDefault="001F68B3" w:rsidP="001B3754">
      <w:pPr>
        <w:autoSpaceDE w:val="0"/>
        <w:autoSpaceDN w:val="0"/>
        <w:adjustRightInd w:val="0"/>
        <w:spacing w:before="120" w:after="120" w:line="240" w:lineRule="auto"/>
        <w:jc w:val="both"/>
        <w:rPr>
          <w:rFonts w:ascii="Verdana" w:eastAsia="Times New Roman" w:hAnsi="Verdana" w:cs="Times New Roman"/>
          <w:sz w:val="19"/>
          <w:szCs w:val="19"/>
        </w:rPr>
      </w:pPr>
      <w:r w:rsidRPr="006D43AB">
        <w:rPr>
          <w:rFonts w:ascii="Verdana" w:eastAsia="Times New Roman" w:hAnsi="Verdana" w:cs="Times New Roman"/>
          <w:sz w:val="19"/>
          <w:szCs w:val="19"/>
        </w:rPr>
        <w:t xml:space="preserve">Η βάση αυτή ενισχύεται επίσης μέσω της ενοποίησης στον τριτογενή τομέα. Βασικά σημεία αποτελούν:  </w:t>
      </w:r>
    </w:p>
    <w:p w14:paraId="42A1F791" w14:textId="77777777" w:rsidR="001F68B3" w:rsidRPr="006D43AB" w:rsidRDefault="001F68B3" w:rsidP="001B3754">
      <w:pPr>
        <w:numPr>
          <w:ilvl w:val="0"/>
          <w:numId w:val="30"/>
        </w:numPr>
        <w:spacing w:before="120" w:after="120" w:line="240" w:lineRule="auto"/>
        <w:jc w:val="both"/>
        <w:rPr>
          <w:rFonts w:ascii="Verdana" w:eastAsia="Times New Roman" w:hAnsi="Verdana" w:cs="Times New Roman"/>
          <w:b/>
          <w:sz w:val="19"/>
          <w:szCs w:val="19"/>
        </w:rPr>
      </w:pPr>
      <w:r w:rsidRPr="006D43AB">
        <w:rPr>
          <w:rFonts w:ascii="Verdana" w:eastAsia="Times New Roman" w:hAnsi="Verdana" w:cs="Times New Roman"/>
          <w:b/>
          <w:sz w:val="19"/>
          <w:szCs w:val="19"/>
        </w:rPr>
        <w:t xml:space="preserve">Το φυσικό και πολιτιστικό περιβάλλον και η ανάδειξη των τοπικών ιδιαιτεροτήτων </w:t>
      </w:r>
    </w:p>
    <w:p w14:paraId="5AA353A2" w14:textId="77777777" w:rsidR="001F68B3" w:rsidRPr="006D43AB" w:rsidRDefault="001F68B3" w:rsidP="001B3754">
      <w:pPr>
        <w:numPr>
          <w:ilvl w:val="0"/>
          <w:numId w:val="30"/>
        </w:numPr>
        <w:spacing w:before="120" w:after="120" w:line="240" w:lineRule="auto"/>
        <w:jc w:val="both"/>
        <w:rPr>
          <w:rFonts w:ascii="Verdana" w:eastAsia="Times New Roman" w:hAnsi="Verdana" w:cs="Times New Roman"/>
          <w:b/>
          <w:sz w:val="19"/>
          <w:szCs w:val="19"/>
        </w:rPr>
      </w:pPr>
      <w:r w:rsidRPr="006D43AB">
        <w:rPr>
          <w:rFonts w:ascii="Verdana" w:eastAsia="Times New Roman" w:hAnsi="Verdana" w:cs="Times New Roman"/>
          <w:b/>
          <w:sz w:val="19"/>
          <w:szCs w:val="19"/>
        </w:rPr>
        <w:t xml:space="preserve">Ο πρωτογενής τομέας και η μεταποίηση προϊόντων της τοπικής παραγωγής </w:t>
      </w:r>
    </w:p>
    <w:p w14:paraId="46CC6583" w14:textId="77777777" w:rsidR="001F68B3" w:rsidRPr="006D43AB" w:rsidRDefault="001F68B3" w:rsidP="001B3754">
      <w:pPr>
        <w:numPr>
          <w:ilvl w:val="0"/>
          <w:numId w:val="30"/>
        </w:numPr>
        <w:spacing w:before="120" w:after="120" w:line="240" w:lineRule="auto"/>
        <w:jc w:val="both"/>
        <w:rPr>
          <w:rFonts w:ascii="Verdana" w:eastAsia="Times New Roman" w:hAnsi="Verdana" w:cs="Times New Roman"/>
          <w:b/>
          <w:sz w:val="19"/>
          <w:szCs w:val="19"/>
        </w:rPr>
      </w:pPr>
      <w:r w:rsidRPr="006D43AB">
        <w:rPr>
          <w:rFonts w:ascii="Verdana" w:eastAsia="Times New Roman" w:hAnsi="Verdana" w:cs="Times New Roman"/>
          <w:b/>
          <w:sz w:val="19"/>
          <w:szCs w:val="19"/>
        </w:rPr>
        <w:t xml:space="preserve">Η ενίσχυση του αναγνωρίσιμου τουριστικού προϊόντος </w:t>
      </w:r>
    </w:p>
    <w:p w14:paraId="2A5F2F81" w14:textId="77777777" w:rsidR="001F68B3" w:rsidRPr="006D43AB" w:rsidRDefault="001F68B3" w:rsidP="001B3754">
      <w:pPr>
        <w:numPr>
          <w:ilvl w:val="0"/>
          <w:numId w:val="30"/>
        </w:numPr>
        <w:spacing w:before="120" w:after="120" w:line="240" w:lineRule="auto"/>
        <w:jc w:val="both"/>
        <w:rPr>
          <w:rFonts w:ascii="Verdana" w:eastAsia="Times New Roman" w:hAnsi="Verdana" w:cs="Times New Roman"/>
          <w:b/>
          <w:sz w:val="19"/>
          <w:szCs w:val="19"/>
        </w:rPr>
      </w:pPr>
      <w:r w:rsidRPr="006D43AB">
        <w:rPr>
          <w:rFonts w:ascii="Verdana" w:eastAsia="Times New Roman" w:hAnsi="Verdana" w:cs="Times New Roman"/>
          <w:b/>
          <w:sz w:val="19"/>
          <w:szCs w:val="19"/>
        </w:rPr>
        <w:lastRenderedPageBreak/>
        <w:t xml:space="preserve">Η τοπική επιχειρηματικότητα στον τουριστικό τομέα και στις υπηρεσίες </w:t>
      </w:r>
    </w:p>
    <w:p w14:paraId="20AE2455" w14:textId="77777777" w:rsidR="001F68B3" w:rsidRPr="006D43AB" w:rsidRDefault="001F68B3" w:rsidP="001B3754">
      <w:pPr>
        <w:autoSpaceDE w:val="0"/>
        <w:autoSpaceDN w:val="0"/>
        <w:adjustRightInd w:val="0"/>
        <w:spacing w:before="120" w:after="120" w:line="240" w:lineRule="auto"/>
        <w:jc w:val="both"/>
        <w:rPr>
          <w:rFonts w:ascii="Verdana" w:eastAsia="Times New Roman" w:hAnsi="Verdana" w:cs="Times New Roman"/>
          <w:sz w:val="19"/>
          <w:szCs w:val="19"/>
        </w:rPr>
      </w:pPr>
      <w:r w:rsidRPr="006D43AB">
        <w:rPr>
          <w:rFonts w:ascii="Verdana" w:eastAsia="Times New Roman" w:hAnsi="Verdana" w:cs="Times New Roman"/>
          <w:sz w:val="19"/>
          <w:szCs w:val="19"/>
        </w:rPr>
        <w:t xml:space="preserve">Στόχος είναι η δημιουργία </w:t>
      </w:r>
      <w:proofErr w:type="spellStart"/>
      <w:r w:rsidRPr="006D43AB">
        <w:rPr>
          <w:rFonts w:ascii="Verdana" w:eastAsia="Times New Roman" w:hAnsi="Verdana" w:cs="Times New Roman"/>
          <w:sz w:val="19"/>
          <w:szCs w:val="19"/>
        </w:rPr>
        <w:t>συναντίληψης</w:t>
      </w:r>
      <w:proofErr w:type="spellEnd"/>
      <w:r w:rsidRPr="006D43AB">
        <w:rPr>
          <w:rFonts w:ascii="Verdana" w:eastAsia="Times New Roman" w:hAnsi="Verdana" w:cs="Times New Roman"/>
          <w:sz w:val="19"/>
          <w:szCs w:val="19"/>
        </w:rPr>
        <w:t xml:space="preserve"> ενός κοινού οράματος σε μια ενιαία περιοχής παρέμβασης, όπου θα συγκεντρώνει μια σειρά πλεονεκτημάτων και προοπτικών-ευκαιριών, σε κοινούς τομείς ανάπτυξης, όπως:</w:t>
      </w:r>
    </w:p>
    <w:p w14:paraId="53B49AC2" w14:textId="77777777" w:rsidR="001F68B3" w:rsidRPr="006D43AB" w:rsidRDefault="001F68B3" w:rsidP="001B3754">
      <w:pPr>
        <w:numPr>
          <w:ilvl w:val="0"/>
          <w:numId w:val="30"/>
        </w:numPr>
        <w:spacing w:before="120" w:after="120" w:line="240" w:lineRule="auto"/>
        <w:jc w:val="both"/>
        <w:rPr>
          <w:rFonts w:ascii="Verdana" w:eastAsia="Times New Roman" w:hAnsi="Verdana" w:cs="Times New Roman"/>
          <w:sz w:val="19"/>
          <w:szCs w:val="19"/>
        </w:rPr>
      </w:pPr>
      <w:r w:rsidRPr="006D43AB">
        <w:rPr>
          <w:rFonts w:ascii="Verdana" w:eastAsia="Times New Roman" w:hAnsi="Verdana" w:cs="Times New Roman"/>
          <w:sz w:val="19"/>
          <w:szCs w:val="19"/>
        </w:rPr>
        <w:t>η ανάπτυξη του πρωτογενούς τομέα και της μεταποίησης,</w:t>
      </w:r>
    </w:p>
    <w:p w14:paraId="52A1E210" w14:textId="77777777" w:rsidR="001F68B3" w:rsidRPr="006D43AB" w:rsidRDefault="001F68B3" w:rsidP="001B3754">
      <w:pPr>
        <w:numPr>
          <w:ilvl w:val="0"/>
          <w:numId w:val="30"/>
        </w:numPr>
        <w:spacing w:before="120" w:after="120" w:line="240" w:lineRule="auto"/>
        <w:jc w:val="both"/>
        <w:rPr>
          <w:rFonts w:ascii="Verdana" w:eastAsia="Times New Roman" w:hAnsi="Verdana" w:cs="Times New Roman"/>
          <w:sz w:val="19"/>
          <w:szCs w:val="19"/>
        </w:rPr>
      </w:pPr>
      <w:r w:rsidRPr="006D43AB">
        <w:rPr>
          <w:rFonts w:ascii="Verdana" w:eastAsia="Times New Roman" w:hAnsi="Verdana" w:cs="Times New Roman"/>
          <w:sz w:val="19"/>
          <w:szCs w:val="19"/>
        </w:rPr>
        <w:t>η ανάπτυξη της αλιείας και των συναφών δραστηριοτήτων,</w:t>
      </w:r>
    </w:p>
    <w:p w14:paraId="276A54A2" w14:textId="77777777" w:rsidR="001F68B3" w:rsidRPr="006D43AB" w:rsidRDefault="001F68B3" w:rsidP="001B3754">
      <w:pPr>
        <w:numPr>
          <w:ilvl w:val="0"/>
          <w:numId w:val="30"/>
        </w:numPr>
        <w:spacing w:before="120" w:after="120" w:line="240" w:lineRule="auto"/>
        <w:jc w:val="both"/>
        <w:rPr>
          <w:rFonts w:ascii="Verdana" w:eastAsia="Times New Roman" w:hAnsi="Verdana" w:cs="Times New Roman"/>
          <w:sz w:val="19"/>
          <w:szCs w:val="19"/>
        </w:rPr>
      </w:pPr>
      <w:r w:rsidRPr="006D43AB">
        <w:rPr>
          <w:rFonts w:ascii="Verdana" w:eastAsia="Times New Roman" w:hAnsi="Verdana" w:cs="Times New Roman"/>
          <w:sz w:val="19"/>
          <w:szCs w:val="19"/>
        </w:rPr>
        <w:t>η ενίσχυση της τουριστικής ταυτότητας ανάλογα με τα ιδιαίτερα χαρακτηριστικά της κάθε νήσου,</w:t>
      </w:r>
    </w:p>
    <w:p w14:paraId="353D9601" w14:textId="77777777" w:rsidR="001F68B3" w:rsidRPr="006D43AB" w:rsidRDefault="001F68B3" w:rsidP="001B3754">
      <w:pPr>
        <w:numPr>
          <w:ilvl w:val="0"/>
          <w:numId w:val="30"/>
        </w:numPr>
        <w:spacing w:before="120" w:after="120" w:line="240" w:lineRule="auto"/>
        <w:jc w:val="both"/>
        <w:rPr>
          <w:rFonts w:ascii="Verdana" w:eastAsia="Times New Roman" w:hAnsi="Verdana" w:cs="Times New Roman"/>
          <w:sz w:val="19"/>
          <w:szCs w:val="19"/>
        </w:rPr>
      </w:pPr>
      <w:r w:rsidRPr="006D43AB">
        <w:rPr>
          <w:rFonts w:ascii="Verdana" w:eastAsia="Times New Roman" w:hAnsi="Verdana" w:cs="Times New Roman"/>
          <w:sz w:val="19"/>
          <w:szCs w:val="19"/>
        </w:rPr>
        <w:t>η ανάδειξη και διατήρηση των τοπίων, των οικοσυστημάτων, των ειδών και της βιοποικιλότητας,</w:t>
      </w:r>
    </w:p>
    <w:p w14:paraId="16B08553" w14:textId="77777777" w:rsidR="001F68B3" w:rsidRPr="006D43AB" w:rsidRDefault="001F68B3" w:rsidP="001B3754">
      <w:pPr>
        <w:numPr>
          <w:ilvl w:val="0"/>
          <w:numId w:val="30"/>
        </w:numPr>
        <w:spacing w:before="120" w:after="120" w:line="240" w:lineRule="auto"/>
        <w:jc w:val="both"/>
        <w:rPr>
          <w:rFonts w:ascii="Verdana" w:eastAsia="Times New Roman" w:hAnsi="Verdana" w:cs="Times New Roman"/>
          <w:sz w:val="19"/>
          <w:szCs w:val="19"/>
        </w:rPr>
      </w:pPr>
      <w:r w:rsidRPr="006D43AB">
        <w:rPr>
          <w:rFonts w:ascii="Verdana" w:eastAsia="Times New Roman" w:hAnsi="Verdana" w:cs="Times New Roman"/>
          <w:sz w:val="19"/>
          <w:szCs w:val="19"/>
        </w:rPr>
        <w:t>η προστασία και διαχείριση των προστατευόμενων περιοχών NATURA 2000 και ειδικότερα των νέων θαλάσσιων περιοχών NATURA 2000,</w:t>
      </w:r>
    </w:p>
    <w:p w14:paraId="0CF77648" w14:textId="77777777" w:rsidR="001F68B3" w:rsidRPr="006D43AB" w:rsidRDefault="001F68B3" w:rsidP="001B3754">
      <w:pPr>
        <w:numPr>
          <w:ilvl w:val="0"/>
          <w:numId w:val="30"/>
        </w:numPr>
        <w:spacing w:before="120" w:after="120" w:line="240" w:lineRule="auto"/>
        <w:jc w:val="both"/>
        <w:rPr>
          <w:rFonts w:ascii="Verdana" w:eastAsia="Times New Roman" w:hAnsi="Verdana" w:cs="Times New Roman"/>
          <w:sz w:val="19"/>
          <w:szCs w:val="19"/>
        </w:rPr>
      </w:pPr>
      <w:r w:rsidRPr="006D43AB">
        <w:rPr>
          <w:rFonts w:ascii="Verdana" w:eastAsia="Times New Roman" w:hAnsi="Verdana" w:cs="Times New Roman"/>
          <w:sz w:val="19"/>
          <w:szCs w:val="19"/>
        </w:rPr>
        <w:t>η ανάδειξη των ιδιαίτερων στοιχείων του πολιτιστικού περιβάλλοντος κάθε νήσου,</w:t>
      </w:r>
    </w:p>
    <w:p w14:paraId="0C815352" w14:textId="77777777" w:rsidR="001F68B3" w:rsidRPr="006D43AB" w:rsidRDefault="001F68B3" w:rsidP="001B3754">
      <w:pPr>
        <w:numPr>
          <w:ilvl w:val="0"/>
          <w:numId w:val="30"/>
        </w:numPr>
        <w:spacing w:before="120" w:after="120" w:line="240" w:lineRule="auto"/>
        <w:jc w:val="both"/>
        <w:rPr>
          <w:rFonts w:ascii="Verdana" w:eastAsia="Times New Roman" w:hAnsi="Verdana" w:cs="Times New Roman"/>
          <w:sz w:val="19"/>
          <w:szCs w:val="19"/>
        </w:rPr>
      </w:pPr>
      <w:r w:rsidRPr="006D43AB">
        <w:rPr>
          <w:rFonts w:ascii="Verdana" w:eastAsia="Times New Roman" w:hAnsi="Verdana" w:cs="Times New Roman"/>
          <w:sz w:val="19"/>
          <w:szCs w:val="19"/>
        </w:rPr>
        <w:t>η οικονομική ανάπτυξη και κοινωνική ενδυνάμωση, μέσω της προώθησης ενός νέου παραγωγικού προτύπου.</w:t>
      </w:r>
    </w:p>
    <w:p w14:paraId="586615E1" w14:textId="77777777" w:rsidR="001F68B3" w:rsidRPr="006D43AB" w:rsidRDefault="001F68B3" w:rsidP="001B3754">
      <w:pPr>
        <w:autoSpaceDE w:val="0"/>
        <w:autoSpaceDN w:val="0"/>
        <w:adjustRightInd w:val="0"/>
        <w:spacing w:before="120" w:after="120" w:line="240" w:lineRule="auto"/>
        <w:jc w:val="both"/>
        <w:rPr>
          <w:rFonts w:ascii="Verdana" w:eastAsia="Times New Roman" w:hAnsi="Verdana" w:cs="Times New Roman"/>
          <w:sz w:val="19"/>
          <w:szCs w:val="19"/>
        </w:rPr>
      </w:pPr>
      <w:r w:rsidRPr="006D43AB">
        <w:rPr>
          <w:rFonts w:ascii="Verdana" w:eastAsia="Times New Roman" w:hAnsi="Verdana" w:cs="Times New Roman"/>
          <w:sz w:val="19"/>
          <w:szCs w:val="19"/>
        </w:rPr>
        <w:t xml:space="preserve">Σημαντικό κοινό χαρακτηριστικό είναι η ανάγκη για την υποστήριξη και προώθηση ενός παραγωγικού προτύπου που θα εδράζει στο τρίπτυχο </w:t>
      </w:r>
      <w:r w:rsidRPr="006D43AB">
        <w:rPr>
          <w:rFonts w:ascii="Verdana" w:eastAsia="Times New Roman" w:hAnsi="Verdana" w:cs="Times New Roman"/>
          <w:b/>
          <w:sz w:val="19"/>
          <w:szCs w:val="19"/>
        </w:rPr>
        <w:t>Πολιτισμός – Περιβάλλον - Παραγωγή</w:t>
      </w:r>
      <w:r w:rsidRPr="006D43AB">
        <w:rPr>
          <w:rFonts w:ascii="Verdana" w:eastAsia="Times New Roman" w:hAnsi="Verdana" w:cs="Times New Roman"/>
          <w:sz w:val="19"/>
          <w:szCs w:val="19"/>
        </w:rPr>
        <w:t xml:space="preserve">. </w:t>
      </w:r>
    </w:p>
    <w:p w14:paraId="5F622F34" w14:textId="4D013E1B" w:rsidR="001F68B3" w:rsidRPr="006D43AB" w:rsidRDefault="001F68B3" w:rsidP="001B3754">
      <w:pPr>
        <w:autoSpaceDE w:val="0"/>
        <w:autoSpaceDN w:val="0"/>
        <w:adjustRightInd w:val="0"/>
        <w:spacing w:before="120" w:after="120" w:line="240" w:lineRule="auto"/>
        <w:jc w:val="both"/>
        <w:rPr>
          <w:rFonts w:ascii="Verdana" w:eastAsia="Times New Roman" w:hAnsi="Verdana" w:cs="Times New Roman"/>
          <w:sz w:val="19"/>
          <w:szCs w:val="19"/>
        </w:rPr>
      </w:pPr>
      <w:r w:rsidRPr="006D43AB">
        <w:rPr>
          <w:rFonts w:ascii="Verdana" w:eastAsia="Times New Roman" w:hAnsi="Verdana" w:cs="Times New Roman"/>
          <w:sz w:val="19"/>
          <w:szCs w:val="19"/>
        </w:rPr>
        <w:t>Βασική συνιστώσα στην ως άνω προσέγγιση αποτελεί η υποστήριξη του πρωτογενούς τομέα στη βάση των προϊόντων γεωργίας και αλιείας και η συσχέτιση τους με το διατροφικό κλάδο και τον τουριστικό τομέα εν γένει.</w:t>
      </w:r>
    </w:p>
    <w:p w14:paraId="54B9CF42" w14:textId="77777777" w:rsidR="001F68B3" w:rsidRPr="006D43AB" w:rsidRDefault="001F68B3" w:rsidP="001B3754">
      <w:pPr>
        <w:autoSpaceDE w:val="0"/>
        <w:autoSpaceDN w:val="0"/>
        <w:adjustRightInd w:val="0"/>
        <w:spacing w:before="120" w:after="120" w:line="240" w:lineRule="auto"/>
        <w:jc w:val="both"/>
        <w:rPr>
          <w:rFonts w:ascii="Verdana" w:eastAsia="Times New Roman" w:hAnsi="Verdana" w:cs="Times New Roman"/>
          <w:sz w:val="19"/>
          <w:szCs w:val="19"/>
        </w:rPr>
      </w:pPr>
      <w:r w:rsidRPr="006D43AB">
        <w:rPr>
          <w:rFonts w:ascii="Verdana" w:eastAsia="Times New Roman" w:hAnsi="Verdana" w:cs="Times New Roman"/>
          <w:sz w:val="19"/>
          <w:szCs w:val="19"/>
        </w:rPr>
        <w:t xml:space="preserve">Στόχος είναι να προωθηθούν, να ενισχυθούν και να αναδειχθούν μέσω ενός ενιαίου σχεδιασμού οι ιδιαιτερότητες και τα τοπικά χαρακτηριστικά κάθε νήσου, οργανώνοντας τη βάση για τη δημιουργία διαφοροποιημένων και </w:t>
      </w:r>
      <w:proofErr w:type="spellStart"/>
      <w:r w:rsidRPr="006D43AB">
        <w:rPr>
          <w:rFonts w:ascii="Verdana" w:eastAsia="Times New Roman" w:hAnsi="Verdana" w:cs="Times New Roman"/>
          <w:sz w:val="19"/>
          <w:szCs w:val="19"/>
        </w:rPr>
        <w:t>στοχευμένων</w:t>
      </w:r>
      <w:proofErr w:type="spellEnd"/>
      <w:r w:rsidRPr="006D43AB">
        <w:rPr>
          <w:rFonts w:ascii="Verdana" w:eastAsia="Times New Roman" w:hAnsi="Verdana" w:cs="Times New Roman"/>
          <w:sz w:val="19"/>
          <w:szCs w:val="19"/>
        </w:rPr>
        <w:t xml:space="preserve"> θεματικών πακέτων τουρισμού, που θα λειτουργούν διακριτά, αλλά και συμπληρωματικά.</w:t>
      </w:r>
    </w:p>
    <w:p w14:paraId="7750E9FE" w14:textId="77777777" w:rsidR="001F68B3" w:rsidRPr="006D43AB" w:rsidRDefault="001F68B3" w:rsidP="001B3754">
      <w:pPr>
        <w:autoSpaceDE w:val="0"/>
        <w:autoSpaceDN w:val="0"/>
        <w:adjustRightInd w:val="0"/>
        <w:spacing w:before="120" w:after="120" w:line="240" w:lineRule="auto"/>
        <w:jc w:val="both"/>
        <w:rPr>
          <w:rFonts w:ascii="Verdana" w:eastAsia="Times New Roman" w:hAnsi="Verdana" w:cs="Times New Roman"/>
          <w:sz w:val="19"/>
          <w:szCs w:val="19"/>
        </w:rPr>
      </w:pPr>
      <w:r w:rsidRPr="006D43AB">
        <w:rPr>
          <w:rFonts w:ascii="Verdana" w:eastAsia="Times New Roman" w:hAnsi="Verdana" w:cs="Times New Roman"/>
          <w:sz w:val="19"/>
          <w:szCs w:val="19"/>
        </w:rPr>
        <w:t>Αποτελεί κατεύθυνση η διαμόρφωση μιας ποικιλότητας προσφοράς προϊόντων τουρισμού, μέσω της ανάδειξης των διαφορετικών χαρακτηριστικών της φύσης, του πολιτισμού και της παραγωγής.</w:t>
      </w:r>
    </w:p>
    <w:p w14:paraId="762DBF5D" w14:textId="0F21F6FD" w:rsidR="001F68B3" w:rsidRPr="006D43AB" w:rsidRDefault="001F68B3" w:rsidP="001B3754">
      <w:pPr>
        <w:autoSpaceDE w:val="0"/>
        <w:autoSpaceDN w:val="0"/>
        <w:adjustRightInd w:val="0"/>
        <w:spacing w:before="120" w:after="120" w:line="240" w:lineRule="auto"/>
        <w:jc w:val="both"/>
        <w:rPr>
          <w:rFonts w:ascii="Verdana" w:eastAsia="Times New Roman" w:hAnsi="Verdana" w:cs="Times New Roman"/>
          <w:b/>
          <w:sz w:val="19"/>
          <w:szCs w:val="19"/>
        </w:rPr>
      </w:pPr>
      <w:r w:rsidRPr="006D43AB">
        <w:rPr>
          <w:rFonts w:ascii="Verdana" w:eastAsia="Times New Roman" w:hAnsi="Verdana" w:cs="Times New Roman"/>
          <w:sz w:val="19"/>
          <w:szCs w:val="19"/>
        </w:rPr>
        <w:t>Οι χώροι πληροφόρησης, τα μουσεία</w:t>
      </w:r>
      <w:r w:rsidR="00CE7080" w:rsidRPr="006D43AB">
        <w:rPr>
          <w:rFonts w:ascii="Verdana" w:eastAsia="Times New Roman" w:hAnsi="Verdana" w:cs="Times New Roman"/>
          <w:sz w:val="19"/>
          <w:szCs w:val="19"/>
        </w:rPr>
        <w:t>, οι διαδρομές και τα μονοπάτια</w:t>
      </w:r>
      <w:r w:rsidRPr="006D43AB">
        <w:rPr>
          <w:rFonts w:ascii="Verdana" w:eastAsia="Times New Roman" w:hAnsi="Verdana" w:cs="Times New Roman"/>
          <w:sz w:val="19"/>
          <w:szCs w:val="19"/>
        </w:rPr>
        <w:t xml:space="preserve"> και οι υπηρεσίες, όπως και οι επιμέρους καλλιτεχνικές εκδηλώσεις θα εξυπηρετούν την κοινή αυτή αντίληψη, ενώ παράλληλα θα υποστηρίζονται μεταξύ τους αθροίζοντας συνολικά </w:t>
      </w:r>
      <w:r w:rsidRPr="006D43AB">
        <w:rPr>
          <w:rFonts w:ascii="Verdana" w:eastAsia="Times New Roman" w:hAnsi="Verdana" w:cs="Times New Roman"/>
          <w:b/>
          <w:sz w:val="19"/>
          <w:szCs w:val="19"/>
        </w:rPr>
        <w:t>ένα «μεγάλο» και ανταγωνιστικό τουριστικό προϊόν, όπου η θάλασσα αποτελεί το δρόμο επικοινωνίας αλλά και τη βάση της τοπικής και περιφερειακής ανάπτυξης.</w:t>
      </w:r>
    </w:p>
    <w:p w14:paraId="541349FF" w14:textId="77777777" w:rsidR="00286FB5" w:rsidRPr="006D43AB" w:rsidRDefault="00286FB5">
      <w:pPr>
        <w:rPr>
          <w:rStyle w:val="1Char"/>
          <w:rFonts w:ascii="Verdana" w:hAnsi="Verdana"/>
          <w:b/>
          <w:sz w:val="20"/>
          <w:szCs w:val="20"/>
        </w:rPr>
      </w:pPr>
      <w:r w:rsidRPr="006D43AB">
        <w:rPr>
          <w:rStyle w:val="1Char"/>
          <w:rFonts w:ascii="Verdana" w:hAnsi="Verdana"/>
          <w:b/>
          <w:sz w:val="20"/>
          <w:szCs w:val="20"/>
        </w:rPr>
        <w:br w:type="page"/>
      </w:r>
    </w:p>
    <w:p w14:paraId="030A952E" w14:textId="77777777" w:rsidR="007C4341" w:rsidRPr="006D43AB" w:rsidRDefault="007C4341" w:rsidP="001F68B3">
      <w:pPr>
        <w:pStyle w:val="a3"/>
        <w:numPr>
          <w:ilvl w:val="0"/>
          <w:numId w:val="22"/>
        </w:numPr>
        <w:spacing w:before="120" w:after="120" w:line="240" w:lineRule="auto"/>
        <w:rPr>
          <w:rStyle w:val="1Char"/>
          <w:rFonts w:ascii="Verdana" w:eastAsia="Times New Roman" w:hAnsi="Verdana"/>
          <w:b/>
          <w:color w:val="auto"/>
          <w:sz w:val="22"/>
          <w:szCs w:val="22"/>
        </w:rPr>
      </w:pPr>
      <w:bookmarkStart w:id="55" w:name="_Toc29561830"/>
      <w:r w:rsidRPr="006D43AB">
        <w:rPr>
          <w:rStyle w:val="1Char"/>
          <w:rFonts w:ascii="Verdana" w:eastAsia="Times New Roman" w:hAnsi="Verdana"/>
          <w:b/>
          <w:color w:val="auto"/>
          <w:sz w:val="22"/>
          <w:szCs w:val="22"/>
        </w:rPr>
        <w:lastRenderedPageBreak/>
        <w:t>ΑΠΑΙΤΟΥΜΕΝ</w:t>
      </w:r>
      <w:r w:rsidR="00AB0829" w:rsidRPr="006D43AB">
        <w:rPr>
          <w:rStyle w:val="1Char"/>
          <w:rFonts w:ascii="Verdana" w:eastAsia="Times New Roman" w:hAnsi="Verdana"/>
          <w:b/>
          <w:color w:val="auto"/>
          <w:sz w:val="22"/>
          <w:szCs w:val="22"/>
        </w:rPr>
        <w:t>Α</w:t>
      </w:r>
      <w:r w:rsidRPr="006D43AB">
        <w:rPr>
          <w:rStyle w:val="1Char"/>
          <w:rFonts w:ascii="Verdana" w:eastAsia="Times New Roman" w:hAnsi="Verdana"/>
          <w:b/>
          <w:color w:val="auto"/>
          <w:sz w:val="22"/>
          <w:szCs w:val="22"/>
        </w:rPr>
        <w:t xml:space="preserve"> ΔΙΚΑΙΟΛΟΓΗΤΙΚ</w:t>
      </w:r>
      <w:r w:rsidR="00AB0829" w:rsidRPr="006D43AB">
        <w:rPr>
          <w:rStyle w:val="1Char"/>
          <w:rFonts w:ascii="Verdana" w:eastAsia="Times New Roman" w:hAnsi="Verdana"/>
          <w:b/>
          <w:color w:val="auto"/>
          <w:sz w:val="22"/>
          <w:szCs w:val="22"/>
        </w:rPr>
        <w:t>Α</w:t>
      </w:r>
      <w:bookmarkEnd w:id="55"/>
    </w:p>
    <w:p w14:paraId="4809BB82" w14:textId="77777777" w:rsidR="00AB0829" w:rsidRPr="006D43AB" w:rsidRDefault="00AB0829" w:rsidP="002469DC">
      <w:pPr>
        <w:rPr>
          <w:rFonts w:ascii="Verdana" w:hAnsi="Verdana" w:cs="Arial"/>
          <w:b/>
          <w:sz w:val="20"/>
          <w:szCs w:val="20"/>
        </w:rPr>
      </w:pPr>
    </w:p>
    <w:p w14:paraId="386B541A" w14:textId="77777777" w:rsidR="002469DC" w:rsidRPr="006D43AB" w:rsidRDefault="002469DC" w:rsidP="00DE24A1">
      <w:pPr>
        <w:spacing w:before="120" w:after="120" w:line="240" w:lineRule="auto"/>
        <w:jc w:val="both"/>
        <w:rPr>
          <w:rFonts w:ascii="Verdana" w:hAnsi="Verdana" w:cs="Arial"/>
          <w:b/>
          <w:sz w:val="19"/>
          <w:szCs w:val="19"/>
        </w:rPr>
      </w:pPr>
      <w:r w:rsidRPr="006D43AB">
        <w:rPr>
          <w:rFonts w:ascii="Verdana" w:hAnsi="Verdana" w:cs="Arial"/>
          <w:b/>
          <w:sz w:val="19"/>
          <w:szCs w:val="19"/>
        </w:rPr>
        <w:t>Γενικά:</w:t>
      </w:r>
    </w:p>
    <w:p w14:paraId="08864D2E" w14:textId="77777777" w:rsidR="002469DC" w:rsidRPr="006D43AB" w:rsidRDefault="002469DC" w:rsidP="00DE24A1">
      <w:pPr>
        <w:numPr>
          <w:ilvl w:val="0"/>
          <w:numId w:val="21"/>
        </w:numPr>
        <w:spacing w:before="120" w:after="120" w:line="240" w:lineRule="auto"/>
        <w:jc w:val="both"/>
        <w:rPr>
          <w:rFonts w:ascii="Verdana" w:hAnsi="Verdana" w:cs="Arial"/>
          <w:sz w:val="19"/>
          <w:szCs w:val="19"/>
        </w:rPr>
      </w:pPr>
      <w:r w:rsidRPr="006D43AB">
        <w:rPr>
          <w:rFonts w:ascii="Verdana" w:hAnsi="Verdana" w:cs="Arial"/>
          <w:sz w:val="19"/>
          <w:szCs w:val="19"/>
        </w:rPr>
        <w:t>Τα απαιτούμενα δικαιολογητικά μπορούν να είναι πρωτότυπα, ακριβή αντίγραφα ή νομίμως επικυρωμένα. Σε περίπτωση υποβολής φωτοαντιγράφων θα πρέπει επιπλέον να υποβάλλεται υπεύθυνη δήλωση στην οποία να αναφέρεται ότι "</w:t>
      </w:r>
      <w:r w:rsidRPr="006D43AB">
        <w:rPr>
          <w:rFonts w:ascii="Verdana" w:hAnsi="Verdana" w:cs="Arial"/>
          <w:i/>
          <w:sz w:val="19"/>
          <w:szCs w:val="19"/>
        </w:rPr>
        <w:t>τα φωτοαντίγραφα που προσκομίζονται στο φάκελο υποψηφιότητας είναι πιστά αντίγραφα των πρωτοτύπων</w:t>
      </w:r>
      <w:r w:rsidRPr="006D43AB">
        <w:rPr>
          <w:rFonts w:ascii="Verdana" w:hAnsi="Verdana" w:cs="Arial"/>
          <w:sz w:val="19"/>
          <w:szCs w:val="19"/>
        </w:rPr>
        <w:t>".</w:t>
      </w:r>
    </w:p>
    <w:p w14:paraId="234B881F" w14:textId="77777777" w:rsidR="002469DC" w:rsidRPr="006D43AB" w:rsidRDefault="002469DC" w:rsidP="00DE24A1">
      <w:pPr>
        <w:numPr>
          <w:ilvl w:val="0"/>
          <w:numId w:val="21"/>
        </w:numPr>
        <w:spacing w:before="120" w:after="120" w:line="240" w:lineRule="auto"/>
        <w:jc w:val="both"/>
        <w:rPr>
          <w:rFonts w:ascii="Verdana" w:hAnsi="Verdana" w:cs="Arial"/>
          <w:sz w:val="19"/>
          <w:szCs w:val="19"/>
        </w:rPr>
      </w:pPr>
      <w:r w:rsidRPr="006D43AB">
        <w:rPr>
          <w:rFonts w:ascii="Verdana" w:hAnsi="Verdana" w:cs="Arial"/>
          <w:sz w:val="19"/>
          <w:szCs w:val="19"/>
        </w:rPr>
        <w:t>Οι απαιτούμενες Υπεύθυνες Δηλώσεις είναι της παρ. 4 του άρθρου 8 του Ν. 1599/1986 (Α΄ 75), όπως εκάστοτε ισχύει, με θεώρηση γνησίου υπογραφής. Σε περίπτωση που ο υποψήφιος είναι νομικό πρόσωπο τις σχετικές Υπεύθυνες Δηλώσεις που αφορούν το ίδιο το νομικό πρόσωπο υπογράφει ο νόμιμος εκπρόσωπος αυτού.</w:t>
      </w:r>
    </w:p>
    <w:p w14:paraId="23B1DFC3" w14:textId="77777777" w:rsidR="00831A5E" w:rsidRPr="006D43AB" w:rsidRDefault="002469DC" w:rsidP="00DE24A1">
      <w:pPr>
        <w:numPr>
          <w:ilvl w:val="0"/>
          <w:numId w:val="21"/>
        </w:numPr>
        <w:spacing w:before="120" w:after="120" w:line="240" w:lineRule="auto"/>
        <w:jc w:val="both"/>
        <w:rPr>
          <w:rFonts w:ascii="Verdana" w:hAnsi="Verdana" w:cs="Arial"/>
          <w:sz w:val="19"/>
          <w:szCs w:val="19"/>
        </w:rPr>
      </w:pPr>
      <w:r w:rsidRPr="006D43AB">
        <w:rPr>
          <w:rFonts w:ascii="Verdana" w:hAnsi="Verdana" w:cs="Arial"/>
          <w:sz w:val="19"/>
          <w:szCs w:val="19"/>
        </w:rPr>
        <w:t xml:space="preserve">Δικαιολογητικά αλλοδαπών υποψηφίων, εφόσον εκδίδονται από αλλοδαπή αρχή πρέπει να είναι επίσημα μεταφρασμένα στα ελληνικά. Σε διαφορετική περίπτωση δεν λαμβάνονται υπόψη. </w:t>
      </w:r>
    </w:p>
    <w:p w14:paraId="79E1EECA" w14:textId="77777777" w:rsidR="002469DC" w:rsidRPr="006D43AB" w:rsidRDefault="002469DC" w:rsidP="00DE24A1">
      <w:pPr>
        <w:spacing w:before="120" w:after="120" w:line="240" w:lineRule="auto"/>
        <w:ind w:left="360"/>
        <w:jc w:val="both"/>
        <w:rPr>
          <w:rFonts w:ascii="Verdana" w:hAnsi="Verdana" w:cs="Arial"/>
          <w:sz w:val="19"/>
          <w:szCs w:val="19"/>
        </w:rPr>
      </w:pPr>
      <w:r w:rsidRPr="006D43AB">
        <w:rPr>
          <w:rFonts w:ascii="Verdana" w:hAnsi="Verdana" w:cs="Arial"/>
          <w:sz w:val="19"/>
          <w:szCs w:val="19"/>
        </w:rPr>
        <w:t xml:space="preserve">Εάν σε κάποια χώρα βεβαιώνεται από οποιαδήποτε αρχή της ότι δεν εκδίδεται κάποιο/κάποια από τα απαιτούμενα δικαιολογητικά ή δεν καλύπτουν όλες τις περιπτώσεις που αναφέρονται ανωτέρω, αντικαθίστανται από ένορκη βεβαίωση του υποψηφίου ή, αν ούτε αυτή προβλέπεται, από Υπεύθυνη Δήλωσή του ενώπιον δικαστικής ή άλλης αρχής της χώρας εγκατάστασής του, στην οποία θα δηλώνεται ότι στη συγκεκριμένη χώρα δεν εκδίδονται τα συγκεκριμένα δικαιολογητικά και ότι ο υποψήφιος </w:t>
      </w:r>
      <w:r w:rsidR="002C1C12" w:rsidRPr="006D43AB">
        <w:rPr>
          <w:rFonts w:ascii="Verdana" w:hAnsi="Verdana" w:cs="Arial"/>
          <w:sz w:val="19"/>
          <w:szCs w:val="19"/>
        </w:rPr>
        <w:t>πληροί</w:t>
      </w:r>
      <w:r w:rsidRPr="006D43AB">
        <w:rPr>
          <w:rFonts w:ascii="Verdana" w:hAnsi="Verdana" w:cs="Arial"/>
          <w:sz w:val="19"/>
          <w:szCs w:val="19"/>
        </w:rPr>
        <w:t xml:space="preserve"> τα κατά τα ανωτέρω απαιτούμενα.</w:t>
      </w:r>
    </w:p>
    <w:p w14:paraId="6B92A900" w14:textId="77777777" w:rsidR="001E6AFB" w:rsidRPr="006D43AB" w:rsidRDefault="001E6AFB">
      <w:pPr>
        <w:rPr>
          <w:rFonts w:ascii="Verdana" w:hAnsi="Verdana" w:cs="Tahoma"/>
          <w:sz w:val="20"/>
          <w:szCs w:val="20"/>
        </w:rPr>
      </w:pPr>
      <w:r w:rsidRPr="006D43AB">
        <w:rPr>
          <w:rFonts w:ascii="Verdana" w:hAnsi="Verdana" w:cs="Tahoma"/>
          <w:sz w:val="20"/>
          <w:szCs w:val="20"/>
        </w:rPr>
        <w:br w:type="page"/>
      </w:r>
    </w:p>
    <w:p w14:paraId="746A5B4F" w14:textId="77777777" w:rsidR="001E6AFB" w:rsidRPr="006D43AB" w:rsidRDefault="001E6AFB" w:rsidP="007C4341">
      <w:pPr>
        <w:spacing w:line="160" w:lineRule="atLeast"/>
        <w:ind w:left="360"/>
        <w:jc w:val="both"/>
        <w:rPr>
          <w:rFonts w:ascii="Verdana" w:hAnsi="Verdana" w:cs="Tahoma"/>
          <w:sz w:val="20"/>
          <w:szCs w:val="20"/>
        </w:rPr>
        <w:sectPr w:rsidR="001E6AFB" w:rsidRPr="006D43AB" w:rsidSect="00C961E0">
          <w:pgSz w:w="11906" w:h="16838" w:code="9"/>
          <w:pgMar w:top="1440" w:right="1797" w:bottom="1440" w:left="1797" w:header="709" w:footer="709" w:gutter="0"/>
          <w:cols w:space="708"/>
          <w:docGrid w:linePitch="360"/>
        </w:sectPr>
      </w:pPr>
    </w:p>
    <w:p w14:paraId="2F3DDEB6" w14:textId="59C3D34A" w:rsidR="002469DC" w:rsidRPr="006D43AB" w:rsidRDefault="002C37C5" w:rsidP="002C37C5">
      <w:pPr>
        <w:pStyle w:val="aa"/>
        <w:rPr>
          <w:lang w:val="el-GR"/>
        </w:rPr>
      </w:pPr>
      <w:r w:rsidRPr="006D43AB">
        <w:rPr>
          <w:lang w:val="el-GR"/>
        </w:rPr>
        <w:lastRenderedPageBreak/>
        <w:t>Π</w:t>
      </w:r>
      <w:r w:rsidR="00E01020" w:rsidRPr="006D43AB">
        <w:rPr>
          <w:lang w:val="el-GR"/>
        </w:rPr>
        <w:t>ί</w:t>
      </w:r>
      <w:r w:rsidRPr="006D43AB">
        <w:rPr>
          <w:lang w:val="el-GR"/>
        </w:rPr>
        <w:t xml:space="preserve">νακας </w:t>
      </w:r>
      <w:r w:rsidRPr="006D43AB">
        <w:fldChar w:fldCharType="begin"/>
      </w:r>
      <w:r w:rsidRPr="006D43AB">
        <w:rPr>
          <w:lang w:val="el-GR"/>
        </w:rPr>
        <w:instrText xml:space="preserve"> </w:instrText>
      </w:r>
      <w:r w:rsidRPr="006D43AB">
        <w:instrText>SEQ</w:instrText>
      </w:r>
      <w:r w:rsidRPr="006D43AB">
        <w:rPr>
          <w:lang w:val="el-GR"/>
        </w:rPr>
        <w:instrText xml:space="preserve"> Πίνακας \* </w:instrText>
      </w:r>
      <w:r w:rsidRPr="006D43AB">
        <w:instrText>ARABIC</w:instrText>
      </w:r>
      <w:r w:rsidRPr="006D43AB">
        <w:rPr>
          <w:lang w:val="el-GR"/>
        </w:rPr>
        <w:instrText xml:space="preserve"> </w:instrText>
      </w:r>
      <w:r w:rsidRPr="006D43AB">
        <w:fldChar w:fldCharType="separate"/>
      </w:r>
      <w:r w:rsidR="00A10DE0" w:rsidRPr="00351A88">
        <w:rPr>
          <w:noProof/>
          <w:lang w:val="el-GR"/>
        </w:rPr>
        <w:t>7</w:t>
      </w:r>
      <w:r w:rsidRPr="006D43AB">
        <w:fldChar w:fldCharType="end"/>
      </w:r>
      <w:r w:rsidRPr="006D43AB">
        <w:rPr>
          <w:lang w:val="el-GR"/>
        </w:rPr>
        <w:t xml:space="preserve">: Πίνακας Δικαιολογητικών </w:t>
      </w:r>
      <w:r w:rsidR="00336F79" w:rsidRPr="006D43AB">
        <w:rPr>
          <w:lang w:val="el-GR"/>
        </w:rPr>
        <w:t>(Δ)</w:t>
      </w:r>
    </w:p>
    <w:p w14:paraId="2344F0D0" w14:textId="77777777" w:rsidR="002320FC" w:rsidRPr="007520C6" w:rsidRDefault="002320FC" w:rsidP="002320FC">
      <w:pPr>
        <w:rPr>
          <w:rFonts w:ascii="Verdana" w:hAnsi="Verdana"/>
          <w:sz w:val="19"/>
          <w:szCs w:val="19"/>
        </w:rPr>
      </w:pPr>
      <w:r w:rsidRPr="007520C6">
        <w:rPr>
          <w:rFonts w:ascii="Verdana" w:hAnsi="Verdana"/>
          <w:sz w:val="19"/>
          <w:szCs w:val="19"/>
        </w:rPr>
        <w:t>Σύμφωνα με την Πρόσκληση (Μέρος Β, Άρθρο 7):</w:t>
      </w:r>
    </w:p>
    <w:p w14:paraId="26D732EE" w14:textId="77777777" w:rsidR="002320FC" w:rsidRPr="006D43AB" w:rsidRDefault="002320FC" w:rsidP="002320FC">
      <w:pPr>
        <w:spacing w:before="120"/>
        <w:jc w:val="both"/>
        <w:rPr>
          <w:rFonts w:ascii="Verdana" w:hAnsi="Verdana" w:cs="Calibri"/>
          <w:sz w:val="19"/>
          <w:szCs w:val="19"/>
        </w:rPr>
      </w:pPr>
      <w:r w:rsidRPr="006D43AB">
        <w:rPr>
          <w:rFonts w:ascii="Verdana" w:hAnsi="Verdana"/>
        </w:rPr>
        <w:t>«</w:t>
      </w:r>
      <w:r w:rsidRPr="006D43AB">
        <w:rPr>
          <w:rFonts w:ascii="Verdana" w:hAnsi="Verdana" w:cs="Calibri"/>
          <w:sz w:val="19"/>
          <w:szCs w:val="19"/>
        </w:rPr>
        <w:t>Κατά την υποβολή της Αίτησης στήριξης στο ΠΣΚΕ ο επενδυτής υποχρεούται σωρευτικά:</w:t>
      </w:r>
    </w:p>
    <w:p w14:paraId="28C9A65C" w14:textId="49F085A4" w:rsidR="002320FC" w:rsidRPr="006D43AB" w:rsidRDefault="002320FC" w:rsidP="002320FC">
      <w:pPr>
        <w:spacing w:before="120"/>
        <w:jc w:val="both"/>
        <w:rPr>
          <w:rFonts w:ascii="Verdana" w:hAnsi="Verdana" w:cs="Calibri"/>
          <w:sz w:val="19"/>
          <w:szCs w:val="19"/>
        </w:rPr>
      </w:pPr>
      <w:r w:rsidRPr="006D43AB">
        <w:rPr>
          <w:rFonts w:ascii="Verdana" w:hAnsi="Verdana" w:cs="Calibri"/>
          <w:sz w:val="19"/>
          <w:szCs w:val="19"/>
        </w:rPr>
        <w:t>α) να συμπληρώσει, καταχωρώντας στο Πληροφοριακό Σύστημα Κρατικών Ενισχύσεων τα σχετικά πεδία του σημείου «ΥΠΟΒΟΛΗ» του ΠΣΚΕ όπως αυτά εμφανίζονται στο Παράρτημα I</w:t>
      </w:r>
      <w:r w:rsidR="00A3611B" w:rsidRPr="006D43AB">
        <w:rPr>
          <w:rFonts w:ascii="Verdana" w:hAnsi="Verdana" w:cs="Calibri"/>
          <w:sz w:val="19"/>
          <w:szCs w:val="19"/>
        </w:rPr>
        <w:t>.</w:t>
      </w:r>
      <w:r w:rsidRPr="006D43AB">
        <w:rPr>
          <w:rFonts w:ascii="Verdana" w:hAnsi="Verdana" w:cs="Calibri"/>
          <w:sz w:val="19"/>
          <w:szCs w:val="19"/>
        </w:rPr>
        <w:t>1</w:t>
      </w:r>
      <w:r w:rsidR="00A3611B" w:rsidRPr="006D43AB">
        <w:rPr>
          <w:rFonts w:ascii="Verdana" w:hAnsi="Verdana" w:cs="Calibri"/>
          <w:sz w:val="19"/>
          <w:szCs w:val="19"/>
        </w:rPr>
        <w:t xml:space="preserve">: </w:t>
      </w:r>
      <w:r w:rsidRPr="006D43AB">
        <w:rPr>
          <w:rFonts w:ascii="Verdana" w:hAnsi="Verdana" w:cs="Calibri"/>
          <w:sz w:val="19"/>
          <w:szCs w:val="19"/>
        </w:rPr>
        <w:t>Αίτηση Στήριξης</w:t>
      </w:r>
    </w:p>
    <w:p w14:paraId="5AFFDF5A" w14:textId="4DE94297" w:rsidR="002320FC" w:rsidRPr="006D43AB" w:rsidRDefault="002320FC" w:rsidP="002320FC">
      <w:pPr>
        <w:spacing w:before="120"/>
        <w:jc w:val="both"/>
        <w:rPr>
          <w:rFonts w:ascii="Verdana" w:hAnsi="Verdana" w:cs="Calibri"/>
          <w:sz w:val="19"/>
          <w:szCs w:val="19"/>
        </w:rPr>
      </w:pPr>
      <w:r w:rsidRPr="006D43AB">
        <w:rPr>
          <w:rFonts w:ascii="Verdana" w:hAnsi="Verdana" w:cs="Calibri"/>
          <w:sz w:val="19"/>
          <w:szCs w:val="19"/>
        </w:rPr>
        <w:t>β) να επισυνάψει πλήρως συμπληρωμέν</w:t>
      </w:r>
      <w:r w:rsidR="00AF7ADD" w:rsidRPr="006D43AB">
        <w:rPr>
          <w:rFonts w:ascii="Verdana" w:hAnsi="Verdana" w:cs="Calibri"/>
          <w:sz w:val="19"/>
          <w:szCs w:val="19"/>
        </w:rPr>
        <w:t>ο</w:t>
      </w:r>
      <w:r w:rsidRPr="006D43AB">
        <w:rPr>
          <w:rFonts w:ascii="Verdana" w:hAnsi="Verdana" w:cs="Calibri"/>
          <w:sz w:val="19"/>
          <w:szCs w:val="19"/>
        </w:rPr>
        <w:t xml:space="preserve"> </w:t>
      </w:r>
      <w:r w:rsidR="005A2EDC" w:rsidRPr="006D43AB">
        <w:rPr>
          <w:rFonts w:ascii="Verdana" w:hAnsi="Verdana" w:cs="Calibri"/>
          <w:sz w:val="19"/>
          <w:szCs w:val="19"/>
        </w:rPr>
        <w:t>το</w:t>
      </w:r>
      <w:r w:rsidRPr="006D43AB">
        <w:rPr>
          <w:rFonts w:ascii="Verdana" w:hAnsi="Verdana" w:cs="Calibri"/>
          <w:sz w:val="19"/>
          <w:szCs w:val="19"/>
        </w:rPr>
        <w:t xml:space="preserve"> </w:t>
      </w:r>
      <w:r w:rsidR="00AF7ADD" w:rsidRPr="006D43AB">
        <w:rPr>
          <w:rFonts w:ascii="Verdana" w:hAnsi="Verdana" w:cs="Calibri"/>
          <w:sz w:val="19"/>
          <w:szCs w:val="19"/>
        </w:rPr>
        <w:t>Παράρτημα</w:t>
      </w:r>
      <w:r w:rsidR="005A2EDC" w:rsidRPr="006D43AB">
        <w:rPr>
          <w:rFonts w:ascii="Verdana" w:hAnsi="Verdana" w:cs="Calibri"/>
          <w:sz w:val="19"/>
          <w:szCs w:val="19"/>
        </w:rPr>
        <w:t xml:space="preserve"> </w:t>
      </w:r>
      <w:r w:rsidR="00AF7ADD" w:rsidRPr="006D43AB">
        <w:rPr>
          <w:rFonts w:ascii="Verdana" w:hAnsi="Verdana" w:cs="Calibri"/>
          <w:sz w:val="19"/>
          <w:szCs w:val="19"/>
        </w:rPr>
        <w:t>Ι.2</w:t>
      </w:r>
      <w:r w:rsidR="004B1522" w:rsidRPr="006D43AB">
        <w:rPr>
          <w:rFonts w:ascii="Verdana" w:hAnsi="Verdana" w:cs="Calibri"/>
          <w:sz w:val="19"/>
          <w:szCs w:val="19"/>
        </w:rPr>
        <w:t xml:space="preserve"> σε PDF μορφή. Τ</w:t>
      </w:r>
      <w:r w:rsidRPr="006D43AB">
        <w:rPr>
          <w:rFonts w:ascii="Verdana" w:hAnsi="Verdana" w:cs="Calibri"/>
          <w:sz w:val="19"/>
          <w:szCs w:val="19"/>
        </w:rPr>
        <w:t>ο Υπόδειγμα Ι</w:t>
      </w:r>
      <w:r w:rsidR="004B1522" w:rsidRPr="006D43AB">
        <w:rPr>
          <w:rFonts w:ascii="Verdana" w:hAnsi="Verdana" w:cs="Calibri"/>
          <w:sz w:val="19"/>
          <w:szCs w:val="19"/>
        </w:rPr>
        <w:t xml:space="preserve">.2 Αίτηση στήριξης - </w:t>
      </w:r>
      <w:r w:rsidRPr="006D43AB">
        <w:rPr>
          <w:rFonts w:ascii="Verdana" w:hAnsi="Verdana" w:cs="Calibri"/>
          <w:sz w:val="19"/>
          <w:szCs w:val="19"/>
        </w:rPr>
        <w:t xml:space="preserve">Συμπληρωματικά Στοιχεία, παρέχεται από την ΟΤΔ συνημμένο στην παρούσα πρόσκληση αλλά μπορεί να αναζητηθεί και στους </w:t>
      </w:r>
      <w:proofErr w:type="spellStart"/>
      <w:r w:rsidRPr="006D43AB">
        <w:rPr>
          <w:rFonts w:ascii="Verdana" w:hAnsi="Verdana" w:cs="Calibri"/>
          <w:sz w:val="19"/>
          <w:szCs w:val="19"/>
        </w:rPr>
        <w:t>ιστότοπους</w:t>
      </w:r>
      <w:proofErr w:type="spellEnd"/>
      <w:r w:rsidRPr="006D43AB">
        <w:rPr>
          <w:rFonts w:ascii="Verdana" w:hAnsi="Verdana" w:cs="Calibri"/>
          <w:sz w:val="19"/>
          <w:szCs w:val="19"/>
        </w:rPr>
        <w:t xml:space="preserve"> </w:t>
      </w:r>
      <w:hyperlink r:id="rId24" w:history="1">
        <w:r w:rsidRPr="006D43AB">
          <w:rPr>
            <w:rStyle w:val="-"/>
            <w:rFonts w:ascii="Verdana" w:hAnsi="Verdana" w:cs="Calibri"/>
            <w:sz w:val="19"/>
            <w:szCs w:val="19"/>
          </w:rPr>
          <w:t>www.espa.gr</w:t>
        </w:r>
      </w:hyperlink>
      <w:r w:rsidRPr="006D43AB">
        <w:rPr>
          <w:rFonts w:ascii="Verdana" w:hAnsi="Verdana" w:cs="Calibri"/>
          <w:sz w:val="19"/>
          <w:szCs w:val="19"/>
        </w:rPr>
        <w:t xml:space="preserve"> </w:t>
      </w:r>
      <w:r w:rsidRPr="006D43AB">
        <w:rPr>
          <w:rStyle w:val="-"/>
          <w:rFonts w:ascii="Verdana" w:hAnsi="Verdana"/>
          <w:sz w:val="19"/>
          <w:szCs w:val="19"/>
        </w:rPr>
        <w:t>www.agrotikianaptixi.gr</w:t>
      </w:r>
      <w:r w:rsidRPr="006D43AB">
        <w:rPr>
          <w:rFonts w:ascii="Verdana" w:hAnsi="Verdana" w:cs="Calibri"/>
          <w:sz w:val="19"/>
          <w:szCs w:val="19"/>
        </w:rPr>
        <w:t xml:space="preserve"> και </w:t>
      </w:r>
      <w:hyperlink r:id="rId25" w:history="1">
        <w:r w:rsidRPr="006D43AB">
          <w:rPr>
            <w:rStyle w:val="-"/>
            <w:rFonts w:ascii="Verdana" w:hAnsi="Verdana"/>
            <w:sz w:val="19"/>
            <w:szCs w:val="19"/>
          </w:rPr>
          <w:t>http://attica</w:t>
        </w:r>
        <w:r w:rsidRPr="006D43AB">
          <w:rPr>
            <w:rStyle w:val="-"/>
            <w:rFonts w:ascii="Verdana" w:hAnsi="Verdana"/>
            <w:sz w:val="19"/>
            <w:szCs w:val="19"/>
            <w:lang w:val="en-US"/>
          </w:rPr>
          <w:t>lag</w:t>
        </w:r>
        <w:r w:rsidRPr="006D43AB">
          <w:rPr>
            <w:rStyle w:val="-"/>
            <w:rFonts w:ascii="Verdana" w:hAnsi="Verdana"/>
            <w:sz w:val="19"/>
            <w:szCs w:val="19"/>
          </w:rPr>
          <w:t>.</w:t>
        </w:r>
        <w:proofErr w:type="spellStart"/>
        <w:r w:rsidRPr="006D43AB">
          <w:rPr>
            <w:rStyle w:val="-"/>
            <w:rFonts w:ascii="Verdana" w:hAnsi="Verdana"/>
            <w:sz w:val="19"/>
            <w:szCs w:val="19"/>
          </w:rPr>
          <w:t>gr</w:t>
        </w:r>
        <w:proofErr w:type="spellEnd"/>
        <w:r w:rsidRPr="006D43AB">
          <w:rPr>
            <w:rStyle w:val="-"/>
            <w:rFonts w:ascii="Verdana" w:hAnsi="Verdana"/>
            <w:sz w:val="19"/>
            <w:szCs w:val="19"/>
          </w:rPr>
          <w:t>/</w:t>
        </w:r>
      </w:hyperlink>
      <w:r w:rsidRPr="006D43AB">
        <w:rPr>
          <w:rFonts w:ascii="Verdana" w:hAnsi="Verdana" w:cs="Calibri"/>
          <w:sz w:val="19"/>
          <w:szCs w:val="19"/>
        </w:rPr>
        <w:t>.</w:t>
      </w:r>
    </w:p>
    <w:p w14:paraId="252867EC" w14:textId="77777777" w:rsidR="002320FC" w:rsidRPr="004B4A12" w:rsidRDefault="002320FC" w:rsidP="002320FC">
      <w:pPr>
        <w:spacing w:before="120"/>
        <w:jc w:val="both"/>
        <w:rPr>
          <w:rFonts w:ascii="Verdana" w:hAnsi="Verdana" w:cs="Calibri"/>
          <w:sz w:val="19"/>
          <w:szCs w:val="19"/>
        </w:rPr>
      </w:pPr>
      <w:r w:rsidRPr="006D43AB">
        <w:rPr>
          <w:rFonts w:ascii="Verdana" w:hAnsi="Verdana" w:cs="Calibri"/>
          <w:sz w:val="19"/>
          <w:szCs w:val="19"/>
        </w:rPr>
        <w:t xml:space="preserve">γ) να επισυνάψει ηλεκτρονικά στο ΠΣΚΕ τα φορολογικά έντυπα που προβλέπονται από την πρόσκληση σε μορφή PDF. Επισημαίνεται ότι το ΠΣΚΕ δέχεται μεμονωμένα αρχεία μεγέθους έως </w:t>
      </w:r>
      <w:r w:rsidRPr="004B4A12">
        <w:rPr>
          <w:rFonts w:ascii="Verdana" w:hAnsi="Verdana" w:cs="Calibri"/>
          <w:sz w:val="19"/>
          <w:szCs w:val="19"/>
        </w:rPr>
        <w:t>10ΜΒ και υποβολή αρχείων συνολικού μεγέθους έως 50 ΜΒ ανά αίτηση στήριξης.</w:t>
      </w:r>
    </w:p>
    <w:p w14:paraId="1A27959D" w14:textId="77777777" w:rsidR="002320FC" w:rsidRPr="004B4A12" w:rsidRDefault="002320FC" w:rsidP="002320FC">
      <w:pPr>
        <w:spacing w:before="120"/>
        <w:jc w:val="both"/>
        <w:rPr>
          <w:rFonts w:ascii="Verdana" w:hAnsi="Verdana" w:cs="Calibri"/>
          <w:sz w:val="19"/>
          <w:szCs w:val="19"/>
        </w:rPr>
      </w:pPr>
      <w:r w:rsidRPr="004B4A12">
        <w:rPr>
          <w:rFonts w:ascii="Verdana" w:hAnsi="Verdana" w:cs="Calibri"/>
          <w:sz w:val="19"/>
          <w:szCs w:val="19"/>
        </w:rPr>
        <w:t>δ) Δεν επισυνάπτεται ηλεκτρονικά κανένα άλλο αρχείο στο ΠΣΚΕ.»</w:t>
      </w:r>
    </w:p>
    <w:p w14:paraId="7BA36972" w14:textId="77777777" w:rsidR="002320FC" w:rsidRPr="007520C6" w:rsidRDefault="002320FC" w:rsidP="002320FC">
      <w:pPr>
        <w:rPr>
          <w:rFonts w:ascii="Verdana" w:hAnsi="Verdana"/>
          <w:sz w:val="19"/>
          <w:szCs w:val="19"/>
        </w:rPr>
      </w:pPr>
      <w:r w:rsidRPr="007520C6">
        <w:rPr>
          <w:rFonts w:ascii="Verdana" w:hAnsi="Verdana"/>
          <w:sz w:val="19"/>
          <w:szCs w:val="19"/>
        </w:rPr>
        <w:t>Ακολουθεί Πίνακας παρουσίασης των απαιτούμενων δικαιολογητικών και της υποχρέωσης επισύναψης στο ΠΣΚΕ και στο Φυσικό Φάκελο.</w:t>
      </w:r>
    </w:p>
    <w:tbl>
      <w:tblPr>
        <w:tblStyle w:val="12"/>
        <w:tblW w:w="5000" w:type="pct"/>
        <w:jc w:val="center"/>
        <w:tblLook w:val="04A0" w:firstRow="1" w:lastRow="0" w:firstColumn="1" w:lastColumn="0" w:noHBand="0" w:noVBand="1"/>
      </w:tblPr>
      <w:tblGrid>
        <w:gridCol w:w="805"/>
        <w:gridCol w:w="1413"/>
        <w:gridCol w:w="2637"/>
        <w:gridCol w:w="1787"/>
        <w:gridCol w:w="1660"/>
      </w:tblGrid>
      <w:tr w:rsidR="00BF37D9" w:rsidRPr="006D43AB" w14:paraId="75992BB6" w14:textId="77777777" w:rsidTr="00BB6C9E">
        <w:trPr>
          <w:trHeight w:val="502"/>
          <w:tblHeader/>
          <w:jc w:val="center"/>
        </w:trPr>
        <w:tc>
          <w:tcPr>
            <w:tcW w:w="485" w:type="pct"/>
            <w:shd w:val="clear" w:color="auto" w:fill="CCC0D9"/>
            <w:vAlign w:val="center"/>
          </w:tcPr>
          <w:p w14:paraId="513DD13C" w14:textId="77777777" w:rsidR="00BF37D9" w:rsidRPr="006D43AB" w:rsidRDefault="00BF37D9" w:rsidP="00BF37D9">
            <w:pPr>
              <w:spacing w:after="200" w:line="276" w:lineRule="auto"/>
              <w:jc w:val="center"/>
              <w:rPr>
                <w:rFonts w:ascii="Verdana" w:hAnsi="Verdana" w:cs="Times New Roman"/>
                <w:b/>
                <w:sz w:val="19"/>
                <w:szCs w:val="19"/>
              </w:rPr>
            </w:pPr>
            <w:r w:rsidRPr="006D43AB">
              <w:rPr>
                <w:rFonts w:ascii="Verdana" w:hAnsi="Verdana" w:cs="Times New Roman"/>
                <w:b/>
                <w:sz w:val="19"/>
                <w:szCs w:val="19"/>
              </w:rPr>
              <w:t>Α/Α (Δ)</w:t>
            </w:r>
          </w:p>
        </w:tc>
        <w:tc>
          <w:tcPr>
            <w:tcW w:w="851" w:type="pct"/>
            <w:shd w:val="clear" w:color="auto" w:fill="CCC0D9"/>
            <w:vAlign w:val="center"/>
          </w:tcPr>
          <w:p w14:paraId="4B90C3D0" w14:textId="77777777" w:rsidR="00BF37D9" w:rsidRPr="006D43AB" w:rsidRDefault="00BF37D9" w:rsidP="00BF37D9">
            <w:pPr>
              <w:spacing w:after="200" w:line="276" w:lineRule="auto"/>
              <w:jc w:val="center"/>
              <w:rPr>
                <w:rFonts w:ascii="Verdana" w:hAnsi="Verdana" w:cs="Times New Roman"/>
                <w:b/>
                <w:sz w:val="19"/>
                <w:szCs w:val="19"/>
              </w:rPr>
            </w:pPr>
            <w:r w:rsidRPr="006D43AB">
              <w:rPr>
                <w:rFonts w:ascii="Verdana" w:hAnsi="Verdana" w:cs="Times New Roman"/>
                <w:b/>
                <w:sz w:val="19"/>
                <w:szCs w:val="19"/>
              </w:rPr>
              <w:t>Κωδικός</w:t>
            </w:r>
          </w:p>
        </w:tc>
        <w:tc>
          <w:tcPr>
            <w:tcW w:w="1588" w:type="pct"/>
            <w:shd w:val="clear" w:color="auto" w:fill="CCC0D9"/>
            <w:vAlign w:val="center"/>
          </w:tcPr>
          <w:p w14:paraId="0BB4D450" w14:textId="77777777" w:rsidR="00BF37D9" w:rsidRPr="006D43AB" w:rsidRDefault="00BF37D9" w:rsidP="00BF37D9">
            <w:pPr>
              <w:spacing w:after="200" w:line="276" w:lineRule="auto"/>
              <w:jc w:val="center"/>
              <w:rPr>
                <w:rFonts w:ascii="Verdana" w:hAnsi="Verdana" w:cs="Times New Roman"/>
                <w:b/>
                <w:sz w:val="19"/>
                <w:szCs w:val="19"/>
              </w:rPr>
            </w:pPr>
            <w:r w:rsidRPr="006D43AB">
              <w:rPr>
                <w:rFonts w:ascii="Verdana" w:hAnsi="Verdana" w:cs="Times New Roman"/>
                <w:b/>
                <w:sz w:val="19"/>
                <w:szCs w:val="19"/>
              </w:rPr>
              <w:t>Περιγραφή Δικαιολογητικού</w:t>
            </w:r>
          </w:p>
        </w:tc>
        <w:tc>
          <w:tcPr>
            <w:tcW w:w="1076" w:type="pct"/>
            <w:shd w:val="clear" w:color="000000" w:fill="CCC0D9"/>
            <w:vAlign w:val="center"/>
          </w:tcPr>
          <w:p w14:paraId="3341BB0F" w14:textId="77777777" w:rsidR="00BF37D9" w:rsidRPr="006D43AB" w:rsidRDefault="00BF37D9" w:rsidP="00BF37D9">
            <w:pPr>
              <w:spacing w:after="200" w:line="276" w:lineRule="auto"/>
              <w:jc w:val="center"/>
              <w:rPr>
                <w:rFonts w:ascii="Verdana" w:hAnsi="Verdana" w:cs="Times New Roman"/>
                <w:b/>
                <w:bCs/>
                <w:sz w:val="19"/>
                <w:szCs w:val="19"/>
              </w:rPr>
            </w:pPr>
            <w:r w:rsidRPr="006D43AB">
              <w:rPr>
                <w:rFonts w:ascii="Verdana" w:hAnsi="Verdana" w:cs="Times New Roman"/>
                <w:b/>
                <w:bCs/>
                <w:sz w:val="19"/>
                <w:szCs w:val="19"/>
              </w:rPr>
              <w:t>Υποχρέωση</w:t>
            </w:r>
            <w:r w:rsidRPr="006D43AB">
              <w:rPr>
                <w:rFonts w:ascii="Verdana" w:hAnsi="Verdana" w:cs="Times New Roman"/>
                <w:b/>
                <w:bCs/>
                <w:sz w:val="19"/>
                <w:szCs w:val="19"/>
              </w:rPr>
              <w:br/>
              <w:t>Επισύναψης ΠΣΚΕ</w:t>
            </w:r>
          </w:p>
        </w:tc>
        <w:tc>
          <w:tcPr>
            <w:tcW w:w="1000" w:type="pct"/>
            <w:shd w:val="clear" w:color="000000" w:fill="CCC0D9"/>
            <w:vAlign w:val="center"/>
          </w:tcPr>
          <w:p w14:paraId="7BB1F88D" w14:textId="77777777" w:rsidR="00BF37D9" w:rsidRPr="006D43AB" w:rsidRDefault="00BF37D9" w:rsidP="00BF37D9">
            <w:pPr>
              <w:spacing w:after="200" w:line="276" w:lineRule="auto"/>
              <w:jc w:val="center"/>
              <w:rPr>
                <w:rFonts w:ascii="Verdana" w:hAnsi="Verdana" w:cs="Times New Roman"/>
                <w:b/>
                <w:bCs/>
                <w:sz w:val="19"/>
                <w:szCs w:val="19"/>
              </w:rPr>
            </w:pPr>
            <w:r w:rsidRPr="006D43AB">
              <w:rPr>
                <w:rFonts w:ascii="Verdana" w:hAnsi="Verdana" w:cs="Times New Roman"/>
                <w:b/>
                <w:bCs/>
                <w:sz w:val="19"/>
                <w:szCs w:val="19"/>
              </w:rPr>
              <w:t>Επισύναψη στο Φυσικό Φάκελο</w:t>
            </w:r>
          </w:p>
        </w:tc>
      </w:tr>
      <w:tr w:rsidR="00035E86" w:rsidRPr="006D43AB" w14:paraId="3F6E62A5" w14:textId="77777777" w:rsidTr="00BB6C9E">
        <w:trPr>
          <w:jc w:val="center"/>
        </w:trPr>
        <w:tc>
          <w:tcPr>
            <w:tcW w:w="485" w:type="pct"/>
            <w:vAlign w:val="center"/>
          </w:tcPr>
          <w:p w14:paraId="102ED3F0" w14:textId="77777777" w:rsidR="00BF37D9" w:rsidRPr="006D43AB" w:rsidRDefault="00BF37D9" w:rsidP="00BF37D9">
            <w:pPr>
              <w:numPr>
                <w:ilvl w:val="0"/>
                <w:numId w:val="33"/>
              </w:numPr>
              <w:spacing w:after="200" w:line="276" w:lineRule="auto"/>
              <w:contextualSpacing/>
              <w:rPr>
                <w:rFonts w:ascii="Verdana" w:hAnsi="Verdana" w:cs="Times New Roman"/>
                <w:sz w:val="19"/>
                <w:szCs w:val="19"/>
              </w:rPr>
            </w:pPr>
          </w:p>
        </w:tc>
        <w:tc>
          <w:tcPr>
            <w:tcW w:w="851" w:type="pct"/>
            <w:vAlign w:val="center"/>
          </w:tcPr>
          <w:p w14:paraId="6F856A89" w14:textId="77777777" w:rsidR="00BF37D9" w:rsidRPr="006D43AB" w:rsidRDefault="00BF37D9" w:rsidP="00BF37D9">
            <w:pPr>
              <w:spacing w:after="200" w:line="276" w:lineRule="auto"/>
              <w:rPr>
                <w:rFonts w:ascii="Verdana" w:eastAsia="Times New Roman" w:hAnsi="Verdana" w:cs="Arial"/>
                <w:sz w:val="19"/>
                <w:szCs w:val="19"/>
              </w:rPr>
            </w:pPr>
            <w:r w:rsidRPr="006D43AB">
              <w:rPr>
                <w:rFonts w:ascii="Verdana" w:eastAsia="Times New Roman" w:hAnsi="Verdana" w:cs="Arial"/>
                <w:sz w:val="19"/>
                <w:szCs w:val="19"/>
              </w:rPr>
              <w:t>19.2_101</w:t>
            </w:r>
          </w:p>
        </w:tc>
        <w:tc>
          <w:tcPr>
            <w:tcW w:w="1588" w:type="pct"/>
            <w:vAlign w:val="center"/>
          </w:tcPr>
          <w:p w14:paraId="6C550D7E" w14:textId="77777777" w:rsidR="00BF37D9" w:rsidRPr="006D43AB" w:rsidRDefault="00BF37D9" w:rsidP="00BF37D9">
            <w:pPr>
              <w:spacing w:after="200" w:line="276" w:lineRule="auto"/>
              <w:rPr>
                <w:rFonts w:ascii="Verdana" w:eastAsia="Times New Roman" w:hAnsi="Verdana" w:cs="Arial"/>
                <w:sz w:val="19"/>
                <w:szCs w:val="19"/>
              </w:rPr>
            </w:pPr>
            <w:r w:rsidRPr="006D43AB">
              <w:rPr>
                <w:rFonts w:ascii="Verdana" w:eastAsia="Times New Roman" w:hAnsi="Verdana" w:cs="Arial"/>
                <w:sz w:val="19"/>
                <w:szCs w:val="19"/>
              </w:rPr>
              <w:t>Απόφαση ορισμού νόμιμου εκπροσώπου, Απόφαση του αρμοδίου οργάνου του φορέα για υποβολή πρότασης, ΦΕΚ, Πίνακες μετόχων/εταίρων, Καταστατικό ή σχέδιο καταστατικού.</w:t>
            </w:r>
          </w:p>
        </w:tc>
        <w:tc>
          <w:tcPr>
            <w:tcW w:w="1076" w:type="pct"/>
            <w:vAlign w:val="center"/>
          </w:tcPr>
          <w:p w14:paraId="15F38134" w14:textId="77777777" w:rsidR="00BF37D9" w:rsidRPr="006D43AB" w:rsidRDefault="00BF37D9" w:rsidP="00BF37D9">
            <w:pPr>
              <w:spacing w:after="200" w:line="276" w:lineRule="auto"/>
              <w:jc w:val="center"/>
              <w:rPr>
                <w:rFonts w:ascii="Verdana" w:eastAsia="Times New Roman" w:hAnsi="Verdana" w:cs="Arial"/>
                <w:sz w:val="19"/>
                <w:szCs w:val="19"/>
              </w:rPr>
            </w:pPr>
            <w:r w:rsidRPr="006D43AB">
              <w:rPr>
                <w:rFonts w:ascii="Verdana" w:eastAsia="Times New Roman" w:hAnsi="Verdana" w:cs="Arial"/>
                <w:sz w:val="19"/>
                <w:szCs w:val="19"/>
              </w:rPr>
              <w:t>ΟΧΙ</w:t>
            </w:r>
          </w:p>
        </w:tc>
        <w:tc>
          <w:tcPr>
            <w:tcW w:w="1000" w:type="pct"/>
            <w:vAlign w:val="center"/>
          </w:tcPr>
          <w:p w14:paraId="39B0670E" w14:textId="77777777" w:rsidR="00BF37D9" w:rsidRPr="006D43AB" w:rsidRDefault="00BF37D9" w:rsidP="00BF37D9">
            <w:pPr>
              <w:spacing w:after="200" w:line="276" w:lineRule="auto"/>
              <w:jc w:val="center"/>
              <w:rPr>
                <w:rFonts w:ascii="Verdana" w:eastAsia="Times New Roman" w:hAnsi="Verdana" w:cs="Arial"/>
                <w:sz w:val="19"/>
                <w:szCs w:val="19"/>
              </w:rPr>
            </w:pPr>
            <w:r w:rsidRPr="006D43AB">
              <w:rPr>
                <w:rFonts w:ascii="Verdana" w:eastAsia="Times New Roman" w:hAnsi="Verdana" w:cs="Arial"/>
                <w:sz w:val="19"/>
                <w:szCs w:val="19"/>
              </w:rPr>
              <w:t>ΝΑΙ</w:t>
            </w:r>
          </w:p>
        </w:tc>
      </w:tr>
      <w:tr w:rsidR="00035E86" w:rsidRPr="006D43AB" w14:paraId="5A5BAD37" w14:textId="77777777" w:rsidTr="00BB6C9E">
        <w:trPr>
          <w:jc w:val="center"/>
        </w:trPr>
        <w:tc>
          <w:tcPr>
            <w:tcW w:w="485" w:type="pct"/>
            <w:vAlign w:val="center"/>
          </w:tcPr>
          <w:p w14:paraId="04A1E349" w14:textId="77777777" w:rsidR="00BF37D9" w:rsidRPr="006D43AB" w:rsidRDefault="00BF37D9" w:rsidP="00BF37D9">
            <w:pPr>
              <w:numPr>
                <w:ilvl w:val="0"/>
                <w:numId w:val="33"/>
              </w:numPr>
              <w:spacing w:after="200" w:line="276" w:lineRule="auto"/>
              <w:contextualSpacing/>
              <w:rPr>
                <w:rFonts w:ascii="Verdana" w:hAnsi="Verdana" w:cs="Times New Roman"/>
                <w:sz w:val="19"/>
                <w:szCs w:val="19"/>
              </w:rPr>
            </w:pPr>
          </w:p>
        </w:tc>
        <w:tc>
          <w:tcPr>
            <w:tcW w:w="851" w:type="pct"/>
            <w:vAlign w:val="center"/>
          </w:tcPr>
          <w:p w14:paraId="519912FA" w14:textId="77777777" w:rsidR="00BF37D9" w:rsidRPr="006D43AB" w:rsidRDefault="00BF37D9" w:rsidP="00BF37D9">
            <w:pPr>
              <w:spacing w:after="200" w:line="276" w:lineRule="auto"/>
              <w:rPr>
                <w:rFonts w:ascii="Verdana" w:eastAsia="Times New Roman" w:hAnsi="Verdana" w:cs="Arial"/>
                <w:sz w:val="19"/>
                <w:szCs w:val="19"/>
              </w:rPr>
            </w:pPr>
            <w:r w:rsidRPr="006D43AB">
              <w:rPr>
                <w:rFonts w:ascii="Verdana" w:eastAsia="Times New Roman" w:hAnsi="Verdana" w:cs="Arial"/>
                <w:sz w:val="19"/>
                <w:szCs w:val="19"/>
              </w:rPr>
              <w:t>19.2_103</w:t>
            </w:r>
          </w:p>
        </w:tc>
        <w:tc>
          <w:tcPr>
            <w:tcW w:w="1588" w:type="pct"/>
            <w:vAlign w:val="center"/>
          </w:tcPr>
          <w:p w14:paraId="7879E825" w14:textId="77777777" w:rsidR="00BF37D9" w:rsidRPr="006D43AB" w:rsidRDefault="00BF37D9" w:rsidP="00BF37D9">
            <w:pPr>
              <w:spacing w:after="200" w:line="276" w:lineRule="auto"/>
              <w:rPr>
                <w:rFonts w:ascii="Verdana" w:eastAsia="Times New Roman" w:hAnsi="Verdana" w:cs="Arial"/>
                <w:sz w:val="19"/>
                <w:szCs w:val="19"/>
              </w:rPr>
            </w:pPr>
            <w:r w:rsidRPr="006D43AB">
              <w:rPr>
                <w:rFonts w:ascii="Verdana" w:eastAsia="Times New Roman" w:hAnsi="Verdana" w:cs="Arial"/>
                <w:sz w:val="19"/>
                <w:szCs w:val="19"/>
              </w:rPr>
              <w:t>Αποδεικτικά κατοχής/χρήσης ακινήτου</w:t>
            </w:r>
          </w:p>
        </w:tc>
        <w:tc>
          <w:tcPr>
            <w:tcW w:w="1076" w:type="pct"/>
            <w:vAlign w:val="center"/>
          </w:tcPr>
          <w:p w14:paraId="77CBBFC9" w14:textId="77777777" w:rsidR="00BF37D9" w:rsidRPr="006D43AB" w:rsidRDefault="00BF37D9" w:rsidP="00BF37D9">
            <w:pPr>
              <w:spacing w:after="200" w:line="276" w:lineRule="auto"/>
              <w:jc w:val="center"/>
              <w:rPr>
                <w:rFonts w:ascii="Verdana" w:eastAsia="Times New Roman" w:hAnsi="Verdana" w:cs="Arial"/>
                <w:sz w:val="19"/>
                <w:szCs w:val="19"/>
              </w:rPr>
            </w:pPr>
            <w:r w:rsidRPr="006D43AB">
              <w:rPr>
                <w:rFonts w:ascii="Verdana" w:eastAsia="Times New Roman" w:hAnsi="Verdana" w:cs="Arial"/>
                <w:sz w:val="19"/>
                <w:szCs w:val="19"/>
              </w:rPr>
              <w:t>ΟΧΙ</w:t>
            </w:r>
          </w:p>
        </w:tc>
        <w:tc>
          <w:tcPr>
            <w:tcW w:w="1000" w:type="pct"/>
            <w:vAlign w:val="center"/>
          </w:tcPr>
          <w:p w14:paraId="5E897508" w14:textId="77777777" w:rsidR="00BF37D9" w:rsidRPr="006D43AB" w:rsidRDefault="00BF37D9" w:rsidP="00BF37D9">
            <w:pPr>
              <w:spacing w:after="200" w:line="276" w:lineRule="auto"/>
              <w:jc w:val="center"/>
              <w:rPr>
                <w:rFonts w:ascii="Verdana" w:eastAsia="Times New Roman" w:hAnsi="Verdana" w:cs="Arial"/>
                <w:sz w:val="19"/>
                <w:szCs w:val="19"/>
              </w:rPr>
            </w:pPr>
            <w:r w:rsidRPr="006D43AB">
              <w:rPr>
                <w:rFonts w:ascii="Verdana" w:eastAsia="Times New Roman" w:hAnsi="Verdana" w:cs="Arial"/>
                <w:sz w:val="19"/>
                <w:szCs w:val="19"/>
              </w:rPr>
              <w:t>ΝΑΙ</w:t>
            </w:r>
          </w:p>
        </w:tc>
      </w:tr>
      <w:tr w:rsidR="00035E86" w:rsidRPr="006D43AB" w14:paraId="6A881AF2" w14:textId="77777777" w:rsidTr="00BB6C9E">
        <w:trPr>
          <w:trHeight w:val="634"/>
          <w:jc w:val="center"/>
        </w:trPr>
        <w:tc>
          <w:tcPr>
            <w:tcW w:w="485" w:type="pct"/>
            <w:vAlign w:val="center"/>
          </w:tcPr>
          <w:p w14:paraId="206872C8" w14:textId="77777777" w:rsidR="00BF37D9" w:rsidRPr="006D43AB" w:rsidRDefault="00BF37D9" w:rsidP="00BF37D9">
            <w:pPr>
              <w:numPr>
                <w:ilvl w:val="0"/>
                <w:numId w:val="33"/>
              </w:numPr>
              <w:spacing w:after="200" w:line="276" w:lineRule="auto"/>
              <w:contextualSpacing/>
              <w:rPr>
                <w:rFonts w:ascii="Verdana" w:hAnsi="Verdana" w:cs="Times New Roman"/>
                <w:sz w:val="19"/>
                <w:szCs w:val="19"/>
              </w:rPr>
            </w:pPr>
            <w:bookmarkStart w:id="56" w:name="_GoBack"/>
            <w:bookmarkEnd w:id="56"/>
          </w:p>
        </w:tc>
        <w:tc>
          <w:tcPr>
            <w:tcW w:w="851" w:type="pct"/>
            <w:vAlign w:val="center"/>
          </w:tcPr>
          <w:p w14:paraId="620814A2" w14:textId="77777777" w:rsidR="00BF37D9" w:rsidRPr="006D43AB" w:rsidRDefault="00BF37D9" w:rsidP="00BF37D9">
            <w:pPr>
              <w:spacing w:after="200" w:line="276" w:lineRule="auto"/>
              <w:rPr>
                <w:rFonts w:ascii="Verdana" w:eastAsia="Times New Roman" w:hAnsi="Verdana" w:cs="Arial"/>
                <w:sz w:val="19"/>
                <w:szCs w:val="19"/>
              </w:rPr>
            </w:pPr>
            <w:r w:rsidRPr="006D43AB">
              <w:rPr>
                <w:rFonts w:ascii="Verdana" w:eastAsia="Times New Roman" w:hAnsi="Verdana" w:cs="Arial"/>
                <w:sz w:val="19"/>
                <w:szCs w:val="19"/>
              </w:rPr>
              <w:t>19.2_105</w:t>
            </w:r>
          </w:p>
        </w:tc>
        <w:tc>
          <w:tcPr>
            <w:tcW w:w="1588" w:type="pct"/>
            <w:vAlign w:val="center"/>
          </w:tcPr>
          <w:p w14:paraId="6B0C6A9C" w14:textId="77777777" w:rsidR="00BF37D9" w:rsidRPr="006D43AB" w:rsidRDefault="00BF37D9" w:rsidP="00BF37D9">
            <w:pPr>
              <w:spacing w:after="200" w:line="276" w:lineRule="auto"/>
              <w:rPr>
                <w:rFonts w:ascii="Verdana" w:eastAsia="Times New Roman" w:hAnsi="Verdana" w:cs="Arial"/>
                <w:sz w:val="19"/>
                <w:szCs w:val="19"/>
              </w:rPr>
            </w:pPr>
            <w:r w:rsidRPr="006D43AB">
              <w:rPr>
                <w:rFonts w:ascii="Verdana" w:eastAsia="Times New Roman" w:hAnsi="Verdana" w:cs="Arial"/>
                <w:sz w:val="19"/>
                <w:szCs w:val="19"/>
              </w:rPr>
              <w:t>Υπεύθυνες Δηλώσεις, Άλλες Τυποποιημένες Δηλώσεις.</w:t>
            </w:r>
          </w:p>
        </w:tc>
        <w:tc>
          <w:tcPr>
            <w:tcW w:w="1076" w:type="pct"/>
            <w:vAlign w:val="center"/>
          </w:tcPr>
          <w:p w14:paraId="5662C1C1" w14:textId="77777777" w:rsidR="00BF37D9" w:rsidRPr="006D43AB" w:rsidRDefault="00BF37D9" w:rsidP="00BF37D9">
            <w:pPr>
              <w:spacing w:after="200" w:line="276" w:lineRule="auto"/>
              <w:jc w:val="center"/>
              <w:rPr>
                <w:rFonts w:ascii="Verdana" w:eastAsia="Times New Roman" w:hAnsi="Verdana" w:cs="Arial"/>
                <w:sz w:val="19"/>
                <w:szCs w:val="19"/>
              </w:rPr>
            </w:pPr>
            <w:r w:rsidRPr="006D43AB">
              <w:rPr>
                <w:rFonts w:ascii="Verdana" w:eastAsia="Times New Roman" w:hAnsi="Verdana" w:cs="Arial"/>
                <w:sz w:val="19"/>
                <w:szCs w:val="19"/>
              </w:rPr>
              <w:t>ΝΑΙ</w:t>
            </w:r>
          </w:p>
        </w:tc>
        <w:tc>
          <w:tcPr>
            <w:tcW w:w="1000" w:type="pct"/>
            <w:vAlign w:val="center"/>
          </w:tcPr>
          <w:p w14:paraId="25AFF649" w14:textId="77777777" w:rsidR="00BF37D9" w:rsidRPr="006D43AB" w:rsidRDefault="00BF37D9" w:rsidP="00BF37D9">
            <w:pPr>
              <w:spacing w:after="200" w:line="276" w:lineRule="auto"/>
              <w:jc w:val="center"/>
              <w:rPr>
                <w:rFonts w:ascii="Verdana" w:eastAsia="Times New Roman" w:hAnsi="Verdana" w:cs="Arial"/>
                <w:sz w:val="19"/>
                <w:szCs w:val="19"/>
              </w:rPr>
            </w:pPr>
            <w:r w:rsidRPr="006D43AB">
              <w:rPr>
                <w:rFonts w:ascii="Verdana" w:eastAsia="Times New Roman" w:hAnsi="Verdana" w:cs="Arial"/>
                <w:sz w:val="19"/>
                <w:szCs w:val="19"/>
              </w:rPr>
              <w:t>ΝΑΙ</w:t>
            </w:r>
          </w:p>
        </w:tc>
      </w:tr>
      <w:tr w:rsidR="00035E86" w:rsidRPr="006D43AB" w14:paraId="2AA45A04" w14:textId="77777777" w:rsidTr="00BB6C9E">
        <w:trPr>
          <w:jc w:val="center"/>
        </w:trPr>
        <w:tc>
          <w:tcPr>
            <w:tcW w:w="485" w:type="pct"/>
            <w:vAlign w:val="center"/>
          </w:tcPr>
          <w:p w14:paraId="027E9A3F" w14:textId="77777777" w:rsidR="00BF37D9" w:rsidRPr="006D43AB" w:rsidRDefault="00BF37D9" w:rsidP="00BF37D9">
            <w:pPr>
              <w:numPr>
                <w:ilvl w:val="0"/>
                <w:numId w:val="33"/>
              </w:numPr>
              <w:spacing w:after="200" w:line="276" w:lineRule="auto"/>
              <w:contextualSpacing/>
              <w:rPr>
                <w:rFonts w:ascii="Verdana" w:hAnsi="Verdana" w:cs="Times New Roman"/>
                <w:sz w:val="19"/>
                <w:szCs w:val="19"/>
              </w:rPr>
            </w:pPr>
          </w:p>
        </w:tc>
        <w:tc>
          <w:tcPr>
            <w:tcW w:w="851" w:type="pct"/>
            <w:vAlign w:val="center"/>
          </w:tcPr>
          <w:p w14:paraId="4DF01EAE" w14:textId="77777777" w:rsidR="00BF37D9" w:rsidRPr="006D43AB" w:rsidRDefault="00BF37D9" w:rsidP="00BF37D9">
            <w:pPr>
              <w:spacing w:after="200" w:line="276" w:lineRule="auto"/>
              <w:rPr>
                <w:rFonts w:ascii="Verdana" w:hAnsi="Verdana" w:cs="Times New Roman"/>
                <w:sz w:val="19"/>
                <w:szCs w:val="19"/>
              </w:rPr>
            </w:pPr>
            <w:r w:rsidRPr="006D43AB">
              <w:rPr>
                <w:rFonts w:ascii="Verdana" w:hAnsi="Verdana" w:cs="Times New Roman"/>
                <w:sz w:val="19"/>
                <w:szCs w:val="19"/>
              </w:rPr>
              <w:t>19.2_106</w:t>
            </w:r>
          </w:p>
        </w:tc>
        <w:tc>
          <w:tcPr>
            <w:tcW w:w="1588" w:type="pct"/>
            <w:vAlign w:val="center"/>
          </w:tcPr>
          <w:p w14:paraId="0FD5D11C" w14:textId="307303C3" w:rsidR="00BF37D9" w:rsidRPr="006D43AB" w:rsidRDefault="00BF37D9" w:rsidP="00BF37D9">
            <w:pPr>
              <w:spacing w:after="200" w:line="276" w:lineRule="auto"/>
              <w:rPr>
                <w:rFonts w:ascii="Verdana" w:hAnsi="Verdana" w:cs="Times New Roman"/>
                <w:sz w:val="19"/>
                <w:szCs w:val="19"/>
              </w:rPr>
            </w:pPr>
            <w:r w:rsidRPr="006D43AB">
              <w:rPr>
                <w:rFonts w:ascii="Verdana" w:hAnsi="Verdana" w:cs="Times New Roman"/>
                <w:sz w:val="19"/>
                <w:szCs w:val="19"/>
              </w:rPr>
              <w:t xml:space="preserve">Ε1, Ε9, Ε3, E5, E7, Εκκαθαριστικά Δ.Ο.Υ., Έναρξη ΔΟΥ / ΚΑΔ </w:t>
            </w:r>
          </w:p>
        </w:tc>
        <w:tc>
          <w:tcPr>
            <w:tcW w:w="1076" w:type="pct"/>
            <w:vAlign w:val="center"/>
          </w:tcPr>
          <w:p w14:paraId="18C3C5C3" w14:textId="77777777" w:rsidR="00BF37D9" w:rsidRPr="006D43AB" w:rsidRDefault="00BF37D9" w:rsidP="00BF37D9">
            <w:pPr>
              <w:spacing w:after="200" w:line="276" w:lineRule="auto"/>
              <w:jc w:val="center"/>
              <w:rPr>
                <w:rFonts w:ascii="Verdana" w:eastAsia="Times New Roman" w:hAnsi="Verdana" w:cs="Arial"/>
                <w:sz w:val="19"/>
                <w:szCs w:val="19"/>
              </w:rPr>
            </w:pPr>
            <w:r w:rsidRPr="006D43AB">
              <w:rPr>
                <w:rFonts w:ascii="Verdana" w:eastAsia="Times New Roman" w:hAnsi="Verdana" w:cs="Arial"/>
                <w:sz w:val="19"/>
                <w:szCs w:val="19"/>
              </w:rPr>
              <w:t>ΝΑΙ</w:t>
            </w:r>
          </w:p>
        </w:tc>
        <w:tc>
          <w:tcPr>
            <w:tcW w:w="1000" w:type="pct"/>
            <w:vAlign w:val="center"/>
          </w:tcPr>
          <w:p w14:paraId="29869239" w14:textId="77777777" w:rsidR="00BF37D9" w:rsidRPr="006D43AB" w:rsidRDefault="00BF37D9" w:rsidP="00BF37D9">
            <w:pPr>
              <w:spacing w:after="200" w:line="276" w:lineRule="auto"/>
              <w:jc w:val="center"/>
              <w:rPr>
                <w:rFonts w:ascii="Verdana" w:eastAsia="Times New Roman" w:hAnsi="Verdana" w:cs="Arial"/>
                <w:sz w:val="19"/>
                <w:szCs w:val="19"/>
              </w:rPr>
            </w:pPr>
            <w:r w:rsidRPr="006D43AB">
              <w:rPr>
                <w:rFonts w:ascii="Verdana" w:eastAsia="Times New Roman" w:hAnsi="Verdana" w:cs="Arial"/>
                <w:sz w:val="19"/>
                <w:szCs w:val="19"/>
              </w:rPr>
              <w:t>ΝΑΙ</w:t>
            </w:r>
          </w:p>
        </w:tc>
      </w:tr>
      <w:tr w:rsidR="00035E86" w:rsidRPr="006D43AB" w14:paraId="52AAA100" w14:textId="77777777" w:rsidTr="00BB6C9E">
        <w:trPr>
          <w:jc w:val="center"/>
        </w:trPr>
        <w:tc>
          <w:tcPr>
            <w:tcW w:w="485" w:type="pct"/>
            <w:vAlign w:val="center"/>
          </w:tcPr>
          <w:p w14:paraId="79643553" w14:textId="77777777" w:rsidR="00BF37D9" w:rsidRPr="006D43AB" w:rsidRDefault="00BF37D9" w:rsidP="00BF37D9">
            <w:pPr>
              <w:numPr>
                <w:ilvl w:val="0"/>
                <w:numId w:val="33"/>
              </w:numPr>
              <w:spacing w:after="200" w:line="276" w:lineRule="auto"/>
              <w:contextualSpacing/>
              <w:rPr>
                <w:rFonts w:ascii="Verdana" w:hAnsi="Verdana" w:cs="Times New Roman"/>
                <w:sz w:val="19"/>
                <w:szCs w:val="19"/>
              </w:rPr>
            </w:pPr>
          </w:p>
        </w:tc>
        <w:tc>
          <w:tcPr>
            <w:tcW w:w="851" w:type="pct"/>
            <w:vAlign w:val="center"/>
          </w:tcPr>
          <w:p w14:paraId="145EB8C7" w14:textId="77777777" w:rsidR="00BF37D9" w:rsidRPr="006D43AB" w:rsidRDefault="00BF37D9" w:rsidP="00BF37D9">
            <w:pPr>
              <w:spacing w:after="200" w:line="276" w:lineRule="auto"/>
              <w:rPr>
                <w:rFonts w:ascii="Verdana" w:hAnsi="Verdana" w:cs="Times New Roman"/>
                <w:sz w:val="19"/>
                <w:szCs w:val="19"/>
              </w:rPr>
            </w:pPr>
            <w:r w:rsidRPr="006D43AB">
              <w:rPr>
                <w:rFonts w:ascii="Verdana" w:hAnsi="Verdana" w:cs="Times New Roman"/>
                <w:sz w:val="19"/>
                <w:szCs w:val="19"/>
              </w:rPr>
              <w:t>19.2_107</w:t>
            </w:r>
          </w:p>
        </w:tc>
        <w:tc>
          <w:tcPr>
            <w:tcW w:w="1588" w:type="pct"/>
            <w:vAlign w:val="center"/>
          </w:tcPr>
          <w:p w14:paraId="10E35515" w14:textId="77777777" w:rsidR="00BF37D9" w:rsidRPr="006D43AB" w:rsidRDefault="00BF37D9" w:rsidP="00BF37D9">
            <w:pPr>
              <w:spacing w:after="200" w:line="276" w:lineRule="auto"/>
              <w:rPr>
                <w:rFonts w:ascii="Verdana" w:hAnsi="Verdana" w:cs="Times New Roman"/>
                <w:sz w:val="19"/>
                <w:szCs w:val="19"/>
              </w:rPr>
            </w:pPr>
            <w:r w:rsidRPr="006D43AB">
              <w:rPr>
                <w:rFonts w:ascii="Verdana" w:hAnsi="Verdana" w:cs="Times New Roman"/>
                <w:sz w:val="19"/>
                <w:szCs w:val="19"/>
              </w:rPr>
              <w:t>Άδεια Υπηρεσιακού Συμβουλίου ή άλλου Αρμόδιου Οργάνου / καταστατικό ΔΕΚΟ.</w:t>
            </w:r>
          </w:p>
        </w:tc>
        <w:tc>
          <w:tcPr>
            <w:tcW w:w="1076" w:type="pct"/>
            <w:vAlign w:val="center"/>
          </w:tcPr>
          <w:p w14:paraId="7C43AF3D" w14:textId="77777777" w:rsidR="00BF37D9" w:rsidRPr="006D43AB" w:rsidRDefault="00BF37D9" w:rsidP="00BF37D9">
            <w:pPr>
              <w:spacing w:after="200" w:line="276" w:lineRule="auto"/>
              <w:jc w:val="center"/>
              <w:rPr>
                <w:rFonts w:ascii="Verdana" w:eastAsia="Times New Roman" w:hAnsi="Verdana" w:cs="Arial"/>
                <w:sz w:val="19"/>
                <w:szCs w:val="19"/>
              </w:rPr>
            </w:pPr>
            <w:r w:rsidRPr="006D43AB">
              <w:rPr>
                <w:rFonts w:ascii="Verdana" w:eastAsia="Times New Roman" w:hAnsi="Verdana" w:cs="Arial"/>
                <w:sz w:val="19"/>
                <w:szCs w:val="19"/>
              </w:rPr>
              <w:t>ΟΧΙ</w:t>
            </w:r>
          </w:p>
        </w:tc>
        <w:tc>
          <w:tcPr>
            <w:tcW w:w="1000" w:type="pct"/>
            <w:vAlign w:val="center"/>
          </w:tcPr>
          <w:p w14:paraId="4BA6A23B" w14:textId="77777777" w:rsidR="00BF37D9" w:rsidRPr="006D43AB" w:rsidRDefault="00BF37D9" w:rsidP="00BF37D9">
            <w:pPr>
              <w:spacing w:after="200" w:line="276" w:lineRule="auto"/>
              <w:jc w:val="center"/>
              <w:rPr>
                <w:rFonts w:ascii="Verdana" w:eastAsia="Times New Roman" w:hAnsi="Verdana" w:cs="Arial"/>
                <w:sz w:val="19"/>
                <w:szCs w:val="19"/>
              </w:rPr>
            </w:pPr>
            <w:r w:rsidRPr="006D43AB">
              <w:rPr>
                <w:rFonts w:ascii="Verdana" w:eastAsia="Times New Roman" w:hAnsi="Verdana" w:cs="Arial"/>
                <w:sz w:val="19"/>
                <w:szCs w:val="19"/>
              </w:rPr>
              <w:t>ΝΑΙ</w:t>
            </w:r>
          </w:p>
        </w:tc>
      </w:tr>
      <w:tr w:rsidR="00035E86" w:rsidRPr="006D43AB" w14:paraId="63D53ED1" w14:textId="77777777" w:rsidTr="00BB6C9E">
        <w:trPr>
          <w:jc w:val="center"/>
        </w:trPr>
        <w:tc>
          <w:tcPr>
            <w:tcW w:w="485" w:type="pct"/>
            <w:vAlign w:val="center"/>
          </w:tcPr>
          <w:p w14:paraId="76EF6898" w14:textId="77777777" w:rsidR="00BF37D9" w:rsidRPr="006D43AB" w:rsidRDefault="00BF37D9" w:rsidP="00BF37D9">
            <w:pPr>
              <w:numPr>
                <w:ilvl w:val="0"/>
                <w:numId w:val="33"/>
              </w:numPr>
              <w:spacing w:after="200" w:line="276" w:lineRule="auto"/>
              <w:contextualSpacing/>
              <w:rPr>
                <w:rFonts w:ascii="Verdana" w:hAnsi="Verdana" w:cs="Times New Roman"/>
                <w:sz w:val="19"/>
                <w:szCs w:val="19"/>
              </w:rPr>
            </w:pPr>
          </w:p>
        </w:tc>
        <w:tc>
          <w:tcPr>
            <w:tcW w:w="851" w:type="pct"/>
            <w:vAlign w:val="center"/>
          </w:tcPr>
          <w:p w14:paraId="598C8920" w14:textId="77777777" w:rsidR="00BF37D9" w:rsidRPr="006D43AB" w:rsidRDefault="00BF37D9" w:rsidP="00BF37D9">
            <w:pPr>
              <w:spacing w:after="200" w:line="276" w:lineRule="auto"/>
              <w:rPr>
                <w:rFonts w:ascii="Verdana" w:hAnsi="Verdana" w:cs="Times New Roman"/>
                <w:sz w:val="19"/>
                <w:szCs w:val="19"/>
              </w:rPr>
            </w:pPr>
            <w:r w:rsidRPr="006D43AB">
              <w:rPr>
                <w:rFonts w:ascii="Verdana" w:hAnsi="Verdana" w:cs="Times New Roman"/>
                <w:sz w:val="19"/>
                <w:szCs w:val="19"/>
              </w:rPr>
              <w:t>19.2_108</w:t>
            </w:r>
          </w:p>
        </w:tc>
        <w:tc>
          <w:tcPr>
            <w:tcW w:w="1588" w:type="pct"/>
            <w:vAlign w:val="center"/>
          </w:tcPr>
          <w:p w14:paraId="7F757ED7" w14:textId="77777777" w:rsidR="00BF37D9" w:rsidRPr="006D43AB" w:rsidRDefault="00BF37D9" w:rsidP="00BF37D9">
            <w:pPr>
              <w:spacing w:after="200" w:line="276" w:lineRule="auto"/>
              <w:rPr>
                <w:rFonts w:ascii="Verdana" w:hAnsi="Verdana" w:cs="Times New Roman"/>
                <w:sz w:val="19"/>
                <w:szCs w:val="19"/>
              </w:rPr>
            </w:pPr>
            <w:r w:rsidRPr="006D43AB">
              <w:rPr>
                <w:rFonts w:ascii="Verdana" w:hAnsi="Verdana" w:cs="Times New Roman"/>
                <w:sz w:val="19"/>
                <w:szCs w:val="19"/>
              </w:rPr>
              <w:t>Αντίγραφο ταυτότητας ή διαβατηρίου</w:t>
            </w:r>
          </w:p>
        </w:tc>
        <w:tc>
          <w:tcPr>
            <w:tcW w:w="1076" w:type="pct"/>
            <w:vAlign w:val="center"/>
          </w:tcPr>
          <w:p w14:paraId="599005B9" w14:textId="77777777" w:rsidR="00BF37D9" w:rsidRPr="006D43AB" w:rsidRDefault="00BF37D9" w:rsidP="00BF37D9">
            <w:pPr>
              <w:spacing w:after="200" w:line="276" w:lineRule="auto"/>
              <w:jc w:val="center"/>
              <w:rPr>
                <w:rFonts w:ascii="Verdana" w:eastAsia="Times New Roman" w:hAnsi="Verdana" w:cs="Arial"/>
                <w:sz w:val="19"/>
                <w:szCs w:val="19"/>
              </w:rPr>
            </w:pPr>
            <w:r w:rsidRPr="006D43AB">
              <w:rPr>
                <w:rFonts w:ascii="Verdana" w:eastAsia="Times New Roman" w:hAnsi="Verdana" w:cs="Arial"/>
                <w:sz w:val="19"/>
                <w:szCs w:val="19"/>
              </w:rPr>
              <w:t>ΝΑΙ</w:t>
            </w:r>
          </w:p>
        </w:tc>
        <w:tc>
          <w:tcPr>
            <w:tcW w:w="1000" w:type="pct"/>
            <w:vAlign w:val="center"/>
          </w:tcPr>
          <w:p w14:paraId="053881B9" w14:textId="77777777" w:rsidR="00BF37D9" w:rsidRPr="006D43AB" w:rsidRDefault="00BF37D9" w:rsidP="00BF37D9">
            <w:pPr>
              <w:spacing w:after="200" w:line="276" w:lineRule="auto"/>
              <w:jc w:val="center"/>
              <w:rPr>
                <w:rFonts w:ascii="Verdana" w:eastAsia="Times New Roman" w:hAnsi="Verdana" w:cs="Arial"/>
                <w:sz w:val="19"/>
                <w:szCs w:val="19"/>
              </w:rPr>
            </w:pPr>
            <w:r w:rsidRPr="006D43AB">
              <w:rPr>
                <w:rFonts w:ascii="Verdana" w:eastAsia="Times New Roman" w:hAnsi="Verdana" w:cs="Arial"/>
                <w:sz w:val="19"/>
                <w:szCs w:val="19"/>
              </w:rPr>
              <w:t>ΝΑΙ</w:t>
            </w:r>
          </w:p>
        </w:tc>
      </w:tr>
      <w:tr w:rsidR="00035E86" w:rsidRPr="006D43AB" w14:paraId="4C013F50" w14:textId="77777777" w:rsidTr="00BB6C9E">
        <w:trPr>
          <w:jc w:val="center"/>
        </w:trPr>
        <w:tc>
          <w:tcPr>
            <w:tcW w:w="485" w:type="pct"/>
            <w:vAlign w:val="center"/>
          </w:tcPr>
          <w:p w14:paraId="13581BD8" w14:textId="77777777" w:rsidR="00BF37D9" w:rsidRPr="006D43AB" w:rsidRDefault="00BF37D9" w:rsidP="00BF37D9">
            <w:pPr>
              <w:numPr>
                <w:ilvl w:val="0"/>
                <w:numId w:val="33"/>
              </w:numPr>
              <w:spacing w:after="200" w:line="276" w:lineRule="auto"/>
              <w:contextualSpacing/>
              <w:rPr>
                <w:rFonts w:ascii="Verdana" w:hAnsi="Verdana" w:cs="Times New Roman"/>
                <w:sz w:val="19"/>
                <w:szCs w:val="19"/>
              </w:rPr>
            </w:pPr>
          </w:p>
        </w:tc>
        <w:tc>
          <w:tcPr>
            <w:tcW w:w="851" w:type="pct"/>
            <w:vAlign w:val="center"/>
          </w:tcPr>
          <w:p w14:paraId="3630FAF2" w14:textId="77777777" w:rsidR="00BF37D9" w:rsidRPr="006D43AB" w:rsidRDefault="00BF37D9" w:rsidP="00BF37D9">
            <w:pPr>
              <w:spacing w:after="200" w:line="276" w:lineRule="auto"/>
              <w:rPr>
                <w:rFonts w:ascii="Verdana" w:eastAsia="Times New Roman" w:hAnsi="Verdana" w:cs="Arial"/>
                <w:sz w:val="19"/>
                <w:szCs w:val="19"/>
              </w:rPr>
            </w:pPr>
            <w:r w:rsidRPr="006D43AB">
              <w:rPr>
                <w:rFonts w:ascii="Verdana" w:eastAsia="Times New Roman" w:hAnsi="Verdana" w:cs="Arial"/>
                <w:sz w:val="19"/>
                <w:szCs w:val="19"/>
              </w:rPr>
              <w:t>19.2_110</w:t>
            </w:r>
          </w:p>
        </w:tc>
        <w:tc>
          <w:tcPr>
            <w:tcW w:w="1588" w:type="pct"/>
            <w:vAlign w:val="center"/>
          </w:tcPr>
          <w:p w14:paraId="1017E8B7" w14:textId="77777777" w:rsidR="00BF37D9" w:rsidRPr="006D43AB" w:rsidRDefault="00BF37D9" w:rsidP="00BF37D9">
            <w:pPr>
              <w:spacing w:after="200" w:line="276" w:lineRule="auto"/>
              <w:rPr>
                <w:rFonts w:ascii="Verdana" w:eastAsia="Times New Roman" w:hAnsi="Verdana" w:cs="Arial"/>
                <w:sz w:val="19"/>
                <w:szCs w:val="19"/>
              </w:rPr>
            </w:pPr>
            <w:r w:rsidRPr="006D43AB">
              <w:rPr>
                <w:rFonts w:ascii="Verdana" w:eastAsia="Times New Roman" w:hAnsi="Verdana" w:cs="Arial"/>
                <w:sz w:val="19"/>
                <w:szCs w:val="19"/>
              </w:rPr>
              <w:t>Πτυχίο / Βεβαίωση Σπουδών / Βεβαίωση Επαγγελματικής Κατάρτισης, Βιογραφικά Σημειώματα</w:t>
            </w:r>
          </w:p>
        </w:tc>
        <w:tc>
          <w:tcPr>
            <w:tcW w:w="1076" w:type="pct"/>
            <w:vAlign w:val="center"/>
          </w:tcPr>
          <w:p w14:paraId="00475CF2" w14:textId="77777777" w:rsidR="00BF37D9" w:rsidRPr="006D43AB" w:rsidRDefault="00BF37D9" w:rsidP="00BF37D9">
            <w:pPr>
              <w:spacing w:after="200" w:line="276" w:lineRule="auto"/>
              <w:jc w:val="center"/>
              <w:rPr>
                <w:rFonts w:ascii="Verdana" w:eastAsia="Times New Roman" w:hAnsi="Verdana" w:cs="Arial"/>
                <w:sz w:val="19"/>
                <w:szCs w:val="19"/>
              </w:rPr>
            </w:pPr>
            <w:r w:rsidRPr="006D43AB">
              <w:rPr>
                <w:rFonts w:ascii="Verdana" w:eastAsia="Times New Roman" w:hAnsi="Verdana" w:cs="Arial"/>
                <w:sz w:val="19"/>
                <w:szCs w:val="19"/>
              </w:rPr>
              <w:t>ΟΧΙ</w:t>
            </w:r>
          </w:p>
        </w:tc>
        <w:tc>
          <w:tcPr>
            <w:tcW w:w="1000" w:type="pct"/>
            <w:vAlign w:val="center"/>
          </w:tcPr>
          <w:p w14:paraId="4CC566B0" w14:textId="77777777" w:rsidR="00BF37D9" w:rsidRPr="006D43AB" w:rsidRDefault="00BF37D9" w:rsidP="00BF37D9">
            <w:pPr>
              <w:spacing w:after="200" w:line="276" w:lineRule="auto"/>
              <w:jc w:val="center"/>
              <w:rPr>
                <w:rFonts w:ascii="Verdana" w:eastAsia="Times New Roman" w:hAnsi="Verdana" w:cs="Arial"/>
                <w:sz w:val="19"/>
                <w:szCs w:val="19"/>
              </w:rPr>
            </w:pPr>
            <w:r w:rsidRPr="006D43AB">
              <w:rPr>
                <w:rFonts w:ascii="Verdana" w:eastAsia="Times New Roman" w:hAnsi="Verdana" w:cs="Arial"/>
                <w:sz w:val="19"/>
                <w:szCs w:val="19"/>
              </w:rPr>
              <w:t>ΝΑΙ</w:t>
            </w:r>
          </w:p>
        </w:tc>
      </w:tr>
      <w:tr w:rsidR="00035E86" w:rsidRPr="006D43AB" w14:paraId="79311742" w14:textId="77777777" w:rsidTr="00BB6C9E">
        <w:trPr>
          <w:jc w:val="center"/>
        </w:trPr>
        <w:tc>
          <w:tcPr>
            <w:tcW w:w="485" w:type="pct"/>
            <w:vAlign w:val="center"/>
          </w:tcPr>
          <w:p w14:paraId="66E6ABF6" w14:textId="77777777" w:rsidR="00BF37D9" w:rsidRPr="006D43AB" w:rsidRDefault="00BF37D9" w:rsidP="00BF37D9">
            <w:pPr>
              <w:numPr>
                <w:ilvl w:val="0"/>
                <w:numId w:val="33"/>
              </w:numPr>
              <w:spacing w:after="200" w:line="276" w:lineRule="auto"/>
              <w:contextualSpacing/>
              <w:rPr>
                <w:rFonts w:ascii="Verdana" w:hAnsi="Verdana" w:cs="Times New Roman"/>
                <w:sz w:val="19"/>
                <w:szCs w:val="19"/>
              </w:rPr>
            </w:pPr>
          </w:p>
        </w:tc>
        <w:tc>
          <w:tcPr>
            <w:tcW w:w="851" w:type="pct"/>
            <w:vAlign w:val="center"/>
          </w:tcPr>
          <w:p w14:paraId="3A5FFCA5" w14:textId="77777777" w:rsidR="00BF37D9" w:rsidRPr="006D43AB" w:rsidRDefault="00BF37D9" w:rsidP="00BF37D9">
            <w:pPr>
              <w:spacing w:after="200" w:line="276" w:lineRule="auto"/>
              <w:rPr>
                <w:rFonts w:ascii="Verdana" w:eastAsia="Times New Roman" w:hAnsi="Verdana" w:cs="Arial"/>
                <w:sz w:val="19"/>
                <w:szCs w:val="19"/>
              </w:rPr>
            </w:pPr>
            <w:r w:rsidRPr="006D43AB">
              <w:rPr>
                <w:rFonts w:ascii="Verdana" w:eastAsia="Times New Roman" w:hAnsi="Verdana" w:cs="Arial"/>
                <w:sz w:val="19"/>
                <w:szCs w:val="19"/>
              </w:rPr>
              <w:t>19.2_111</w:t>
            </w:r>
          </w:p>
        </w:tc>
        <w:tc>
          <w:tcPr>
            <w:tcW w:w="1588" w:type="pct"/>
            <w:vAlign w:val="center"/>
          </w:tcPr>
          <w:p w14:paraId="0F6C1E96" w14:textId="77777777" w:rsidR="00BF37D9" w:rsidRPr="006D43AB" w:rsidRDefault="00BF37D9" w:rsidP="00BF37D9">
            <w:pPr>
              <w:spacing w:after="200" w:line="276" w:lineRule="auto"/>
              <w:rPr>
                <w:rFonts w:ascii="Verdana" w:eastAsia="Times New Roman" w:hAnsi="Verdana" w:cs="Arial"/>
                <w:sz w:val="19"/>
                <w:szCs w:val="19"/>
              </w:rPr>
            </w:pPr>
            <w:r w:rsidRPr="006D43AB">
              <w:rPr>
                <w:rFonts w:ascii="Verdana" w:eastAsia="Times New Roman" w:hAnsi="Verdana" w:cs="Arial"/>
                <w:sz w:val="19"/>
                <w:szCs w:val="19"/>
              </w:rPr>
              <w:t>Βεβαίωση εργοδότη / φορέα, Συμβάσεις απασχόλησης, Βεβαίωση από Τοπικά Δίκτυα.</w:t>
            </w:r>
          </w:p>
        </w:tc>
        <w:tc>
          <w:tcPr>
            <w:tcW w:w="1076" w:type="pct"/>
            <w:vAlign w:val="center"/>
          </w:tcPr>
          <w:p w14:paraId="41DE0F66" w14:textId="77777777" w:rsidR="00BF37D9" w:rsidRPr="006D43AB" w:rsidRDefault="00BF37D9" w:rsidP="00BF37D9">
            <w:pPr>
              <w:spacing w:after="200" w:line="276" w:lineRule="auto"/>
              <w:jc w:val="center"/>
              <w:rPr>
                <w:rFonts w:ascii="Verdana" w:eastAsia="Times New Roman" w:hAnsi="Verdana" w:cs="Arial"/>
                <w:sz w:val="19"/>
                <w:szCs w:val="19"/>
              </w:rPr>
            </w:pPr>
            <w:r w:rsidRPr="006D43AB">
              <w:rPr>
                <w:rFonts w:ascii="Verdana" w:eastAsia="Times New Roman" w:hAnsi="Verdana" w:cs="Arial"/>
                <w:sz w:val="19"/>
                <w:szCs w:val="19"/>
              </w:rPr>
              <w:t>ΟΧΙ</w:t>
            </w:r>
          </w:p>
        </w:tc>
        <w:tc>
          <w:tcPr>
            <w:tcW w:w="1000" w:type="pct"/>
            <w:vAlign w:val="center"/>
          </w:tcPr>
          <w:p w14:paraId="7F018AA7" w14:textId="77777777" w:rsidR="00BF37D9" w:rsidRPr="006D43AB" w:rsidRDefault="00BF37D9" w:rsidP="00BF37D9">
            <w:pPr>
              <w:spacing w:after="200" w:line="276" w:lineRule="auto"/>
              <w:jc w:val="center"/>
              <w:rPr>
                <w:rFonts w:ascii="Verdana" w:eastAsia="Times New Roman" w:hAnsi="Verdana" w:cs="Arial"/>
                <w:sz w:val="19"/>
                <w:szCs w:val="19"/>
              </w:rPr>
            </w:pPr>
            <w:r w:rsidRPr="006D43AB">
              <w:rPr>
                <w:rFonts w:ascii="Verdana" w:eastAsia="Times New Roman" w:hAnsi="Verdana" w:cs="Arial"/>
                <w:sz w:val="19"/>
                <w:szCs w:val="19"/>
              </w:rPr>
              <w:t>ΝΑΙ</w:t>
            </w:r>
          </w:p>
        </w:tc>
      </w:tr>
      <w:tr w:rsidR="00035E86" w:rsidRPr="006D43AB" w14:paraId="7090F94B" w14:textId="77777777" w:rsidTr="00BB6C9E">
        <w:trPr>
          <w:jc w:val="center"/>
        </w:trPr>
        <w:tc>
          <w:tcPr>
            <w:tcW w:w="485" w:type="pct"/>
            <w:vAlign w:val="center"/>
          </w:tcPr>
          <w:p w14:paraId="6B564313" w14:textId="77777777" w:rsidR="00BF37D9" w:rsidRPr="006D43AB" w:rsidRDefault="00BF37D9" w:rsidP="00BF37D9">
            <w:pPr>
              <w:numPr>
                <w:ilvl w:val="0"/>
                <w:numId w:val="33"/>
              </w:numPr>
              <w:spacing w:after="200" w:line="276" w:lineRule="auto"/>
              <w:contextualSpacing/>
              <w:rPr>
                <w:rFonts w:ascii="Verdana" w:hAnsi="Verdana" w:cs="Times New Roman"/>
                <w:sz w:val="19"/>
                <w:szCs w:val="19"/>
              </w:rPr>
            </w:pPr>
          </w:p>
        </w:tc>
        <w:tc>
          <w:tcPr>
            <w:tcW w:w="851" w:type="pct"/>
            <w:vAlign w:val="center"/>
          </w:tcPr>
          <w:p w14:paraId="675812BB" w14:textId="77777777" w:rsidR="00BF37D9" w:rsidRPr="006D43AB" w:rsidRDefault="00BF37D9" w:rsidP="00BF37D9">
            <w:pPr>
              <w:spacing w:after="200" w:line="276" w:lineRule="auto"/>
              <w:rPr>
                <w:rFonts w:ascii="Verdana" w:eastAsia="Times New Roman" w:hAnsi="Verdana" w:cs="Arial"/>
                <w:sz w:val="19"/>
                <w:szCs w:val="19"/>
              </w:rPr>
            </w:pPr>
            <w:r w:rsidRPr="006D43AB">
              <w:rPr>
                <w:rFonts w:ascii="Verdana" w:eastAsia="Times New Roman" w:hAnsi="Verdana" w:cs="Arial"/>
                <w:sz w:val="19"/>
                <w:szCs w:val="19"/>
              </w:rPr>
              <w:t>19.2_112</w:t>
            </w:r>
          </w:p>
        </w:tc>
        <w:tc>
          <w:tcPr>
            <w:tcW w:w="1588" w:type="pct"/>
            <w:vAlign w:val="center"/>
          </w:tcPr>
          <w:p w14:paraId="38D38040" w14:textId="77777777" w:rsidR="00BF37D9" w:rsidRPr="006D43AB" w:rsidRDefault="00BF37D9" w:rsidP="00BF37D9">
            <w:pPr>
              <w:spacing w:after="200" w:line="276" w:lineRule="auto"/>
              <w:rPr>
                <w:rFonts w:ascii="Verdana" w:eastAsia="Times New Roman" w:hAnsi="Verdana" w:cs="Arial"/>
                <w:sz w:val="19"/>
                <w:szCs w:val="19"/>
              </w:rPr>
            </w:pPr>
            <w:r w:rsidRPr="006D43AB">
              <w:rPr>
                <w:rFonts w:ascii="Verdana" w:eastAsia="Times New Roman" w:hAnsi="Verdana" w:cs="Arial"/>
                <w:sz w:val="19"/>
                <w:szCs w:val="19"/>
              </w:rPr>
              <w:t>Δικαιολογητικά Κάλυψης Ιδιωτικής Συμμετοχής</w:t>
            </w:r>
          </w:p>
        </w:tc>
        <w:tc>
          <w:tcPr>
            <w:tcW w:w="1076" w:type="pct"/>
            <w:vAlign w:val="center"/>
          </w:tcPr>
          <w:p w14:paraId="24EBFBCE" w14:textId="77777777" w:rsidR="00BF37D9" w:rsidRPr="006D43AB" w:rsidRDefault="00BF37D9" w:rsidP="00BF37D9">
            <w:pPr>
              <w:spacing w:after="200" w:line="276" w:lineRule="auto"/>
              <w:jc w:val="center"/>
              <w:rPr>
                <w:rFonts w:ascii="Verdana" w:eastAsia="Times New Roman" w:hAnsi="Verdana" w:cs="Arial"/>
                <w:sz w:val="19"/>
                <w:szCs w:val="19"/>
              </w:rPr>
            </w:pPr>
            <w:r w:rsidRPr="006D43AB">
              <w:rPr>
                <w:rFonts w:ascii="Verdana" w:eastAsia="Times New Roman" w:hAnsi="Verdana" w:cs="Arial"/>
                <w:sz w:val="19"/>
                <w:szCs w:val="19"/>
              </w:rPr>
              <w:t>ΟΧΙ</w:t>
            </w:r>
          </w:p>
        </w:tc>
        <w:tc>
          <w:tcPr>
            <w:tcW w:w="1000" w:type="pct"/>
            <w:vAlign w:val="center"/>
          </w:tcPr>
          <w:p w14:paraId="0C27DE8A" w14:textId="77777777" w:rsidR="00BF37D9" w:rsidRPr="006D43AB" w:rsidRDefault="00BF37D9" w:rsidP="00BF37D9">
            <w:pPr>
              <w:spacing w:after="200" w:line="276" w:lineRule="auto"/>
              <w:jc w:val="center"/>
              <w:rPr>
                <w:rFonts w:ascii="Verdana" w:eastAsia="Times New Roman" w:hAnsi="Verdana" w:cs="Arial"/>
                <w:sz w:val="19"/>
                <w:szCs w:val="19"/>
              </w:rPr>
            </w:pPr>
            <w:r w:rsidRPr="006D43AB">
              <w:rPr>
                <w:rFonts w:ascii="Verdana" w:eastAsia="Times New Roman" w:hAnsi="Verdana" w:cs="Arial"/>
                <w:sz w:val="19"/>
                <w:szCs w:val="19"/>
              </w:rPr>
              <w:t>ΝΑΙ</w:t>
            </w:r>
          </w:p>
        </w:tc>
      </w:tr>
      <w:tr w:rsidR="00035E86" w:rsidRPr="006D43AB" w14:paraId="600652B5" w14:textId="77777777" w:rsidTr="00BB6C9E">
        <w:trPr>
          <w:trHeight w:val="56"/>
          <w:jc w:val="center"/>
        </w:trPr>
        <w:tc>
          <w:tcPr>
            <w:tcW w:w="485" w:type="pct"/>
            <w:vAlign w:val="center"/>
          </w:tcPr>
          <w:p w14:paraId="17F684E2" w14:textId="77777777" w:rsidR="00BF37D9" w:rsidRPr="006D43AB" w:rsidRDefault="00BF37D9" w:rsidP="00BF37D9">
            <w:pPr>
              <w:numPr>
                <w:ilvl w:val="0"/>
                <w:numId w:val="33"/>
              </w:numPr>
              <w:spacing w:after="200" w:line="276" w:lineRule="auto"/>
              <w:contextualSpacing/>
              <w:rPr>
                <w:rFonts w:ascii="Verdana" w:hAnsi="Verdana" w:cs="Times New Roman"/>
                <w:sz w:val="19"/>
                <w:szCs w:val="19"/>
              </w:rPr>
            </w:pPr>
          </w:p>
        </w:tc>
        <w:tc>
          <w:tcPr>
            <w:tcW w:w="851" w:type="pct"/>
            <w:vAlign w:val="center"/>
          </w:tcPr>
          <w:p w14:paraId="67548FC4" w14:textId="77777777" w:rsidR="00BF37D9" w:rsidRPr="006D43AB" w:rsidRDefault="00BF37D9" w:rsidP="00BF37D9">
            <w:pPr>
              <w:spacing w:after="200" w:line="276" w:lineRule="auto"/>
              <w:rPr>
                <w:rFonts w:ascii="Verdana" w:eastAsia="Times New Roman" w:hAnsi="Verdana" w:cs="Arial"/>
                <w:sz w:val="19"/>
                <w:szCs w:val="19"/>
              </w:rPr>
            </w:pPr>
            <w:r w:rsidRPr="006D43AB">
              <w:rPr>
                <w:rFonts w:ascii="Verdana" w:eastAsia="Times New Roman" w:hAnsi="Verdana" w:cs="Arial"/>
                <w:sz w:val="19"/>
                <w:szCs w:val="19"/>
              </w:rPr>
              <w:t>19.2_115</w:t>
            </w:r>
          </w:p>
        </w:tc>
        <w:tc>
          <w:tcPr>
            <w:tcW w:w="1588" w:type="pct"/>
            <w:vAlign w:val="center"/>
          </w:tcPr>
          <w:p w14:paraId="321C3EDA" w14:textId="77777777" w:rsidR="00BF37D9" w:rsidRPr="006D43AB" w:rsidRDefault="00BF37D9" w:rsidP="00BF37D9">
            <w:pPr>
              <w:spacing w:after="200" w:line="276" w:lineRule="auto"/>
              <w:rPr>
                <w:rFonts w:ascii="Verdana" w:eastAsia="Times New Roman" w:hAnsi="Verdana" w:cs="Arial"/>
                <w:sz w:val="19"/>
                <w:szCs w:val="19"/>
              </w:rPr>
            </w:pPr>
            <w:r w:rsidRPr="006D43AB">
              <w:rPr>
                <w:rFonts w:ascii="Verdana" w:eastAsia="Times New Roman" w:hAnsi="Verdana" w:cs="Arial"/>
                <w:sz w:val="19"/>
                <w:szCs w:val="19"/>
              </w:rPr>
              <w:t>Ιδιωτικά Συμφωνητικά</w:t>
            </w:r>
          </w:p>
        </w:tc>
        <w:tc>
          <w:tcPr>
            <w:tcW w:w="1076" w:type="pct"/>
            <w:vAlign w:val="center"/>
          </w:tcPr>
          <w:p w14:paraId="00A3F336" w14:textId="77777777" w:rsidR="00BF37D9" w:rsidRPr="006D43AB" w:rsidRDefault="00BF37D9" w:rsidP="00BF37D9">
            <w:pPr>
              <w:spacing w:after="200" w:line="276" w:lineRule="auto"/>
              <w:jc w:val="center"/>
              <w:rPr>
                <w:rFonts w:ascii="Verdana" w:eastAsia="Times New Roman" w:hAnsi="Verdana" w:cs="Arial"/>
                <w:sz w:val="19"/>
                <w:szCs w:val="19"/>
              </w:rPr>
            </w:pPr>
            <w:r w:rsidRPr="006D43AB">
              <w:rPr>
                <w:rFonts w:ascii="Verdana" w:eastAsia="Times New Roman" w:hAnsi="Verdana" w:cs="Arial"/>
                <w:sz w:val="19"/>
                <w:szCs w:val="19"/>
              </w:rPr>
              <w:t>ΟΧΙ</w:t>
            </w:r>
          </w:p>
        </w:tc>
        <w:tc>
          <w:tcPr>
            <w:tcW w:w="1000" w:type="pct"/>
            <w:vAlign w:val="center"/>
          </w:tcPr>
          <w:p w14:paraId="2CB61312" w14:textId="77777777" w:rsidR="00BF37D9" w:rsidRPr="006D43AB" w:rsidRDefault="00BF37D9" w:rsidP="00BF37D9">
            <w:pPr>
              <w:spacing w:after="200" w:line="276" w:lineRule="auto"/>
              <w:jc w:val="center"/>
              <w:rPr>
                <w:rFonts w:ascii="Verdana" w:eastAsia="Times New Roman" w:hAnsi="Verdana" w:cs="Arial"/>
                <w:sz w:val="19"/>
                <w:szCs w:val="19"/>
              </w:rPr>
            </w:pPr>
            <w:r w:rsidRPr="006D43AB">
              <w:rPr>
                <w:rFonts w:ascii="Verdana" w:eastAsia="Times New Roman" w:hAnsi="Verdana" w:cs="Arial"/>
                <w:sz w:val="19"/>
                <w:szCs w:val="19"/>
              </w:rPr>
              <w:t>ΝΑΙ</w:t>
            </w:r>
          </w:p>
        </w:tc>
      </w:tr>
      <w:tr w:rsidR="00035E86" w:rsidRPr="006D43AB" w14:paraId="4E418BD4" w14:textId="77777777" w:rsidTr="00BB6C9E">
        <w:trPr>
          <w:jc w:val="center"/>
        </w:trPr>
        <w:tc>
          <w:tcPr>
            <w:tcW w:w="485" w:type="pct"/>
            <w:vAlign w:val="center"/>
          </w:tcPr>
          <w:p w14:paraId="6D9FE5CC" w14:textId="77777777" w:rsidR="00BF37D9" w:rsidRPr="006D43AB" w:rsidRDefault="00BF37D9" w:rsidP="00BF37D9">
            <w:pPr>
              <w:numPr>
                <w:ilvl w:val="0"/>
                <w:numId w:val="33"/>
              </w:numPr>
              <w:spacing w:after="200" w:line="276" w:lineRule="auto"/>
              <w:contextualSpacing/>
              <w:rPr>
                <w:rFonts w:ascii="Verdana" w:hAnsi="Verdana" w:cs="Times New Roman"/>
                <w:sz w:val="19"/>
                <w:szCs w:val="19"/>
              </w:rPr>
            </w:pPr>
          </w:p>
        </w:tc>
        <w:tc>
          <w:tcPr>
            <w:tcW w:w="851" w:type="pct"/>
            <w:vAlign w:val="center"/>
          </w:tcPr>
          <w:p w14:paraId="2A3FA4D1" w14:textId="77777777" w:rsidR="00BF37D9" w:rsidRPr="006D43AB" w:rsidRDefault="00BF37D9" w:rsidP="00BF37D9">
            <w:pPr>
              <w:spacing w:after="200" w:line="276" w:lineRule="auto"/>
              <w:rPr>
                <w:rFonts w:ascii="Verdana" w:eastAsia="Times New Roman" w:hAnsi="Verdana" w:cs="Arial"/>
                <w:sz w:val="19"/>
                <w:szCs w:val="19"/>
                <w:lang w:val="en-US"/>
              </w:rPr>
            </w:pPr>
            <w:r w:rsidRPr="006D43AB">
              <w:rPr>
                <w:rFonts w:ascii="Verdana" w:eastAsia="Times New Roman" w:hAnsi="Verdana" w:cs="Arial"/>
                <w:sz w:val="19"/>
                <w:szCs w:val="19"/>
                <w:lang w:val="en-US"/>
              </w:rPr>
              <w:t>19.2_116</w:t>
            </w:r>
          </w:p>
        </w:tc>
        <w:tc>
          <w:tcPr>
            <w:tcW w:w="1588" w:type="pct"/>
            <w:vAlign w:val="center"/>
          </w:tcPr>
          <w:p w14:paraId="66A2BA5E" w14:textId="77777777" w:rsidR="00BF37D9" w:rsidRPr="006D43AB" w:rsidRDefault="00BF37D9" w:rsidP="00BF37D9">
            <w:pPr>
              <w:spacing w:after="200" w:line="276" w:lineRule="auto"/>
              <w:rPr>
                <w:rFonts w:ascii="Verdana" w:eastAsia="Times New Roman" w:hAnsi="Verdana" w:cs="Arial"/>
                <w:sz w:val="19"/>
                <w:szCs w:val="19"/>
              </w:rPr>
            </w:pPr>
            <w:r w:rsidRPr="006D43AB">
              <w:rPr>
                <w:rFonts w:ascii="Verdana" w:eastAsia="Times New Roman" w:hAnsi="Verdana" w:cs="Arial"/>
                <w:sz w:val="19"/>
                <w:szCs w:val="19"/>
              </w:rPr>
              <w:t>Άλλο</w:t>
            </w:r>
          </w:p>
        </w:tc>
        <w:tc>
          <w:tcPr>
            <w:tcW w:w="1076" w:type="pct"/>
            <w:vAlign w:val="center"/>
          </w:tcPr>
          <w:p w14:paraId="0BD49D31" w14:textId="77777777" w:rsidR="00BF37D9" w:rsidRPr="006D43AB" w:rsidRDefault="00BF37D9" w:rsidP="00BF37D9">
            <w:pPr>
              <w:spacing w:after="200" w:line="276" w:lineRule="auto"/>
              <w:jc w:val="center"/>
              <w:rPr>
                <w:rFonts w:ascii="Verdana" w:eastAsia="Times New Roman" w:hAnsi="Verdana" w:cs="Arial"/>
                <w:sz w:val="19"/>
                <w:szCs w:val="19"/>
              </w:rPr>
            </w:pPr>
            <w:r w:rsidRPr="006D43AB">
              <w:rPr>
                <w:rFonts w:ascii="Verdana" w:eastAsia="Times New Roman" w:hAnsi="Verdana" w:cs="Arial"/>
                <w:sz w:val="19"/>
                <w:szCs w:val="19"/>
              </w:rPr>
              <w:t>ΟΧΙ</w:t>
            </w:r>
          </w:p>
        </w:tc>
        <w:tc>
          <w:tcPr>
            <w:tcW w:w="1000" w:type="pct"/>
            <w:vAlign w:val="center"/>
          </w:tcPr>
          <w:p w14:paraId="769F09A2" w14:textId="77777777" w:rsidR="00BF37D9" w:rsidRPr="006D43AB" w:rsidRDefault="00BF37D9" w:rsidP="00BF37D9">
            <w:pPr>
              <w:spacing w:after="200" w:line="276" w:lineRule="auto"/>
              <w:jc w:val="center"/>
              <w:rPr>
                <w:rFonts w:ascii="Verdana" w:eastAsia="Times New Roman" w:hAnsi="Verdana" w:cs="Arial"/>
                <w:sz w:val="19"/>
                <w:szCs w:val="19"/>
              </w:rPr>
            </w:pPr>
            <w:r w:rsidRPr="006D43AB">
              <w:rPr>
                <w:rFonts w:ascii="Verdana" w:eastAsia="Times New Roman" w:hAnsi="Verdana" w:cs="Arial"/>
                <w:sz w:val="19"/>
                <w:szCs w:val="19"/>
              </w:rPr>
              <w:t>ΝΑΙ</w:t>
            </w:r>
          </w:p>
        </w:tc>
      </w:tr>
    </w:tbl>
    <w:p w14:paraId="431FDCA9" w14:textId="0265C9DE" w:rsidR="00F75B25" w:rsidRPr="006D43AB" w:rsidRDefault="00F75B25" w:rsidP="001E6AFB">
      <w:pPr>
        <w:rPr>
          <w:rFonts w:ascii="Verdana" w:hAnsi="Verdana" w:cs="Tahoma"/>
          <w:b/>
        </w:rPr>
      </w:pPr>
    </w:p>
    <w:p w14:paraId="56A4A037" w14:textId="77777777" w:rsidR="00F75B25" w:rsidRPr="006D43AB" w:rsidRDefault="00F75B25" w:rsidP="001E6AFB">
      <w:pPr>
        <w:rPr>
          <w:rFonts w:ascii="Verdana" w:hAnsi="Verdana" w:cs="Tahoma"/>
          <w:b/>
        </w:rPr>
        <w:sectPr w:rsidR="00F75B25" w:rsidRPr="006D43AB" w:rsidSect="00C961E0">
          <w:pgSz w:w="11906" w:h="16838" w:code="9"/>
          <w:pgMar w:top="1440" w:right="1797" w:bottom="1440" w:left="1797" w:header="709" w:footer="709" w:gutter="0"/>
          <w:cols w:space="708"/>
          <w:docGrid w:linePitch="360"/>
        </w:sectPr>
      </w:pPr>
    </w:p>
    <w:p w14:paraId="026943BF" w14:textId="77596046" w:rsidR="00B200B9" w:rsidRPr="006D43AB" w:rsidRDefault="00B200B9" w:rsidP="00B200B9">
      <w:pPr>
        <w:pStyle w:val="aa"/>
        <w:rPr>
          <w:lang w:val="el-GR"/>
        </w:rPr>
      </w:pPr>
      <w:r w:rsidRPr="006D43AB">
        <w:rPr>
          <w:lang w:val="el-GR"/>
        </w:rPr>
        <w:lastRenderedPageBreak/>
        <w:t xml:space="preserve">Πίνακας </w:t>
      </w:r>
      <w:r w:rsidRPr="006D43AB">
        <w:fldChar w:fldCharType="begin"/>
      </w:r>
      <w:r w:rsidRPr="006D43AB">
        <w:rPr>
          <w:lang w:val="el-GR"/>
        </w:rPr>
        <w:instrText xml:space="preserve"> </w:instrText>
      </w:r>
      <w:r w:rsidRPr="006D43AB">
        <w:instrText>SEQ</w:instrText>
      </w:r>
      <w:r w:rsidRPr="006D43AB">
        <w:rPr>
          <w:lang w:val="el-GR"/>
        </w:rPr>
        <w:instrText xml:space="preserve"> Πίνακας \* </w:instrText>
      </w:r>
      <w:r w:rsidRPr="006D43AB">
        <w:instrText>ARABIC</w:instrText>
      </w:r>
      <w:r w:rsidRPr="006D43AB">
        <w:rPr>
          <w:lang w:val="el-GR"/>
        </w:rPr>
        <w:instrText xml:space="preserve"> </w:instrText>
      </w:r>
      <w:r w:rsidRPr="006D43AB">
        <w:fldChar w:fldCharType="separate"/>
      </w:r>
      <w:r w:rsidR="00A10DE0" w:rsidRPr="00EF209B">
        <w:rPr>
          <w:noProof/>
          <w:lang w:val="el-GR"/>
        </w:rPr>
        <w:t>8</w:t>
      </w:r>
      <w:r w:rsidRPr="006D43AB">
        <w:fldChar w:fldCharType="end"/>
      </w:r>
      <w:r w:rsidRPr="006D43AB">
        <w:rPr>
          <w:lang w:val="el-GR"/>
        </w:rPr>
        <w:t xml:space="preserve">: Οδηγός ποσοστών επιχορήγησης και έναρξης επιλεξιμότητας δαπανών </w:t>
      </w:r>
    </w:p>
    <w:tbl>
      <w:tblPr>
        <w:tblW w:w="162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93"/>
        <w:gridCol w:w="1296"/>
        <w:gridCol w:w="6237"/>
        <w:gridCol w:w="4165"/>
        <w:gridCol w:w="3152"/>
      </w:tblGrid>
      <w:tr w:rsidR="00BF503E" w:rsidRPr="00C92366" w14:paraId="0E316AAA" w14:textId="77777777" w:rsidTr="00BF503E">
        <w:trPr>
          <w:trHeight w:val="542"/>
          <w:tblHeader/>
          <w:jc w:val="center"/>
        </w:trPr>
        <w:tc>
          <w:tcPr>
            <w:tcW w:w="1393" w:type="dxa"/>
            <w:shd w:val="clear" w:color="auto" w:fill="B8CCE4"/>
            <w:noWrap/>
            <w:vAlign w:val="center"/>
          </w:tcPr>
          <w:p w14:paraId="53EC258D" w14:textId="77777777" w:rsidR="00BF503E" w:rsidRPr="009B13C7" w:rsidRDefault="00BF503E" w:rsidP="00FE6EBA">
            <w:pPr>
              <w:spacing w:before="40" w:after="40" w:line="240" w:lineRule="auto"/>
              <w:jc w:val="center"/>
              <w:rPr>
                <w:rFonts w:ascii="Verdana" w:eastAsia="Times New Roman" w:hAnsi="Verdana" w:cs="Calibri"/>
                <w:b/>
                <w:bCs/>
                <w:color w:val="000000"/>
                <w:sz w:val="18"/>
                <w:szCs w:val="18"/>
              </w:rPr>
            </w:pPr>
            <w:bookmarkStart w:id="57" w:name="_Hlk8116591"/>
            <w:r w:rsidRPr="009B13C7">
              <w:rPr>
                <w:rFonts w:ascii="Verdana" w:eastAsia="Times New Roman" w:hAnsi="Verdana" w:cs="Calibri"/>
                <w:b/>
                <w:bCs/>
                <w:color w:val="000000"/>
                <w:sz w:val="18"/>
                <w:szCs w:val="18"/>
              </w:rPr>
              <w:t>Πλαίσιο Υλοποίησης</w:t>
            </w:r>
          </w:p>
        </w:tc>
        <w:tc>
          <w:tcPr>
            <w:tcW w:w="1296" w:type="dxa"/>
            <w:shd w:val="clear" w:color="auto" w:fill="B8CCE4"/>
            <w:noWrap/>
            <w:vAlign w:val="center"/>
          </w:tcPr>
          <w:p w14:paraId="25698191" w14:textId="77777777" w:rsidR="00BF503E" w:rsidRPr="009B13C7" w:rsidRDefault="00BF503E" w:rsidP="00FE6EBA">
            <w:pPr>
              <w:spacing w:before="40" w:after="40" w:line="240" w:lineRule="auto"/>
              <w:jc w:val="center"/>
              <w:rPr>
                <w:rFonts w:ascii="Verdana" w:eastAsia="Times New Roman" w:hAnsi="Verdana" w:cs="Calibri"/>
                <w:b/>
                <w:bCs/>
                <w:color w:val="000000"/>
                <w:sz w:val="18"/>
                <w:szCs w:val="18"/>
              </w:rPr>
            </w:pPr>
            <w:r w:rsidRPr="009B13C7">
              <w:rPr>
                <w:rFonts w:ascii="Verdana" w:eastAsia="Times New Roman" w:hAnsi="Verdana" w:cs="Calibri"/>
                <w:b/>
                <w:bCs/>
                <w:color w:val="000000"/>
                <w:sz w:val="18"/>
                <w:szCs w:val="18"/>
              </w:rPr>
              <w:t>Υποδράση</w:t>
            </w:r>
          </w:p>
        </w:tc>
        <w:tc>
          <w:tcPr>
            <w:tcW w:w="6237" w:type="dxa"/>
            <w:shd w:val="clear" w:color="auto" w:fill="B8CCE4"/>
            <w:noWrap/>
            <w:vAlign w:val="center"/>
          </w:tcPr>
          <w:p w14:paraId="5B9C6E5E" w14:textId="77777777" w:rsidR="00BF503E" w:rsidRPr="009B13C7" w:rsidRDefault="00BF503E" w:rsidP="00FE6EBA">
            <w:pPr>
              <w:spacing w:before="40" w:after="40" w:line="240" w:lineRule="auto"/>
              <w:jc w:val="center"/>
              <w:rPr>
                <w:rFonts w:ascii="Verdana" w:eastAsia="Times New Roman" w:hAnsi="Verdana" w:cs="Calibri"/>
                <w:b/>
                <w:bCs/>
                <w:color w:val="000000"/>
                <w:sz w:val="18"/>
                <w:szCs w:val="18"/>
              </w:rPr>
            </w:pPr>
            <w:r w:rsidRPr="009B13C7">
              <w:rPr>
                <w:rFonts w:ascii="Verdana" w:eastAsia="Times New Roman" w:hAnsi="Verdana" w:cs="Calibri"/>
                <w:b/>
                <w:bCs/>
                <w:color w:val="000000"/>
                <w:sz w:val="18"/>
                <w:szCs w:val="18"/>
              </w:rPr>
              <w:t>Ποσοστό επιχορήγησης</w:t>
            </w:r>
          </w:p>
        </w:tc>
        <w:tc>
          <w:tcPr>
            <w:tcW w:w="4165" w:type="dxa"/>
            <w:shd w:val="clear" w:color="auto" w:fill="B8CCE4"/>
            <w:noWrap/>
            <w:vAlign w:val="center"/>
          </w:tcPr>
          <w:p w14:paraId="1B42EC0F" w14:textId="77777777" w:rsidR="00BF503E" w:rsidRPr="009B13C7" w:rsidRDefault="00BF503E" w:rsidP="00FE6EBA">
            <w:pPr>
              <w:spacing w:before="40" w:after="40" w:line="240" w:lineRule="auto"/>
              <w:jc w:val="center"/>
              <w:rPr>
                <w:rFonts w:ascii="Verdana" w:eastAsia="Times New Roman" w:hAnsi="Verdana" w:cs="Calibri"/>
                <w:b/>
                <w:bCs/>
                <w:color w:val="000000"/>
                <w:sz w:val="18"/>
                <w:szCs w:val="18"/>
              </w:rPr>
            </w:pPr>
            <w:r w:rsidRPr="009B13C7">
              <w:rPr>
                <w:rFonts w:ascii="Verdana" w:eastAsia="Times New Roman" w:hAnsi="Verdana" w:cs="Calibri"/>
                <w:b/>
                <w:bCs/>
                <w:color w:val="000000"/>
                <w:sz w:val="18"/>
                <w:szCs w:val="18"/>
              </w:rPr>
              <w:t>Επιλεξιμότητα δαπανών</w:t>
            </w:r>
          </w:p>
        </w:tc>
        <w:tc>
          <w:tcPr>
            <w:tcW w:w="3152" w:type="dxa"/>
            <w:shd w:val="clear" w:color="auto" w:fill="B8CCE4"/>
            <w:noWrap/>
            <w:vAlign w:val="center"/>
          </w:tcPr>
          <w:p w14:paraId="7166C21B" w14:textId="77777777" w:rsidR="00BF503E" w:rsidRPr="009B13C7" w:rsidRDefault="00BF503E" w:rsidP="00FE6EBA">
            <w:pPr>
              <w:spacing w:before="40" w:after="40" w:line="240" w:lineRule="auto"/>
              <w:jc w:val="center"/>
              <w:rPr>
                <w:rFonts w:ascii="Verdana" w:eastAsia="Times New Roman" w:hAnsi="Verdana" w:cs="Calibri"/>
                <w:b/>
                <w:bCs/>
                <w:color w:val="000000"/>
                <w:sz w:val="18"/>
                <w:szCs w:val="18"/>
              </w:rPr>
            </w:pPr>
            <w:r w:rsidRPr="009B13C7">
              <w:rPr>
                <w:rFonts w:ascii="Verdana" w:eastAsia="Times New Roman" w:hAnsi="Verdana" w:cs="Calibri"/>
                <w:b/>
                <w:bCs/>
                <w:color w:val="000000"/>
                <w:sz w:val="18"/>
                <w:szCs w:val="18"/>
              </w:rPr>
              <w:t>Παρατηρήσεις</w:t>
            </w:r>
          </w:p>
        </w:tc>
      </w:tr>
      <w:tr w:rsidR="00485976" w:rsidRPr="00C92366" w14:paraId="39AB0C07" w14:textId="77777777" w:rsidTr="00D3273C">
        <w:trPr>
          <w:trHeight w:val="1915"/>
          <w:jc w:val="center"/>
        </w:trPr>
        <w:tc>
          <w:tcPr>
            <w:tcW w:w="1393" w:type="dxa"/>
            <w:vAlign w:val="center"/>
          </w:tcPr>
          <w:p w14:paraId="18D5C21E" w14:textId="77777777" w:rsidR="00485976" w:rsidRPr="009B13C7" w:rsidRDefault="00485976" w:rsidP="00FE6EBA">
            <w:pPr>
              <w:spacing w:before="40" w:after="40" w:line="240" w:lineRule="auto"/>
              <w:jc w:val="center"/>
              <w:rPr>
                <w:rFonts w:ascii="Verdana" w:eastAsia="Times New Roman" w:hAnsi="Verdana" w:cs="Calibri"/>
                <w:color w:val="000000"/>
                <w:sz w:val="18"/>
                <w:szCs w:val="18"/>
              </w:rPr>
            </w:pPr>
            <w:r w:rsidRPr="009B13C7">
              <w:rPr>
                <w:rFonts w:ascii="Verdana" w:eastAsia="Times New Roman" w:hAnsi="Verdana" w:cs="Calibri"/>
                <w:color w:val="000000"/>
                <w:sz w:val="18"/>
                <w:szCs w:val="18"/>
              </w:rPr>
              <w:t>Καν. 1305/2013</w:t>
            </w:r>
          </w:p>
        </w:tc>
        <w:tc>
          <w:tcPr>
            <w:tcW w:w="1296" w:type="dxa"/>
            <w:noWrap/>
            <w:vAlign w:val="center"/>
          </w:tcPr>
          <w:p w14:paraId="5B84C1E1" w14:textId="77777777" w:rsidR="00485976" w:rsidRPr="009B13C7" w:rsidRDefault="00485976" w:rsidP="00FE6EBA">
            <w:pPr>
              <w:spacing w:before="40" w:after="40" w:line="240" w:lineRule="auto"/>
              <w:jc w:val="both"/>
              <w:rPr>
                <w:rFonts w:ascii="Verdana" w:eastAsia="Times New Roman" w:hAnsi="Verdana" w:cs="Calibri"/>
                <w:b/>
                <w:bCs/>
                <w:color w:val="000000"/>
                <w:sz w:val="18"/>
                <w:szCs w:val="18"/>
              </w:rPr>
            </w:pPr>
            <w:r w:rsidRPr="009B13C7">
              <w:rPr>
                <w:rFonts w:ascii="Verdana" w:eastAsia="Times New Roman" w:hAnsi="Verdana" w:cs="Calibri"/>
                <w:bCs/>
                <w:color w:val="000000"/>
                <w:sz w:val="18"/>
                <w:szCs w:val="18"/>
              </w:rPr>
              <w:t>19.2.1.1</w:t>
            </w:r>
            <w:r>
              <w:rPr>
                <w:rFonts w:ascii="Verdana" w:eastAsia="Times New Roman" w:hAnsi="Verdana" w:cs="Calibri"/>
                <w:bCs/>
                <w:color w:val="000000"/>
                <w:sz w:val="18"/>
                <w:szCs w:val="18"/>
              </w:rPr>
              <w:t xml:space="preserve"> </w:t>
            </w:r>
          </w:p>
        </w:tc>
        <w:tc>
          <w:tcPr>
            <w:tcW w:w="6237" w:type="dxa"/>
            <w:vAlign w:val="center"/>
          </w:tcPr>
          <w:p w14:paraId="0F0EAB6F" w14:textId="77777777" w:rsidR="00485976" w:rsidRPr="009B13C7" w:rsidRDefault="00485976" w:rsidP="00FE6EBA">
            <w:pPr>
              <w:spacing w:before="40" w:after="40" w:line="240" w:lineRule="auto"/>
              <w:rPr>
                <w:rFonts w:ascii="Verdana" w:eastAsia="Times New Roman" w:hAnsi="Verdana" w:cs="Calibri"/>
                <w:color w:val="000000"/>
                <w:sz w:val="18"/>
                <w:szCs w:val="18"/>
              </w:rPr>
            </w:pPr>
            <w:r w:rsidRPr="003B0ADD">
              <w:rPr>
                <w:rFonts w:ascii="Verdana" w:eastAsia="Times New Roman" w:hAnsi="Verdana" w:cs="Calibri"/>
                <w:color w:val="000000"/>
                <w:sz w:val="18"/>
                <w:szCs w:val="18"/>
                <w:u w:val="single"/>
              </w:rPr>
              <w:t>Άρθρο 14:</w:t>
            </w:r>
            <w:r w:rsidRPr="009B13C7">
              <w:rPr>
                <w:rFonts w:ascii="Verdana" w:eastAsia="Times New Roman" w:hAnsi="Verdana" w:cs="Calibri"/>
                <w:color w:val="000000"/>
                <w:sz w:val="18"/>
                <w:szCs w:val="18"/>
              </w:rPr>
              <w:t xml:space="preserve"> 100% έως 20.000,00€</w:t>
            </w:r>
          </w:p>
        </w:tc>
        <w:tc>
          <w:tcPr>
            <w:tcW w:w="4165" w:type="dxa"/>
            <w:vAlign w:val="center"/>
          </w:tcPr>
          <w:p w14:paraId="0C1D83AC" w14:textId="0C2EFE69" w:rsidR="00485976" w:rsidRPr="009B13C7" w:rsidRDefault="00485976" w:rsidP="00BF503E">
            <w:pPr>
              <w:spacing w:before="40" w:after="40" w:line="240" w:lineRule="auto"/>
              <w:jc w:val="both"/>
              <w:rPr>
                <w:rFonts w:ascii="Verdana" w:eastAsia="Times New Roman" w:hAnsi="Verdana" w:cs="Calibri"/>
                <w:color w:val="000000"/>
                <w:sz w:val="18"/>
                <w:szCs w:val="18"/>
              </w:rPr>
            </w:pPr>
            <w:r w:rsidRPr="009B13C7">
              <w:rPr>
                <w:rFonts w:ascii="Verdana" w:eastAsia="Times New Roman" w:hAnsi="Verdana" w:cs="Calibri"/>
                <w:color w:val="000000"/>
                <w:sz w:val="18"/>
                <w:szCs w:val="18"/>
              </w:rPr>
              <w:t>Από την ημερομηνία έγκρισης του τοπικού προγράμματος (12-12-2016) μόνο οι Γενικές Δαπάνες. Από την οριστική υποβολή των αιτήσεων οι υπόλοιπες δαπάνες.</w:t>
            </w:r>
          </w:p>
        </w:tc>
        <w:tc>
          <w:tcPr>
            <w:tcW w:w="3152" w:type="dxa"/>
            <w:vAlign w:val="center"/>
          </w:tcPr>
          <w:p w14:paraId="63511BF9" w14:textId="77777777" w:rsidR="00485976" w:rsidRPr="009B13C7" w:rsidRDefault="00485976" w:rsidP="00FE6EBA">
            <w:pPr>
              <w:spacing w:before="40" w:after="40" w:line="240" w:lineRule="auto"/>
              <w:jc w:val="both"/>
              <w:rPr>
                <w:rFonts w:ascii="Verdana" w:eastAsia="Times New Roman" w:hAnsi="Verdana" w:cs="Calibri"/>
                <w:color w:val="000000"/>
                <w:sz w:val="18"/>
                <w:szCs w:val="18"/>
              </w:rPr>
            </w:pPr>
            <w:r w:rsidRPr="009B13C7">
              <w:rPr>
                <w:rFonts w:ascii="Verdana" w:eastAsia="Times New Roman" w:hAnsi="Verdana" w:cs="Calibri"/>
                <w:color w:val="000000"/>
                <w:sz w:val="18"/>
                <w:szCs w:val="18"/>
              </w:rPr>
              <w:t>Γεωργικός Τομέας</w:t>
            </w:r>
          </w:p>
        </w:tc>
      </w:tr>
      <w:tr w:rsidR="00BF503E" w:rsidRPr="00C92366" w14:paraId="3375EB86" w14:textId="77777777" w:rsidTr="00BF503E">
        <w:trPr>
          <w:trHeight w:val="649"/>
          <w:jc w:val="center"/>
        </w:trPr>
        <w:tc>
          <w:tcPr>
            <w:tcW w:w="1393" w:type="dxa"/>
            <w:vMerge w:val="restart"/>
            <w:vAlign w:val="center"/>
          </w:tcPr>
          <w:p w14:paraId="261E34C2" w14:textId="77777777" w:rsidR="00BF503E" w:rsidRPr="009B13C7" w:rsidRDefault="00BF503E" w:rsidP="00FE6EBA">
            <w:pPr>
              <w:spacing w:before="40" w:after="40" w:line="240" w:lineRule="auto"/>
              <w:jc w:val="center"/>
              <w:rPr>
                <w:rFonts w:ascii="Verdana" w:eastAsia="Times New Roman" w:hAnsi="Verdana" w:cs="Calibri"/>
                <w:color w:val="000000"/>
                <w:sz w:val="18"/>
                <w:szCs w:val="18"/>
              </w:rPr>
            </w:pPr>
            <w:r w:rsidRPr="009B13C7">
              <w:rPr>
                <w:rFonts w:ascii="Verdana" w:eastAsia="Times New Roman" w:hAnsi="Verdana" w:cs="Calibri"/>
                <w:color w:val="000000"/>
                <w:sz w:val="18"/>
                <w:szCs w:val="18"/>
              </w:rPr>
              <w:t>Καν. 1407/2013</w:t>
            </w:r>
          </w:p>
        </w:tc>
        <w:tc>
          <w:tcPr>
            <w:tcW w:w="1296" w:type="dxa"/>
            <w:noWrap/>
            <w:vAlign w:val="center"/>
          </w:tcPr>
          <w:p w14:paraId="6FDAC4ED" w14:textId="69FE7209" w:rsidR="00BF503E" w:rsidRPr="009B13C7" w:rsidRDefault="00BF503E" w:rsidP="00FE6EBA">
            <w:pPr>
              <w:spacing w:before="40" w:after="40" w:line="240" w:lineRule="auto"/>
              <w:jc w:val="both"/>
              <w:rPr>
                <w:rFonts w:ascii="Verdana" w:eastAsia="Times New Roman" w:hAnsi="Verdana" w:cs="Calibri"/>
                <w:color w:val="000000"/>
                <w:sz w:val="18"/>
                <w:szCs w:val="18"/>
              </w:rPr>
            </w:pPr>
            <w:r w:rsidRPr="009B13C7">
              <w:rPr>
                <w:rFonts w:ascii="Verdana" w:eastAsia="Times New Roman" w:hAnsi="Verdana" w:cs="Calibri"/>
                <w:color w:val="000000"/>
                <w:sz w:val="18"/>
                <w:szCs w:val="18"/>
              </w:rPr>
              <w:t>19.2.1.1</w:t>
            </w:r>
            <w:r>
              <w:rPr>
                <w:rFonts w:ascii="Verdana" w:eastAsia="Times New Roman" w:hAnsi="Verdana" w:cs="Calibri"/>
                <w:color w:val="000000"/>
                <w:sz w:val="18"/>
                <w:szCs w:val="18"/>
              </w:rPr>
              <w:t xml:space="preserve"> </w:t>
            </w:r>
            <w:r w:rsidRPr="009B13C7">
              <w:rPr>
                <w:rFonts w:ascii="Verdana" w:eastAsia="Times New Roman" w:hAnsi="Verdana" w:cs="Calibri"/>
                <w:color w:val="000000"/>
                <w:sz w:val="18"/>
                <w:szCs w:val="18"/>
              </w:rPr>
              <w:t xml:space="preserve">  </w:t>
            </w:r>
          </w:p>
        </w:tc>
        <w:tc>
          <w:tcPr>
            <w:tcW w:w="6237" w:type="dxa"/>
            <w:vAlign w:val="center"/>
          </w:tcPr>
          <w:p w14:paraId="36C198C2" w14:textId="77777777" w:rsidR="00BF503E" w:rsidRPr="009B13C7" w:rsidRDefault="00BF503E" w:rsidP="00FE6EBA">
            <w:pPr>
              <w:spacing w:before="40" w:after="40" w:line="240" w:lineRule="auto"/>
              <w:jc w:val="both"/>
              <w:rPr>
                <w:rFonts w:ascii="Verdana" w:eastAsia="Times New Roman" w:hAnsi="Verdana" w:cs="Calibri"/>
                <w:color w:val="000000"/>
                <w:sz w:val="18"/>
                <w:szCs w:val="18"/>
              </w:rPr>
            </w:pPr>
            <w:r w:rsidRPr="009B13C7">
              <w:rPr>
                <w:rFonts w:ascii="Verdana" w:eastAsia="Times New Roman" w:hAnsi="Verdana" w:cs="Calibri"/>
                <w:color w:val="000000"/>
                <w:sz w:val="18"/>
                <w:szCs w:val="18"/>
              </w:rPr>
              <w:t xml:space="preserve">100% έως 20.000,00€ </w:t>
            </w:r>
          </w:p>
        </w:tc>
        <w:tc>
          <w:tcPr>
            <w:tcW w:w="4165" w:type="dxa"/>
            <w:vAlign w:val="center"/>
          </w:tcPr>
          <w:p w14:paraId="3C0E0A3E" w14:textId="77777777" w:rsidR="00BF503E" w:rsidRPr="009B13C7" w:rsidRDefault="00BF503E" w:rsidP="00FE6EBA">
            <w:pPr>
              <w:spacing w:before="40" w:after="40" w:line="240" w:lineRule="auto"/>
              <w:jc w:val="both"/>
              <w:rPr>
                <w:rFonts w:ascii="Verdana" w:eastAsia="Times New Roman" w:hAnsi="Verdana" w:cs="Calibri"/>
                <w:color w:val="000000"/>
                <w:sz w:val="18"/>
                <w:szCs w:val="18"/>
              </w:rPr>
            </w:pPr>
            <w:r w:rsidRPr="009B13C7">
              <w:rPr>
                <w:rFonts w:ascii="Verdana" w:eastAsia="Times New Roman" w:hAnsi="Verdana" w:cs="Calibri"/>
                <w:color w:val="000000"/>
                <w:sz w:val="18"/>
                <w:szCs w:val="18"/>
              </w:rPr>
              <w:t>Από την ημερομηνία έγκρισης του τοπικού προγράμματος (12-12-2016), σύμφωνα με το ισχύον θεσμικό πλαίσιο.</w:t>
            </w:r>
          </w:p>
        </w:tc>
        <w:tc>
          <w:tcPr>
            <w:tcW w:w="3152" w:type="dxa"/>
            <w:noWrap/>
            <w:vAlign w:val="bottom"/>
          </w:tcPr>
          <w:p w14:paraId="01ABB61B" w14:textId="77777777" w:rsidR="00BF503E" w:rsidRPr="009B13C7" w:rsidRDefault="00BF503E" w:rsidP="00FE6EBA">
            <w:pPr>
              <w:spacing w:before="40" w:after="40" w:line="240" w:lineRule="auto"/>
              <w:jc w:val="both"/>
              <w:rPr>
                <w:rFonts w:ascii="Verdana" w:eastAsia="Times New Roman" w:hAnsi="Verdana" w:cs="Calibri"/>
                <w:color w:val="000000"/>
                <w:sz w:val="18"/>
                <w:szCs w:val="18"/>
              </w:rPr>
            </w:pPr>
            <w:r w:rsidRPr="009B13C7">
              <w:rPr>
                <w:rFonts w:ascii="Verdana" w:eastAsia="Times New Roman" w:hAnsi="Verdana" w:cs="Calibri"/>
                <w:color w:val="000000"/>
                <w:sz w:val="18"/>
                <w:szCs w:val="18"/>
              </w:rPr>
              <w:t> Δασικός Τομέας (19.2.1.1)</w:t>
            </w:r>
          </w:p>
        </w:tc>
      </w:tr>
      <w:tr w:rsidR="00BF503E" w:rsidRPr="00C92366" w14:paraId="55D17367" w14:textId="77777777" w:rsidTr="00BF503E">
        <w:trPr>
          <w:trHeight w:val="579"/>
          <w:jc w:val="center"/>
        </w:trPr>
        <w:tc>
          <w:tcPr>
            <w:tcW w:w="1393" w:type="dxa"/>
            <w:vMerge/>
            <w:vAlign w:val="center"/>
          </w:tcPr>
          <w:p w14:paraId="45F2D9B1" w14:textId="77777777" w:rsidR="00BF503E" w:rsidRPr="009B13C7" w:rsidRDefault="00BF503E" w:rsidP="00FE6EBA">
            <w:pPr>
              <w:spacing w:before="40" w:after="40" w:line="240" w:lineRule="auto"/>
              <w:jc w:val="both"/>
              <w:rPr>
                <w:rFonts w:ascii="Verdana" w:eastAsia="Times New Roman" w:hAnsi="Verdana" w:cs="Calibri"/>
                <w:color w:val="000000"/>
                <w:sz w:val="18"/>
                <w:szCs w:val="18"/>
              </w:rPr>
            </w:pPr>
          </w:p>
        </w:tc>
        <w:tc>
          <w:tcPr>
            <w:tcW w:w="1296" w:type="dxa"/>
            <w:noWrap/>
            <w:vAlign w:val="center"/>
          </w:tcPr>
          <w:p w14:paraId="1096457A" w14:textId="6169B994" w:rsidR="00BF503E" w:rsidRPr="009B13C7" w:rsidDel="00EC1CDE" w:rsidRDefault="00BF503E" w:rsidP="00FE6EBA">
            <w:pPr>
              <w:spacing w:before="40" w:after="40" w:line="240" w:lineRule="auto"/>
              <w:jc w:val="both"/>
              <w:rPr>
                <w:rFonts w:ascii="Verdana" w:eastAsia="Times New Roman" w:hAnsi="Verdana" w:cs="Calibri"/>
                <w:color w:val="000000"/>
                <w:sz w:val="18"/>
                <w:szCs w:val="18"/>
              </w:rPr>
            </w:pPr>
            <w:r w:rsidRPr="009B13C7">
              <w:rPr>
                <w:rFonts w:ascii="Verdana" w:eastAsia="Times New Roman" w:hAnsi="Verdana" w:cs="Calibri"/>
                <w:color w:val="000000"/>
                <w:sz w:val="18"/>
                <w:szCs w:val="18"/>
              </w:rPr>
              <w:t xml:space="preserve">19.2.7.3  </w:t>
            </w:r>
          </w:p>
        </w:tc>
        <w:tc>
          <w:tcPr>
            <w:tcW w:w="6237" w:type="dxa"/>
            <w:noWrap/>
            <w:vAlign w:val="center"/>
          </w:tcPr>
          <w:p w14:paraId="6FF41B8E" w14:textId="77777777" w:rsidR="00BF503E" w:rsidRPr="009B13C7" w:rsidRDefault="00BF503E" w:rsidP="00FE6EBA">
            <w:pPr>
              <w:spacing w:before="40" w:after="40" w:line="240" w:lineRule="auto"/>
              <w:jc w:val="both"/>
              <w:rPr>
                <w:rFonts w:ascii="Verdana" w:eastAsia="Times New Roman" w:hAnsi="Verdana" w:cs="Calibri"/>
                <w:color w:val="000000"/>
                <w:sz w:val="18"/>
                <w:szCs w:val="18"/>
              </w:rPr>
            </w:pPr>
            <w:r w:rsidRPr="009B13C7">
              <w:rPr>
                <w:rFonts w:ascii="Verdana" w:eastAsia="Times New Roman" w:hAnsi="Verdana" w:cs="Calibri"/>
                <w:color w:val="000000"/>
                <w:sz w:val="18"/>
                <w:szCs w:val="18"/>
              </w:rPr>
              <w:t xml:space="preserve">Έως 65% </w:t>
            </w:r>
          </w:p>
        </w:tc>
        <w:tc>
          <w:tcPr>
            <w:tcW w:w="4165" w:type="dxa"/>
            <w:vAlign w:val="center"/>
          </w:tcPr>
          <w:p w14:paraId="02D2064F" w14:textId="77777777" w:rsidR="00BF503E" w:rsidRPr="009B13C7" w:rsidRDefault="00BF503E" w:rsidP="00FE6EBA">
            <w:pPr>
              <w:spacing w:before="40" w:after="40" w:line="240" w:lineRule="auto"/>
              <w:jc w:val="both"/>
              <w:rPr>
                <w:rFonts w:ascii="Verdana" w:eastAsia="Times New Roman" w:hAnsi="Verdana" w:cs="Calibri"/>
                <w:color w:val="000000"/>
                <w:sz w:val="18"/>
                <w:szCs w:val="18"/>
              </w:rPr>
            </w:pPr>
            <w:r w:rsidRPr="009B13C7">
              <w:rPr>
                <w:rFonts w:ascii="Verdana" w:eastAsia="Times New Roman" w:hAnsi="Verdana" w:cs="Calibri"/>
                <w:color w:val="000000"/>
                <w:sz w:val="18"/>
                <w:szCs w:val="18"/>
              </w:rPr>
              <w:t>Από την ημερομηνία έγκρισης του τοπικού προγράμματος (12-12-2016), σύμφωνα με το ισχύον θεσμικό πλαίσιο.</w:t>
            </w:r>
          </w:p>
        </w:tc>
        <w:tc>
          <w:tcPr>
            <w:tcW w:w="3152" w:type="dxa"/>
            <w:vAlign w:val="center"/>
          </w:tcPr>
          <w:p w14:paraId="4E48B195" w14:textId="77777777" w:rsidR="00BF503E" w:rsidRPr="009B13C7" w:rsidRDefault="00BF503E" w:rsidP="00FE6EBA">
            <w:pPr>
              <w:spacing w:before="40" w:after="40" w:line="240" w:lineRule="auto"/>
              <w:jc w:val="both"/>
              <w:rPr>
                <w:rFonts w:ascii="Verdana" w:eastAsia="Times New Roman" w:hAnsi="Verdana" w:cs="Calibri"/>
                <w:color w:val="000000"/>
                <w:sz w:val="18"/>
                <w:szCs w:val="18"/>
              </w:rPr>
            </w:pPr>
          </w:p>
        </w:tc>
      </w:tr>
      <w:bookmarkEnd w:id="57"/>
    </w:tbl>
    <w:p w14:paraId="3F27C250" w14:textId="77777777" w:rsidR="00485976" w:rsidRDefault="00485976" w:rsidP="00C36E03">
      <w:pPr>
        <w:pStyle w:val="aa"/>
        <w:rPr>
          <w:lang w:val="el-GR"/>
        </w:rPr>
      </w:pPr>
    </w:p>
    <w:p w14:paraId="4E0386C6" w14:textId="77777777" w:rsidR="00485976" w:rsidRDefault="00485976">
      <w:pPr>
        <w:rPr>
          <w:rFonts w:ascii="Verdana" w:eastAsia="Times New Roman" w:hAnsi="Verdana" w:cs="Times New Roman"/>
          <w:b/>
          <w:bCs/>
          <w:sz w:val="20"/>
          <w:szCs w:val="20"/>
          <w:lang w:eastAsia="en-US"/>
        </w:rPr>
      </w:pPr>
      <w:r>
        <w:br w:type="page"/>
      </w:r>
    </w:p>
    <w:p w14:paraId="7F8CA8D1" w14:textId="73563A32" w:rsidR="00947B64" w:rsidRPr="00947B64" w:rsidRDefault="002A1D73" w:rsidP="00C36E03">
      <w:pPr>
        <w:pStyle w:val="aa"/>
      </w:pPr>
      <w:r w:rsidRPr="006D43AB">
        <w:rPr>
          <w:lang w:val="el-GR"/>
        </w:rPr>
        <w:lastRenderedPageBreak/>
        <w:t>Πίνακας 9: Ένταση Ενίσχυσης</w:t>
      </w:r>
    </w:p>
    <w:tbl>
      <w:tblPr>
        <w:tblW w:w="15113" w:type="dxa"/>
        <w:jc w:val="center"/>
        <w:tblLayout w:type="fixed"/>
        <w:tblLook w:val="00A0" w:firstRow="1" w:lastRow="0" w:firstColumn="1" w:lastColumn="0" w:noHBand="0" w:noVBand="0"/>
      </w:tblPr>
      <w:tblGrid>
        <w:gridCol w:w="1413"/>
        <w:gridCol w:w="992"/>
        <w:gridCol w:w="3969"/>
        <w:gridCol w:w="1529"/>
        <w:gridCol w:w="2325"/>
        <w:gridCol w:w="4885"/>
      </w:tblGrid>
      <w:tr w:rsidR="00947B64" w:rsidRPr="00947B64" w14:paraId="5B1544CE" w14:textId="77777777" w:rsidTr="00947B64">
        <w:trPr>
          <w:trHeight w:val="203"/>
          <w:tblHeader/>
          <w:jc w:val="center"/>
        </w:trPr>
        <w:tc>
          <w:tcPr>
            <w:tcW w:w="1413" w:type="dxa"/>
            <w:tcBorders>
              <w:top w:val="single" w:sz="4" w:space="0" w:color="auto"/>
              <w:left w:val="single" w:sz="4" w:space="0" w:color="auto"/>
              <w:bottom w:val="single" w:sz="8" w:space="0" w:color="000000"/>
              <w:right w:val="single" w:sz="4" w:space="0" w:color="auto"/>
            </w:tcBorders>
            <w:shd w:val="clear" w:color="auto" w:fill="B8CCE4"/>
            <w:vAlign w:val="center"/>
          </w:tcPr>
          <w:p w14:paraId="20EFBCE3" w14:textId="77777777" w:rsidR="00947B64" w:rsidRPr="00947B64" w:rsidRDefault="00947B64" w:rsidP="00947B64">
            <w:pPr>
              <w:spacing w:before="120" w:after="120" w:line="240" w:lineRule="auto"/>
              <w:jc w:val="center"/>
              <w:rPr>
                <w:rFonts w:ascii="Verdana" w:eastAsia="Times New Roman" w:hAnsi="Verdana" w:cs="Calibri"/>
                <w:b/>
                <w:bCs/>
                <w:color w:val="000000"/>
                <w:sz w:val="18"/>
                <w:szCs w:val="18"/>
              </w:rPr>
            </w:pPr>
            <w:r w:rsidRPr="00947B64">
              <w:rPr>
                <w:rFonts w:ascii="Verdana" w:eastAsia="Times New Roman" w:hAnsi="Verdana" w:cs="Calibri"/>
                <w:b/>
                <w:bCs/>
                <w:color w:val="000000"/>
                <w:sz w:val="18"/>
                <w:szCs w:val="18"/>
              </w:rPr>
              <w:t>ΔΡΑΣΗ</w:t>
            </w:r>
          </w:p>
        </w:tc>
        <w:tc>
          <w:tcPr>
            <w:tcW w:w="992" w:type="dxa"/>
            <w:tcBorders>
              <w:top w:val="single" w:sz="4" w:space="0" w:color="auto"/>
              <w:left w:val="nil"/>
              <w:bottom w:val="single" w:sz="4" w:space="0" w:color="auto"/>
              <w:right w:val="single" w:sz="4" w:space="0" w:color="auto"/>
            </w:tcBorders>
            <w:shd w:val="clear" w:color="auto" w:fill="B8CCE4"/>
            <w:vAlign w:val="center"/>
          </w:tcPr>
          <w:p w14:paraId="282E1C38" w14:textId="77777777" w:rsidR="00947B64" w:rsidRPr="00947B64" w:rsidRDefault="00947B64" w:rsidP="00947B64">
            <w:pPr>
              <w:spacing w:before="120" w:after="120" w:line="240" w:lineRule="auto"/>
              <w:jc w:val="center"/>
              <w:rPr>
                <w:rFonts w:ascii="Verdana" w:eastAsia="Times New Roman" w:hAnsi="Verdana" w:cs="Calibri"/>
                <w:b/>
                <w:bCs/>
                <w:color w:val="000000"/>
                <w:sz w:val="18"/>
                <w:szCs w:val="18"/>
              </w:rPr>
            </w:pPr>
            <w:r w:rsidRPr="00947B64">
              <w:rPr>
                <w:rFonts w:ascii="Verdana" w:eastAsia="Times New Roman" w:hAnsi="Verdana" w:cs="Calibri"/>
                <w:b/>
                <w:bCs/>
                <w:color w:val="000000"/>
                <w:sz w:val="18"/>
                <w:szCs w:val="18"/>
              </w:rPr>
              <w:t>ΥΠΟ-ΔΡΑΣΗ</w:t>
            </w:r>
          </w:p>
        </w:tc>
        <w:tc>
          <w:tcPr>
            <w:tcW w:w="3969" w:type="dxa"/>
            <w:tcBorders>
              <w:top w:val="single" w:sz="4" w:space="0" w:color="auto"/>
              <w:left w:val="single" w:sz="4" w:space="0" w:color="auto"/>
              <w:bottom w:val="single" w:sz="4" w:space="0" w:color="auto"/>
              <w:right w:val="single" w:sz="4" w:space="0" w:color="auto"/>
            </w:tcBorders>
            <w:shd w:val="clear" w:color="auto" w:fill="B8CCE4"/>
            <w:vAlign w:val="center"/>
          </w:tcPr>
          <w:p w14:paraId="0BFD5C53" w14:textId="77777777" w:rsidR="00947B64" w:rsidRPr="00947B64" w:rsidRDefault="00947B64" w:rsidP="00947B64">
            <w:pPr>
              <w:spacing w:before="120" w:after="120" w:line="240" w:lineRule="auto"/>
              <w:jc w:val="center"/>
              <w:rPr>
                <w:rFonts w:ascii="Verdana" w:eastAsia="Times New Roman" w:hAnsi="Verdana" w:cs="Calibri"/>
                <w:b/>
                <w:bCs/>
                <w:color w:val="000000"/>
                <w:sz w:val="18"/>
                <w:szCs w:val="18"/>
              </w:rPr>
            </w:pPr>
            <w:r w:rsidRPr="00947B64">
              <w:rPr>
                <w:rFonts w:ascii="Verdana" w:eastAsia="Times New Roman" w:hAnsi="Verdana" w:cs="Calibri"/>
                <w:b/>
                <w:bCs/>
                <w:color w:val="000000"/>
                <w:sz w:val="18"/>
                <w:szCs w:val="18"/>
              </w:rPr>
              <w:t>ΤΙΤΛΟΣ ΥΠΟΔΡΑΣΗΣ</w:t>
            </w:r>
          </w:p>
        </w:tc>
        <w:tc>
          <w:tcPr>
            <w:tcW w:w="1529" w:type="dxa"/>
            <w:tcBorders>
              <w:top w:val="single" w:sz="4" w:space="0" w:color="auto"/>
              <w:left w:val="single" w:sz="4" w:space="0" w:color="auto"/>
              <w:bottom w:val="single" w:sz="4" w:space="0" w:color="auto"/>
              <w:right w:val="single" w:sz="4" w:space="0" w:color="auto"/>
            </w:tcBorders>
            <w:shd w:val="clear" w:color="auto" w:fill="B8CCE4"/>
            <w:vAlign w:val="center"/>
          </w:tcPr>
          <w:p w14:paraId="11CB96AD" w14:textId="77777777" w:rsidR="00947B64" w:rsidRPr="00947B64" w:rsidRDefault="00947B64" w:rsidP="00947B64">
            <w:pPr>
              <w:spacing w:before="120" w:after="120" w:line="240" w:lineRule="auto"/>
              <w:jc w:val="center"/>
              <w:rPr>
                <w:rFonts w:ascii="Verdana" w:eastAsia="Times New Roman" w:hAnsi="Verdana" w:cs="Calibri"/>
                <w:b/>
                <w:bCs/>
                <w:color w:val="000000"/>
                <w:sz w:val="18"/>
                <w:szCs w:val="18"/>
              </w:rPr>
            </w:pPr>
            <w:r w:rsidRPr="00947B64">
              <w:rPr>
                <w:rFonts w:ascii="Verdana" w:eastAsia="Times New Roman" w:hAnsi="Verdana" w:cs="Calibri"/>
                <w:b/>
                <w:bCs/>
                <w:color w:val="000000"/>
                <w:sz w:val="18"/>
                <w:szCs w:val="18"/>
              </w:rPr>
              <w:t>ΠΟΣΟΣΤΟ ΕΝΙΣΧΥΣΗΣ ΕΩΣ</w:t>
            </w:r>
          </w:p>
        </w:tc>
        <w:tc>
          <w:tcPr>
            <w:tcW w:w="2325" w:type="dxa"/>
            <w:tcBorders>
              <w:top w:val="single" w:sz="4" w:space="0" w:color="auto"/>
              <w:left w:val="single" w:sz="4" w:space="0" w:color="auto"/>
              <w:bottom w:val="single" w:sz="4" w:space="0" w:color="auto"/>
              <w:right w:val="single" w:sz="4" w:space="0" w:color="auto"/>
            </w:tcBorders>
            <w:shd w:val="clear" w:color="auto" w:fill="B8CCE4"/>
            <w:vAlign w:val="center"/>
          </w:tcPr>
          <w:p w14:paraId="4A601901" w14:textId="77777777" w:rsidR="00947B64" w:rsidRPr="00947B64" w:rsidRDefault="00947B64" w:rsidP="00947B64">
            <w:pPr>
              <w:spacing w:before="120" w:after="120" w:line="240" w:lineRule="auto"/>
              <w:jc w:val="center"/>
              <w:rPr>
                <w:rFonts w:ascii="Verdana" w:eastAsia="Times New Roman" w:hAnsi="Verdana" w:cs="Calibri"/>
                <w:b/>
                <w:bCs/>
                <w:color w:val="000000"/>
                <w:sz w:val="18"/>
                <w:szCs w:val="18"/>
              </w:rPr>
            </w:pPr>
            <w:r w:rsidRPr="00947B64">
              <w:rPr>
                <w:rFonts w:ascii="Verdana" w:eastAsia="Times New Roman" w:hAnsi="Verdana" w:cs="Calibri"/>
                <w:b/>
                <w:bCs/>
                <w:color w:val="000000"/>
                <w:sz w:val="18"/>
                <w:szCs w:val="18"/>
              </w:rPr>
              <w:t>ΚΑΘΕΣΤΩΣ ΕΝΙΣΧΥΣΗΣ</w:t>
            </w:r>
          </w:p>
        </w:tc>
        <w:tc>
          <w:tcPr>
            <w:tcW w:w="4885" w:type="dxa"/>
            <w:tcBorders>
              <w:top w:val="single" w:sz="4" w:space="0" w:color="auto"/>
              <w:left w:val="single" w:sz="4" w:space="0" w:color="auto"/>
              <w:bottom w:val="single" w:sz="4" w:space="0" w:color="auto"/>
              <w:right w:val="single" w:sz="4" w:space="0" w:color="auto"/>
            </w:tcBorders>
            <w:shd w:val="clear" w:color="auto" w:fill="B8CCE4"/>
            <w:vAlign w:val="center"/>
          </w:tcPr>
          <w:p w14:paraId="63AC1101" w14:textId="77777777" w:rsidR="00947B64" w:rsidRPr="00947B64" w:rsidRDefault="00947B64" w:rsidP="00947B64">
            <w:pPr>
              <w:spacing w:before="120" w:after="120" w:line="240" w:lineRule="auto"/>
              <w:jc w:val="center"/>
              <w:rPr>
                <w:rFonts w:ascii="Verdana" w:eastAsia="Times New Roman" w:hAnsi="Verdana" w:cs="Calibri"/>
                <w:b/>
                <w:bCs/>
                <w:color w:val="000000"/>
                <w:sz w:val="18"/>
                <w:szCs w:val="18"/>
              </w:rPr>
            </w:pPr>
            <w:r w:rsidRPr="00947B64">
              <w:rPr>
                <w:rFonts w:ascii="Verdana" w:eastAsia="Times New Roman" w:hAnsi="Verdana" w:cs="Calibri"/>
                <w:b/>
                <w:bCs/>
                <w:color w:val="000000"/>
                <w:sz w:val="18"/>
                <w:szCs w:val="18"/>
              </w:rPr>
              <w:t>ΕΙΔΙΚΟΙ ΟΡΟΙ</w:t>
            </w:r>
          </w:p>
        </w:tc>
      </w:tr>
      <w:tr w:rsidR="00485976" w:rsidRPr="00947B64" w14:paraId="45FCE0D2" w14:textId="77777777" w:rsidTr="00D3273C">
        <w:trPr>
          <w:trHeight w:val="2479"/>
          <w:jc w:val="center"/>
        </w:trPr>
        <w:tc>
          <w:tcPr>
            <w:tcW w:w="1413" w:type="dxa"/>
            <w:tcBorders>
              <w:top w:val="nil"/>
              <w:left w:val="single" w:sz="4" w:space="0" w:color="auto"/>
              <w:right w:val="single" w:sz="4" w:space="0" w:color="auto"/>
            </w:tcBorders>
            <w:textDirection w:val="btLr"/>
            <w:vAlign w:val="center"/>
          </w:tcPr>
          <w:p w14:paraId="59FD6CD3" w14:textId="77777777" w:rsidR="00485976" w:rsidRPr="00947B64" w:rsidRDefault="00485976" w:rsidP="00947B64">
            <w:pPr>
              <w:spacing w:before="120" w:after="120" w:line="240" w:lineRule="auto"/>
              <w:jc w:val="center"/>
              <w:rPr>
                <w:rFonts w:ascii="Verdana" w:eastAsia="Times New Roman" w:hAnsi="Verdana" w:cs="Calibri"/>
                <w:color w:val="000000"/>
                <w:sz w:val="18"/>
                <w:szCs w:val="18"/>
              </w:rPr>
            </w:pPr>
            <w:r w:rsidRPr="00947B64">
              <w:rPr>
                <w:rFonts w:ascii="Verdana" w:eastAsia="Times New Roman" w:hAnsi="Verdana" w:cs="Calibri"/>
                <w:color w:val="000000"/>
                <w:sz w:val="18"/>
                <w:szCs w:val="18"/>
              </w:rPr>
              <w:t>19.2.1 Μεταφορά γνώσεων &amp; ενημέρωσης</w:t>
            </w:r>
          </w:p>
        </w:tc>
        <w:tc>
          <w:tcPr>
            <w:tcW w:w="992" w:type="dxa"/>
            <w:tcBorders>
              <w:top w:val="single" w:sz="4" w:space="0" w:color="auto"/>
              <w:left w:val="nil"/>
              <w:right w:val="single" w:sz="4" w:space="0" w:color="auto"/>
            </w:tcBorders>
            <w:vAlign w:val="center"/>
          </w:tcPr>
          <w:p w14:paraId="6A44BA42" w14:textId="77777777" w:rsidR="00485976" w:rsidRPr="00947B64" w:rsidRDefault="00485976" w:rsidP="00947B64">
            <w:pPr>
              <w:spacing w:before="120" w:after="120" w:line="240" w:lineRule="auto"/>
              <w:jc w:val="center"/>
              <w:rPr>
                <w:rFonts w:ascii="Verdana" w:eastAsia="Times New Roman" w:hAnsi="Verdana" w:cs="Calibri"/>
                <w:color w:val="000000"/>
                <w:sz w:val="18"/>
                <w:szCs w:val="18"/>
              </w:rPr>
            </w:pPr>
            <w:r w:rsidRPr="00947B64">
              <w:rPr>
                <w:rFonts w:ascii="Verdana" w:eastAsia="Times New Roman" w:hAnsi="Verdana" w:cs="Calibri"/>
                <w:color w:val="000000"/>
                <w:sz w:val="18"/>
                <w:szCs w:val="18"/>
              </w:rPr>
              <w:t>19.2.1.1</w:t>
            </w:r>
          </w:p>
        </w:tc>
        <w:tc>
          <w:tcPr>
            <w:tcW w:w="3969" w:type="dxa"/>
            <w:tcBorders>
              <w:top w:val="single" w:sz="4" w:space="0" w:color="auto"/>
              <w:left w:val="nil"/>
              <w:right w:val="single" w:sz="4" w:space="0" w:color="auto"/>
            </w:tcBorders>
            <w:vAlign w:val="center"/>
          </w:tcPr>
          <w:p w14:paraId="69AA6D7C" w14:textId="77777777" w:rsidR="00485976" w:rsidRPr="00947B64" w:rsidRDefault="00485976" w:rsidP="00947B64">
            <w:pPr>
              <w:spacing w:before="120" w:after="120" w:line="240" w:lineRule="auto"/>
              <w:jc w:val="both"/>
              <w:rPr>
                <w:rFonts w:ascii="Verdana" w:eastAsia="Times New Roman" w:hAnsi="Verdana" w:cs="Calibri"/>
                <w:color w:val="000000"/>
                <w:sz w:val="18"/>
                <w:szCs w:val="18"/>
              </w:rPr>
            </w:pPr>
            <w:r w:rsidRPr="00947B64">
              <w:rPr>
                <w:rFonts w:ascii="Verdana" w:eastAsia="Times New Roman" w:hAnsi="Verdana" w:cs="Calibri"/>
                <w:color w:val="000000"/>
                <w:sz w:val="18"/>
                <w:szCs w:val="18"/>
              </w:rPr>
              <w:t>Μεταφορά γνώσεων &amp; ενημέρωσης στο γεωργικό και το δασικό τομέα</w:t>
            </w:r>
          </w:p>
        </w:tc>
        <w:tc>
          <w:tcPr>
            <w:tcW w:w="1529" w:type="dxa"/>
            <w:tcBorders>
              <w:top w:val="single" w:sz="4" w:space="0" w:color="auto"/>
              <w:left w:val="nil"/>
              <w:right w:val="single" w:sz="4" w:space="0" w:color="auto"/>
            </w:tcBorders>
            <w:vAlign w:val="center"/>
          </w:tcPr>
          <w:p w14:paraId="4A372362" w14:textId="77777777" w:rsidR="00485976" w:rsidRPr="00947B64" w:rsidRDefault="00485976" w:rsidP="00947B64">
            <w:pPr>
              <w:spacing w:before="120" w:after="120" w:line="240" w:lineRule="auto"/>
              <w:jc w:val="center"/>
              <w:rPr>
                <w:rFonts w:ascii="Verdana" w:eastAsia="Times New Roman" w:hAnsi="Verdana" w:cs="Calibri"/>
                <w:color w:val="000000"/>
                <w:sz w:val="18"/>
                <w:szCs w:val="18"/>
              </w:rPr>
            </w:pPr>
            <w:r w:rsidRPr="00947B64">
              <w:rPr>
                <w:rFonts w:ascii="Verdana" w:eastAsia="Times New Roman" w:hAnsi="Verdana" w:cs="Calibri"/>
                <w:color w:val="000000"/>
                <w:sz w:val="18"/>
                <w:szCs w:val="18"/>
              </w:rPr>
              <w:t>100%</w:t>
            </w:r>
          </w:p>
        </w:tc>
        <w:tc>
          <w:tcPr>
            <w:tcW w:w="2325" w:type="dxa"/>
            <w:tcBorders>
              <w:top w:val="single" w:sz="4" w:space="0" w:color="auto"/>
              <w:left w:val="single" w:sz="4" w:space="0" w:color="auto"/>
              <w:right w:val="single" w:sz="4" w:space="0" w:color="auto"/>
            </w:tcBorders>
            <w:vAlign w:val="center"/>
          </w:tcPr>
          <w:p w14:paraId="405551AD" w14:textId="77777777" w:rsidR="00485976" w:rsidRPr="00947B64" w:rsidRDefault="00485976" w:rsidP="00947B64">
            <w:pPr>
              <w:spacing w:before="120" w:after="120" w:line="240" w:lineRule="auto"/>
              <w:jc w:val="center"/>
              <w:rPr>
                <w:rFonts w:ascii="Verdana" w:eastAsia="Times New Roman" w:hAnsi="Verdana" w:cs="Calibri"/>
                <w:color w:val="000000"/>
                <w:sz w:val="18"/>
                <w:szCs w:val="18"/>
              </w:rPr>
            </w:pPr>
            <w:r w:rsidRPr="00947B64">
              <w:rPr>
                <w:rFonts w:ascii="Verdana" w:eastAsia="Times New Roman" w:hAnsi="Verdana" w:cs="Calibri"/>
                <w:color w:val="000000"/>
                <w:sz w:val="18"/>
                <w:szCs w:val="18"/>
              </w:rPr>
              <w:t>Κανονισμός (ΕΕ) 1407/2013 (δασικός τομέας) ή</w:t>
            </w:r>
          </w:p>
          <w:p w14:paraId="242B22FB" w14:textId="77777777" w:rsidR="00485976" w:rsidRPr="00947B64" w:rsidRDefault="00485976" w:rsidP="00947B64">
            <w:pPr>
              <w:spacing w:before="120" w:after="120" w:line="240" w:lineRule="auto"/>
              <w:jc w:val="center"/>
              <w:rPr>
                <w:rFonts w:ascii="Verdana" w:eastAsia="Times New Roman" w:hAnsi="Verdana" w:cs="Calibri"/>
                <w:color w:val="000000"/>
                <w:sz w:val="18"/>
                <w:szCs w:val="18"/>
              </w:rPr>
            </w:pPr>
            <w:r w:rsidRPr="00947B64">
              <w:rPr>
                <w:rFonts w:ascii="Verdana" w:eastAsia="Times New Roman" w:hAnsi="Verdana" w:cs="Calibri"/>
                <w:color w:val="000000"/>
                <w:sz w:val="18"/>
                <w:szCs w:val="18"/>
              </w:rPr>
              <w:t>Κανονισμός (ΕΕ) 1305/2013 Άρθρο 14 (γεωργικός τομέας)</w:t>
            </w:r>
          </w:p>
        </w:tc>
        <w:tc>
          <w:tcPr>
            <w:tcW w:w="4885" w:type="dxa"/>
            <w:tcBorders>
              <w:top w:val="single" w:sz="4" w:space="0" w:color="auto"/>
              <w:left w:val="nil"/>
              <w:right w:val="single" w:sz="4" w:space="0" w:color="auto"/>
            </w:tcBorders>
            <w:vAlign w:val="center"/>
          </w:tcPr>
          <w:p w14:paraId="25E9B573" w14:textId="77777777" w:rsidR="00485976" w:rsidRPr="00947B64" w:rsidRDefault="00485976" w:rsidP="00947B64">
            <w:pPr>
              <w:spacing w:before="120" w:after="120" w:line="240" w:lineRule="auto"/>
              <w:jc w:val="both"/>
              <w:rPr>
                <w:rFonts w:ascii="Verdana" w:eastAsia="Times New Roman" w:hAnsi="Verdana" w:cs="Calibri"/>
                <w:color w:val="000000"/>
                <w:sz w:val="18"/>
                <w:szCs w:val="18"/>
              </w:rPr>
            </w:pPr>
            <w:r w:rsidRPr="00947B64">
              <w:rPr>
                <w:rFonts w:ascii="Verdana" w:eastAsia="Times New Roman" w:hAnsi="Verdana" w:cs="Calibri"/>
                <w:color w:val="000000"/>
                <w:sz w:val="18"/>
                <w:szCs w:val="18"/>
              </w:rPr>
              <w:t xml:space="preserve">Οι πράξεις που είναι επιλέξιμες θα πρέπει να έχουν φυσικό αντικείμενο το οποίο δεν καλύπτεται από την εφαρμογή του μέτρου 1 του ΠΑΑ 2014-2020. </w:t>
            </w:r>
          </w:p>
          <w:p w14:paraId="11E2D472" w14:textId="77777777" w:rsidR="00485976" w:rsidRPr="00947B64" w:rsidRDefault="00485976" w:rsidP="00947B64">
            <w:pPr>
              <w:spacing w:before="120" w:after="120" w:line="240" w:lineRule="auto"/>
              <w:jc w:val="both"/>
              <w:rPr>
                <w:rFonts w:ascii="Verdana" w:eastAsia="Times New Roman" w:hAnsi="Verdana" w:cs="Calibri"/>
                <w:color w:val="000000"/>
                <w:sz w:val="18"/>
                <w:szCs w:val="18"/>
              </w:rPr>
            </w:pPr>
            <w:r w:rsidRPr="00947B64">
              <w:rPr>
                <w:rFonts w:ascii="Verdana" w:eastAsia="Times New Roman" w:hAnsi="Verdana" w:cs="Calibri"/>
                <w:color w:val="000000"/>
                <w:sz w:val="18"/>
                <w:szCs w:val="18"/>
              </w:rPr>
              <w:t>Ο προϋπολογισμός της προτεινόμενης πράξης είναι  έως 20.000€</w:t>
            </w:r>
          </w:p>
        </w:tc>
      </w:tr>
      <w:tr w:rsidR="00947B64" w:rsidRPr="00947B64" w14:paraId="0C93A744" w14:textId="77777777" w:rsidTr="00947B64">
        <w:trPr>
          <w:trHeight w:val="2224"/>
          <w:jc w:val="center"/>
        </w:trPr>
        <w:tc>
          <w:tcPr>
            <w:tcW w:w="1413" w:type="dxa"/>
            <w:tcBorders>
              <w:top w:val="single" w:sz="4" w:space="0" w:color="auto"/>
              <w:left w:val="single" w:sz="4" w:space="0" w:color="auto"/>
              <w:bottom w:val="single" w:sz="4" w:space="0" w:color="auto"/>
              <w:right w:val="single" w:sz="4" w:space="0" w:color="auto"/>
            </w:tcBorders>
            <w:textDirection w:val="btLr"/>
            <w:vAlign w:val="center"/>
          </w:tcPr>
          <w:p w14:paraId="5C8A7EA5" w14:textId="77777777" w:rsidR="00947B64" w:rsidRPr="00947B64" w:rsidRDefault="00947B64" w:rsidP="00947B64">
            <w:pPr>
              <w:spacing w:before="120" w:after="120" w:line="240" w:lineRule="auto"/>
              <w:jc w:val="center"/>
              <w:rPr>
                <w:rFonts w:ascii="Verdana" w:eastAsia="Times New Roman" w:hAnsi="Verdana" w:cs="Calibri"/>
                <w:color w:val="000000"/>
                <w:sz w:val="18"/>
                <w:szCs w:val="18"/>
              </w:rPr>
            </w:pPr>
            <w:r w:rsidRPr="00947B64">
              <w:rPr>
                <w:rFonts w:ascii="Verdana" w:eastAsia="Times New Roman" w:hAnsi="Verdana" w:cs="Calibri"/>
                <w:color w:val="000000"/>
                <w:sz w:val="18"/>
                <w:szCs w:val="18"/>
              </w:rPr>
              <w:t>19.2.7 Συνεργασία μεταξύ διαφορετικών παραγόντων</w:t>
            </w:r>
          </w:p>
        </w:tc>
        <w:tc>
          <w:tcPr>
            <w:tcW w:w="992" w:type="dxa"/>
            <w:tcBorders>
              <w:top w:val="single" w:sz="4" w:space="0" w:color="auto"/>
              <w:left w:val="nil"/>
              <w:bottom w:val="single" w:sz="4" w:space="0" w:color="auto"/>
              <w:right w:val="single" w:sz="4" w:space="0" w:color="auto"/>
            </w:tcBorders>
            <w:vAlign w:val="center"/>
          </w:tcPr>
          <w:p w14:paraId="48296698" w14:textId="77777777" w:rsidR="00947B64" w:rsidRPr="00947B64" w:rsidRDefault="00947B64" w:rsidP="00947B64">
            <w:pPr>
              <w:spacing w:before="120" w:after="120" w:line="240" w:lineRule="auto"/>
              <w:jc w:val="center"/>
              <w:rPr>
                <w:rFonts w:ascii="Verdana" w:eastAsia="Times New Roman" w:hAnsi="Verdana" w:cs="Calibri"/>
                <w:color w:val="000000"/>
                <w:sz w:val="18"/>
                <w:szCs w:val="18"/>
              </w:rPr>
            </w:pPr>
            <w:r w:rsidRPr="00947B64">
              <w:rPr>
                <w:rFonts w:ascii="Verdana" w:eastAsia="Times New Roman" w:hAnsi="Verdana" w:cs="Calibri"/>
                <w:color w:val="000000"/>
                <w:sz w:val="18"/>
                <w:szCs w:val="18"/>
              </w:rPr>
              <w:t>19.2.7.3</w:t>
            </w:r>
          </w:p>
        </w:tc>
        <w:tc>
          <w:tcPr>
            <w:tcW w:w="3969" w:type="dxa"/>
            <w:tcBorders>
              <w:top w:val="single" w:sz="4" w:space="0" w:color="auto"/>
              <w:left w:val="nil"/>
              <w:bottom w:val="single" w:sz="4" w:space="0" w:color="auto"/>
              <w:right w:val="single" w:sz="4" w:space="0" w:color="auto"/>
            </w:tcBorders>
            <w:vAlign w:val="center"/>
          </w:tcPr>
          <w:p w14:paraId="7751A936" w14:textId="77777777" w:rsidR="00947B64" w:rsidRPr="00947B64" w:rsidRDefault="00947B64" w:rsidP="00947B64">
            <w:pPr>
              <w:spacing w:before="120" w:after="120" w:line="240" w:lineRule="auto"/>
              <w:jc w:val="both"/>
              <w:rPr>
                <w:rFonts w:ascii="Verdana" w:eastAsia="Times New Roman" w:hAnsi="Verdana" w:cs="Calibri"/>
                <w:color w:val="000000"/>
                <w:sz w:val="18"/>
                <w:szCs w:val="18"/>
              </w:rPr>
            </w:pPr>
            <w:r w:rsidRPr="00947B64">
              <w:rPr>
                <w:rFonts w:ascii="Verdana" w:eastAsia="Times New Roman" w:hAnsi="Verdana" w:cs="Calibri"/>
                <w:color w:val="000000"/>
                <w:sz w:val="18"/>
                <w:szCs w:val="18"/>
              </w:rPr>
              <w:t>Συνεργασία μεταξύ μικρών επιχειρήσεων για διοργάνωση κοινών μεθόδων εργασίας και τη κοινή χρήση εγκαταστάσεων και πόρων καθώς και για την ανάπτυξη και/ή την εμπορία τουριστικών υπηρεσιών, που συνδέονται με τον αγροτουρισμό</w:t>
            </w:r>
          </w:p>
        </w:tc>
        <w:tc>
          <w:tcPr>
            <w:tcW w:w="1529" w:type="dxa"/>
            <w:tcBorders>
              <w:top w:val="single" w:sz="4" w:space="0" w:color="auto"/>
              <w:left w:val="single" w:sz="4" w:space="0" w:color="auto"/>
              <w:bottom w:val="single" w:sz="4" w:space="0" w:color="auto"/>
              <w:right w:val="single" w:sz="4" w:space="0" w:color="auto"/>
            </w:tcBorders>
            <w:vAlign w:val="center"/>
          </w:tcPr>
          <w:p w14:paraId="12D56E36" w14:textId="77777777" w:rsidR="00947B64" w:rsidRPr="00947B64" w:rsidRDefault="00947B64" w:rsidP="00947B64">
            <w:pPr>
              <w:spacing w:before="120" w:after="120" w:line="240" w:lineRule="auto"/>
              <w:jc w:val="center"/>
              <w:rPr>
                <w:rFonts w:ascii="Verdana" w:eastAsia="Times New Roman" w:hAnsi="Verdana" w:cs="Calibri"/>
                <w:color w:val="000000"/>
                <w:sz w:val="18"/>
                <w:szCs w:val="18"/>
              </w:rPr>
            </w:pPr>
            <w:r w:rsidRPr="00947B64">
              <w:rPr>
                <w:rFonts w:ascii="Verdana" w:eastAsia="Times New Roman" w:hAnsi="Verdana" w:cs="Calibri"/>
                <w:color w:val="000000"/>
                <w:sz w:val="18"/>
                <w:szCs w:val="18"/>
              </w:rPr>
              <w:t>65%</w:t>
            </w:r>
          </w:p>
        </w:tc>
        <w:tc>
          <w:tcPr>
            <w:tcW w:w="2325" w:type="dxa"/>
            <w:tcBorders>
              <w:top w:val="single" w:sz="4" w:space="0" w:color="auto"/>
              <w:left w:val="single" w:sz="4" w:space="0" w:color="auto"/>
              <w:bottom w:val="single" w:sz="4" w:space="0" w:color="auto"/>
              <w:right w:val="single" w:sz="4" w:space="0" w:color="auto"/>
            </w:tcBorders>
            <w:vAlign w:val="center"/>
          </w:tcPr>
          <w:p w14:paraId="20F1CF2F" w14:textId="77777777" w:rsidR="00947B64" w:rsidRPr="00947B64" w:rsidRDefault="00947B64" w:rsidP="00947B64">
            <w:pPr>
              <w:spacing w:before="120" w:after="120"/>
              <w:jc w:val="center"/>
              <w:rPr>
                <w:rFonts w:ascii="Verdana" w:eastAsia="Times New Roman" w:hAnsi="Verdana" w:cs="Calibri"/>
                <w:color w:val="000000"/>
                <w:sz w:val="19"/>
                <w:szCs w:val="19"/>
              </w:rPr>
            </w:pPr>
            <w:r w:rsidRPr="00947B64">
              <w:rPr>
                <w:rFonts w:ascii="Verdana" w:eastAsia="Times New Roman" w:hAnsi="Verdana" w:cs="Calibri"/>
                <w:color w:val="000000"/>
                <w:sz w:val="19"/>
                <w:szCs w:val="19"/>
              </w:rPr>
              <w:t>Κανονισμός (ΕΕ) 1407/2013</w:t>
            </w:r>
          </w:p>
        </w:tc>
        <w:tc>
          <w:tcPr>
            <w:tcW w:w="4885" w:type="dxa"/>
            <w:tcBorders>
              <w:top w:val="single" w:sz="4" w:space="0" w:color="auto"/>
              <w:left w:val="nil"/>
              <w:bottom w:val="single" w:sz="4" w:space="0" w:color="auto"/>
              <w:right w:val="single" w:sz="4" w:space="0" w:color="auto"/>
            </w:tcBorders>
            <w:vAlign w:val="center"/>
          </w:tcPr>
          <w:p w14:paraId="77A5EF13" w14:textId="77777777" w:rsidR="00947B64" w:rsidRPr="00947B64" w:rsidRDefault="00947B64" w:rsidP="00947B64">
            <w:pPr>
              <w:spacing w:before="120" w:after="120" w:line="240" w:lineRule="auto"/>
              <w:jc w:val="both"/>
              <w:rPr>
                <w:rFonts w:ascii="Verdana" w:eastAsia="Times New Roman" w:hAnsi="Verdana" w:cs="Calibri"/>
                <w:color w:val="000000"/>
                <w:sz w:val="19"/>
                <w:szCs w:val="19"/>
              </w:rPr>
            </w:pPr>
            <w:r w:rsidRPr="00947B64">
              <w:rPr>
                <w:rFonts w:ascii="Verdana" w:eastAsia="Times New Roman" w:hAnsi="Verdana" w:cs="Calibri"/>
                <w:color w:val="000000"/>
                <w:sz w:val="19"/>
                <w:szCs w:val="19"/>
              </w:rPr>
              <w:t>Δεν είναι επιλέξιμη η ίδρυση και λειτουργία ΕΣΚ</w:t>
            </w:r>
            <w:r w:rsidRPr="00947B64">
              <w:rPr>
                <w:rFonts w:ascii="Verdana" w:eastAsia="Times New Roman" w:hAnsi="Verdana" w:cs="Calibri"/>
                <w:color w:val="000000"/>
                <w:sz w:val="19"/>
                <w:szCs w:val="19"/>
                <w:vertAlign w:val="superscript"/>
              </w:rPr>
              <w:footnoteReference w:id="3"/>
            </w:r>
            <w:r w:rsidRPr="00947B64">
              <w:rPr>
                <w:rFonts w:ascii="Verdana" w:eastAsia="Times New Roman" w:hAnsi="Verdana" w:cs="Calibri"/>
                <w:color w:val="000000"/>
                <w:sz w:val="19"/>
                <w:szCs w:val="19"/>
              </w:rPr>
              <w:t>.</w:t>
            </w:r>
          </w:p>
          <w:p w14:paraId="33D1A42A" w14:textId="77777777" w:rsidR="00947B64" w:rsidRPr="00947B64" w:rsidRDefault="00947B64" w:rsidP="00947B64">
            <w:pPr>
              <w:spacing w:before="120" w:after="120" w:line="240" w:lineRule="auto"/>
              <w:jc w:val="both"/>
              <w:rPr>
                <w:rFonts w:ascii="Verdana" w:eastAsia="Times New Roman" w:hAnsi="Verdana" w:cs="Calibri"/>
                <w:color w:val="000000"/>
                <w:sz w:val="19"/>
                <w:szCs w:val="19"/>
              </w:rPr>
            </w:pPr>
            <w:r w:rsidRPr="00947B64">
              <w:rPr>
                <w:rFonts w:ascii="Verdana" w:eastAsia="Times New Roman" w:hAnsi="Verdana" w:cs="Calibri"/>
                <w:color w:val="000000"/>
                <w:sz w:val="19"/>
                <w:szCs w:val="19"/>
              </w:rPr>
              <w:t>Μέλη του συνεργατικού σχήματος μπορούν να είναι μόνο επιχειρήσεις ομοειδών ή συμπληρωματικών προϊόντων.</w:t>
            </w:r>
          </w:p>
        </w:tc>
      </w:tr>
    </w:tbl>
    <w:p w14:paraId="680FAC3B" w14:textId="3C4F4DF1" w:rsidR="00947B64" w:rsidRDefault="00947B64" w:rsidP="00947B64">
      <w:pPr>
        <w:rPr>
          <w:lang w:eastAsia="en-US"/>
        </w:rPr>
      </w:pPr>
    </w:p>
    <w:p w14:paraId="678A0507" w14:textId="77777777" w:rsidR="00FF14E7" w:rsidRPr="00FF14E7" w:rsidRDefault="00FF14E7" w:rsidP="00FF14E7">
      <w:pPr>
        <w:rPr>
          <w:lang w:eastAsia="en-US"/>
        </w:rPr>
      </w:pPr>
    </w:p>
    <w:sectPr w:rsidR="00FF14E7" w:rsidRPr="00FF14E7" w:rsidSect="00C961E0">
      <w:headerReference w:type="default" r:id="rId26"/>
      <w:footerReference w:type="default" r:id="rId27"/>
      <w:pgSz w:w="16838" w:h="11906" w:orient="landscape" w:code="9"/>
      <w:pgMar w:top="1797" w:right="1440" w:bottom="1797" w:left="1440" w:header="22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522970" w14:textId="77777777" w:rsidR="00EB0CC4" w:rsidRDefault="00EB0CC4" w:rsidP="000972D8">
      <w:pPr>
        <w:spacing w:after="0" w:line="240" w:lineRule="auto"/>
      </w:pPr>
      <w:r>
        <w:separator/>
      </w:r>
    </w:p>
  </w:endnote>
  <w:endnote w:type="continuationSeparator" w:id="0">
    <w:p w14:paraId="74D80D4F" w14:textId="77777777" w:rsidR="00EB0CC4" w:rsidRDefault="00EB0CC4" w:rsidP="000972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ambria Math">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E06D7B" w14:textId="77777777" w:rsidR="00EB0CC4" w:rsidRDefault="00EB0CC4" w:rsidP="00483117">
    <w:pPr>
      <w:pStyle w:val="a5"/>
      <w:tabs>
        <w:tab w:val="left" w:pos="510"/>
      </w:tabs>
      <w:rPr>
        <w:rFonts w:ascii="Verdana" w:hAnsi="Verdana"/>
        <w:sz w:val="18"/>
        <w:szCs w:val="18"/>
      </w:rPr>
    </w:pPr>
    <w:r>
      <w:rPr>
        <w:rFonts w:ascii="Verdana" w:hAnsi="Verdana"/>
        <w:sz w:val="18"/>
        <w:szCs w:val="18"/>
      </w:rPr>
      <w:tab/>
    </w:r>
  </w:p>
  <w:tbl>
    <w:tblPr>
      <w:tblW w:w="10339" w:type="dxa"/>
      <w:jc w:val="center"/>
      <w:tblLayout w:type="fixed"/>
      <w:tblLook w:val="00A0" w:firstRow="1" w:lastRow="0" w:firstColumn="1" w:lastColumn="0" w:noHBand="0" w:noVBand="0"/>
    </w:tblPr>
    <w:tblGrid>
      <w:gridCol w:w="2410"/>
      <w:gridCol w:w="2547"/>
      <w:gridCol w:w="1566"/>
      <w:gridCol w:w="1977"/>
      <w:gridCol w:w="1839"/>
    </w:tblGrid>
    <w:tr w:rsidR="00EB0CC4" w:rsidRPr="00483117" w14:paraId="189D1850" w14:textId="77777777" w:rsidTr="00483117">
      <w:trPr>
        <w:trHeight w:val="1247"/>
        <w:jc w:val="center"/>
      </w:trPr>
      <w:tc>
        <w:tcPr>
          <w:tcW w:w="2410" w:type="dxa"/>
          <w:vAlign w:val="center"/>
          <w:hideMark/>
        </w:tcPr>
        <w:p w14:paraId="7ED4D66E" w14:textId="77777777" w:rsidR="00EB0CC4" w:rsidRPr="00483117" w:rsidRDefault="00EB0CC4" w:rsidP="00483117">
          <w:pPr>
            <w:pStyle w:val="a5"/>
            <w:tabs>
              <w:tab w:val="left" w:pos="510"/>
            </w:tabs>
            <w:rPr>
              <w:rFonts w:ascii="Verdana" w:hAnsi="Verdana"/>
              <w:sz w:val="18"/>
              <w:szCs w:val="18"/>
            </w:rPr>
          </w:pPr>
          <w:r w:rsidRPr="00483117">
            <w:rPr>
              <w:rFonts w:ascii="Verdana" w:hAnsi="Verdana"/>
              <w:noProof/>
              <w:sz w:val="18"/>
              <w:szCs w:val="18"/>
            </w:rPr>
            <w:drawing>
              <wp:inline distT="0" distB="0" distL="0" distR="0" wp14:anchorId="5DBA8635" wp14:editId="57BB9497">
                <wp:extent cx="1189355" cy="549910"/>
                <wp:effectExtent l="0" t="0" r="0" b="2540"/>
                <wp:docPr id="198" name="Εικόνα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9355" cy="549910"/>
                        </a:xfrm>
                        <a:prstGeom prst="rect">
                          <a:avLst/>
                        </a:prstGeom>
                        <a:noFill/>
                        <a:ln>
                          <a:noFill/>
                        </a:ln>
                      </pic:spPr>
                    </pic:pic>
                  </a:graphicData>
                </a:graphic>
              </wp:inline>
            </w:drawing>
          </w:r>
        </w:p>
      </w:tc>
      <w:tc>
        <w:tcPr>
          <w:tcW w:w="2547" w:type="dxa"/>
          <w:vAlign w:val="center"/>
          <w:hideMark/>
        </w:tcPr>
        <w:p w14:paraId="4633367E" w14:textId="77777777" w:rsidR="00EB0CC4" w:rsidRPr="00483117" w:rsidRDefault="00EB0CC4" w:rsidP="00483117">
          <w:pPr>
            <w:pStyle w:val="a5"/>
            <w:tabs>
              <w:tab w:val="left" w:pos="510"/>
            </w:tabs>
            <w:rPr>
              <w:rFonts w:ascii="Verdana" w:hAnsi="Verdana"/>
              <w:sz w:val="18"/>
              <w:szCs w:val="18"/>
            </w:rPr>
          </w:pPr>
          <w:r w:rsidRPr="00483117">
            <w:rPr>
              <w:rFonts w:ascii="Verdana" w:hAnsi="Verdana"/>
              <w:noProof/>
              <w:sz w:val="18"/>
              <w:szCs w:val="18"/>
            </w:rPr>
            <w:drawing>
              <wp:inline distT="0" distB="0" distL="0" distR="0" wp14:anchorId="52404FED" wp14:editId="08472698">
                <wp:extent cx="1189355" cy="549910"/>
                <wp:effectExtent l="0" t="0" r="0" b="2540"/>
                <wp:docPr id="199" name="Εικόνα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9355" cy="549910"/>
                        </a:xfrm>
                        <a:prstGeom prst="rect">
                          <a:avLst/>
                        </a:prstGeom>
                        <a:noFill/>
                        <a:ln>
                          <a:noFill/>
                        </a:ln>
                      </pic:spPr>
                    </pic:pic>
                  </a:graphicData>
                </a:graphic>
              </wp:inline>
            </w:drawing>
          </w:r>
        </w:p>
      </w:tc>
      <w:tc>
        <w:tcPr>
          <w:tcW w:w="1566" w:type="dxa"/>
          <w:vAlign w:val="center"/>
          <w:hideMark/>
        </w:tcPr>
        <w:p w14:paraId="35BE556B" w14:textId="77777777" w:rsidR="00EB0CC4" w:rsidRPr="00483117" w:rsidRDefault="00EB0CC4" w:rsidP="00483117">
          <w:pPr>
            <w:pStyle w:val="a5"/>
            <w:tabs>
              <w:tab w:val="left" w:pos="510"/>
            </w:tabs>
            <w:rPr>
              <w:rFonts w:ascii="Verdana" w:hAnsi="Verdana"/>
              <w:sz w:val="18"/>
              <w:szCs w:val="18"/>
            </w:rPr>
          </w:pPr>
          <w:r w:rsidRPr="00483117">
            <w:rPr>
              <w:rFonts w:ascii="Verdana" w:hAnsi="Verdana"/>
              <w:noProof/>
              <w:sz w:val="18"/>
              <w:szCs w:val="18"/>
            </w:rPr>
            <w:drawing>
              <wp:inline distT="0" distB="0" distL="0" distR="0" wp14:anchorId="2CA0537C" wp14:editId="1DAF93B7">
                <wp:extent cx="549910" cy="549910"/>
                <wp:effectExtent l="0" t="0" r="2540" b="2540"/>
                <wp:docPr id="200" name="Εικόνα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9910" cy="549910"/>
                        </a:xfrm>
                        <a:prstGeom prst="rect">
                          <a:avLst/>
                        </a:prstGeom>
                        <a:noFill/>
                        <a:ln>
                          <a:noFill/>
                        </a:ln>
                      </pic:spPr>
                    </pic:pic>
                  </a:graphicData>
                </a:graphic>
              </wp:inline>
            </w:drawing>
          </w:r>
        </w:p>
      </w:tc>
      <w:tc>
        <w:tcPr>
          <w:tcW w:w="1977" w:type="dxa"/>
          <w:vAlign w:val="center"/>
          <w:hideMark/>
        </w:tcPr>
        <w:p w14:paraId="61DFB4F3" w14:textId="77777777" w:rsidR="00EB0CC4" w:rsidRPr="00483117" w:rsidRDefault="00EB0CC4" w:rsidP="00483117">
          <w:pPr>
            <w:pStyle w:val="a5"/>
            <w:tabs>
              <w:tab w:val="left" w:pos="510"/>
            </w:tabs>
            <w:rPr>
              <w:rFonts w:ascii="Verdana" w:hAnsi="Verdana"/>
              <w:sz w:val="18"/>
              <w:szCs w:val="18"/>
            </w:rPr>
          </w:pPr>
          <w:r w:rsidRPr="00483117">
            <w:rPr>
              <w:rFonts w:ascii="Verdana" w:hAnsi="Verdana"/>
              <w:noProof/>
              <w:sz w:val="18"/>
              <w:szCs w:val="18"/>
            </w:rPr>
            <w:drawing>
              <wp:inline distT="0" distB="0" distL="0" distR="0" wp14:anchorId="73C29AE2" wp14:editId="0BBCD447">
                <wp:extent cx="549910" cy="639445"/>
                <wp:effectExtent l="0" t="0" r="2540" b="8255"/>
                <wp:docPr id="201" name="Εικόνα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flipH="1">
                          <a:off x="0" y="0"/>
                          <a:ext cx="549910" cy="639445"/>
                        </a:xfrm>
                        <a:prstGeom prst="rect">
                          <a:avLst/>
                        </a:prstGeom>
                        <a:noFill/>
                        <a:ln>
                          <a:noFill/>
                        </a:ln>
                      </pic:spPr>
                    </pic:pic>
                  </a:graphicData>
                </a:graphic>
              </wp:inline>
            </w:drawing>
          </w:r>
        </w:p>
      </w:tc>
      <w:tc>
        <w:tcPr>
          <w:tcW w:w="1839" w:type="dxa"/>
          <w:vAlign w:val="center"/>
          <w:hideMark/>
        </w:tcPr>
        <w:p w14:paraId="5E2DA844" w14:textId="77777777" w:rsidR="00EB0CC4" w:rsidRPr="00483117" w:rsidRDefault="00EB0CC4" w:rsidP="00483117">
          <w:pPr>
            <w:pStyle w:val="a5"/>
            <w:tabs>
              <w:tab w:val="left" w:pos="510"/>
            </w:tabs>
            <w:rPr>
              <w:rFonts w:ascii="Verdana" w:hAnsi="Verdana"/>
              <w:sz w:val="18"/>
              <w:szCs w:val="18"/>
            </w:rPr>
          </w:pPr>
          <w:r w:rsidRPr="00483117">
            <w:rPr>
              <w:rFonts w:ascii="Verdana" w:hAnsi="Verdana"/>
              <w:noProof/>
              <w:sz w:val="18"/>
              <w:szCs w:val="18"/>
            </w:rPr>
            <w:drawing>
              <wp:inline distT="0" distB="0" distL="0" distR="0" wp14:anchorId="66286B27" wp14:editId="37A39C52">
                <wp:extent cx="914400" cy="549910"/>
                <wp:effectExtent l="0" t="0" r="0" b="2540"/>
                <wp:docPr id="202" name="Εικόνα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14400" cy="549910"/>
                        </a:xfrm>
                        <a:prstGeom prst="rect">
                          <a:avLst/>
                        </a:prstGeom>
                        <a:noFill/>
                        <a:ln>
                          <a:noFill/>
                        </a:ln>
                      </pic:spPr>
                    </pic:pic>
                  </a:graphicData>
                </a:graphic>
              </wp:inline>
            </w:drawing>
          </w:r>
        </w:p>
      </w:tc>
    </w:tr>
  </w:tbl>
  <w:p w14:paraId="394FC45B" w14:textId="77777777" w:rsidR="00EB0CC4" w:rsidRPr="00483117" w:rsidRDefault="00EB0CC4" w:rsidP="00483117">
    <w:pPr>
      <w:pStyle w:val="a5"/>
      <w:jc w:val="right"/>
      <w:rPr>
        <w:sz w:val="18"/>
        <w:szCs w:val="18"/>
      </w:rPr>
    </w:pPr>
    <w:r>
      <w:rPr>
        <w:rFonts w:ascii="Verdana" w:hAnsi="Verdana"/>
        <w:sz w:val="18"/>
        <w:szCs w:val="18"/>
      </w:rPr>
      <w:tab/>
    </w:r>
    <w:r>
      <w:rPr>
        <w:rFonts w:ascii="Verdana" w:hAnsi="Verdana"/>
        <w:sz w:val="18"/>
        <w:szCs w:val="18"/>
      </w:rPr>
      <w:tab/>
    </w:r>
    <w:sdt>
      <w:sdtPr>
        <w:rPr>
          <w:sz w:val="18"/>
          <w:szCs w:val="18"/>
        </w:rPr>
        <w:id w:val="-2132080429"/>
        <w:docPartObj>
          <w:docPartGallery w:val="Page Numbers (Bottom of Page)"/>
          <w:docPartUnique/>
        </w:docPartObj>
      </w:sdtPr>
      <w:sdtEndPr/>
      <w:sdtContent>
        <w:sdt>
          <w:sdtPr>
            <w:rPr>
              <w:sz w:val="18"/>
              <w:szCs w:val="18"/>
            </w:rPr>
            <w:id w:val="-580455967"/>
            <w:docPartObj>
              <w:docPartGallery w:val="Page Numbers (Top of Page)"/>
              <w:docPartUnique/>
            </w:docPartObj>
          </w:sdtPr>
          <w:sdtEndPr/>
          <w:sdtContent>
            <w:r w:rsidRPr="00483117">
              <w:rPr>
                <w:sz w:val="18"/>
                <w:szCs w:val="18"/>
              </w:rPr>
              <w:t xml:space="preserve">Σελίδα </w:t>
            </w:r>
            <w:r w:rsidRPr="00483117">
              <w:rPr>
                <w:b/>
                <w:bCs/>
                <w:sz w:val="18"/>
                <w:szCs w:val="18"/>
              </w:rPr>
              <w:fldChar w:fldCharType="begin"/>
            </w:r>
            <w:r w:rsidRPr="00483117">
              <w:rPr>
                <w:b/>
                <w:bCs/>
                <w:sz w:val="18"/>
                <w:szCs w:val="18"/>
              </w:rPr>
              <w:instrText>PAGE</w:instrText>
            </w:r>
            <w:r w:rsidRPr="00483117">
              <w:rPr>
                <w:b/>
                <w:bCs/>
                <w:sz w:val="18"/>
                <w:szCs w:val="18"/>
              </w:rPr>
              <w:fldChar w:fldCharType="separate"/>
            </w:r>
            <w:r>
              <w:rPr>
                <w:b/>
                <w:bCs/>
                <w:noProof/>
                <w:sz w:val="18"/>
                <w:szCs w:val="18"/>
              </w:rPr>
              <w:t>34</w:t>
            </w:r>
            <w:r w:rsidRPr="00483117">
              <w:rPr>
                <w:b/>
                <w:bCs/>
                <w:sz w:val="18"/>
                <w:szCs w:val="18"/>
              </w:rPr>
              <w:fldChar w:fldCharType="end"/>
            </w:r>
            <w:r w:rsidRPr="00483117">
              <w:rPr>
                <w:sz w:val="18"/>
                <w:szCs w:val="18"/>
              </w:rPr>
              <w:t xml:space="preserve"> από </w:t>
            </w:r>
            <w:r w:rsidRPr="00483117">
              <w:rPr>
                <w:b/>
                <w:bCs/>
                <w:sz w:val="18"/>
                <w:szCs w:val="18"/>
              </w:rPr>
              <w:fldChar w:fldCharType="begin"/>
            </w:r>
            <w:r w:rsidRPr="00483117">
              <w:rPr>
                <w:b/>
                <w:bCs/>
                <w:sz w:val="18"/>
                <w:szCs w:val="18"/>
              </w:rPr>
              <w:instrText>NUMPAGES</w:instrText>
            </w:r>
            <w:r w:rsidRPr="00483117">
              <w:rPr>
                <w:b/>
                <w:bCs/>
                <w:sz w:val="18"/>
                <w:szCs w:val="18"/>
              </w:rPr>
              <w:fldChar w:fldCharType="separate"/>
            </w:r>
            <w:r>
              <w:rPr>
                <w:b/>
                <w:bCs/>
                <w:noProof/>
                <w:sz w:val="18"/>
                <w:szCs w:val="18"/>
              </w:rPr>
              <w:t>69</w:t>
            </w:r>
            <w:r w:rsidRPr="00483117">
              <w:rPr>
                <w:b/>
                <w:bCs/>
                <w:sz w:val="18"/>
                <w:szCs w:val="18"/>
              </w:rPr>
              <w:fldChar w:fldCharType="end"/>
            </w:r>
          </w:sdtContent>
        </w:sdt>
      </w:sdtContent>
    </w:sdt>
  </w:p>
  <w:p w14:paraId="4E895CD3" w14:textId="5FB12B8B" w:rsidR="00EB0CC4" w:rsidRPr="00525B12" w:rsidRDefault="00EB0CC4" w:rsidP="00483117">
    <w:pPr>
      <w:pStyle w:val="a5"/>
      <w:tabs>
        <w:tab w:val="left" w:pos="510"/>
      </w:tabs>
      <w:rPr>
        <w:rFonts w:ascii="Verdana" w:hAnsi="Verdana"/>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39" w:type="dxa"/>
      <w:jc w:val="center"/>
      <w:tblLayout w:type="fixed"/>
      <w:tblLook w:val="00A0" w:firstRow="1" w:lastRow="0" w:firstColumn="1" w:lastColumn="0" w:noHBand="0" w:noVBand="0"/>
    </w:tblPr>
    <w:tblGrid>
      <w:gridCol w:w="2410"/>
      <w:gridCol w:w="2547"/>
      <w:gridCol w:w="1566"/>
      <w:gridCol w:w="1977"/>
      <w:gridCol w:w="1839"/>
    </w:tblGrid>
    <w:tr w:rsidR="00EB0CC4" w:rsidRPr="00483117" w14:paraId="7AC11038" w14:textId="77777777" w:rsidTr="00483117">
      <w:trPr>
        <w:trHeight w:val="1247"/>
        <w:jc w:val="center"/>
      </w:trPr>
      <w:tc>
        <w:tcPr>
          <w:tcW w:w="2410" w:type="dxa"/>
          <w:vAlign w:val="center"/>
          <w:hideMark/>
        </w:tcPr>
        <w:p w14:paraId="2655995E" w14:textId="77777777" w:rsidR="00EB0CC4" w:rsidRPr="00483117" w:rsidRDefault="00EB0CC4" w:rsidP="00483117">
          <w:pPr>
            <w:pStyle w:val="a5"/>
          </w:pPr>
          <w:r w:rsidRPr="00483117">
            <w:rPr>
              <w:noProof/>
            </w:rPr>
            <w:drawing>
              <wp:inline distT="0" distB="0" distL="0" distR="0" wp14:anchorId="5B9831C6" wp14:editId="78BA5577">
                <wp:extent cx="1189355" cy="549910"/>
                <wp:effectExtent l="0" t="0" r="0" b="2540"/>
                <wp:docPr id="204" name="Εικόνα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9355" cy="549910"/>
                        </a:xfrm>
                        <a:prstGeom prst="rect">
                          <a:avLst/>
                        </a:prstGeom>
                        <a:noFill/>
                        <a:ln>
                          <a:noFill/>
                        </a:ln>
                      </pic:spPr>
                    </pic:pic>
                  </a:graphicData>
                </a:graphic>
              </wp:inline>
            </w:drawing>
          </w:r>
        </w:p>
      </w:tc>
      <w:tc>
        <w:tcPr>
          <w:tcW w:w="2547" w:type="dxa"/>
          <w:vAlign w:val="center"/>
          <w:hideMark/>
        </w:tcPr>
        <w:p w14:paraId="3CE9661E" w14:textId="77777777" w:rsidR="00EB0CC4" w:rsidRPr="00483117" w:rsidRDefault="00EB0CC4" w:rsidP="00483117">
          <w:pPr>
            <w:pStyle w:val="a5"/>
          </w:pPr>
          <w:r w:rsidRPr="00483117">
            <w:rPr>
              <w:noProof/>
            </w:rPr>
            <w:drawing>
              <wp:inline distT="0" distB="0" distL="0" distR="0" wp14:anchorId="1F6D9C96" wp14:editId="4B1CDEC3">
                <wp:extent cx="1189355" cy="549910"/>
                <wp:effectExtent l="0" t="0" r="0" b="2540"/>
                <wp:docPr id="205" name="Εικόνα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9355" cy="549910"/>
                        </a:xfrm>
                        <a:prstGeom prst="rect">
                          <a:avLst/>
                        </a:prstGeom>
                        <a:noFill/>
                        <a:ln>
                          <a:noFill/>
                        </a:ln>
                      </pic:spPr>
                    </pic:pic>
                  </a:graphicData>
                </a:graphic>
              </wp:inline>
            </w:drawing>
          </w:r>
        </w:p>
      </w:tc>
      <w:tc>
        <w:tcPr>
          <w:tcW w:w="1566" w:type="dxa"/>
          <w:vAlign w:val="center"/>
          <w:hideMark/>
        </w:tcPr>
        <w:p w14:paraId="60FF64DD" w14:textId="77777777" w:rsidR="00EB0CC4" w:rsidRPr="00483117" w:rsidRDefault="00EB0CC4" w:rsidP="00483117">
          <w:pPr>
            <w:pStyle w:val="a5"/>
          </w:pPr>
          <w:r w:rsidRPr="00483117">
            <w:rPr>
              <w:noProof/>
            </w:rPr>
            <w:drawing>
              <wp:inline distT="0" distB="0" distL="0" distR="0" wp14:anchorId="2D9AC87D" wp14:editId="260A4199">
                <wp:extent cx="549910" cy="549910"/>
                <wp:effectExtent l="0" t="0" r="2540" b="2540"/>
                <wp:docPr id="206" name="Εικόνα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9910" cy="549910"/>
                        </a:xfrm>
                        <a:prstGeom prst="rect">
                          <a:avLst/>
                        </a:prstGeom>
                        <a:noFill/>
                        <a:ln>
                          <a:noFill/>
                        </a:ln>
                      </pic:spPr>
                    </pic:pic>
                  </a:graphicData>
                </a:graphic>
              </wp:inline>
            </w:drawing>
          </w:r>
        </w:p>
      </w:tc>
      <w:tc>
        <w:tcPr>
          <w:tcW w:w="1977" w:type="dxa"/>
          <w:vAlign w:val="center"/>
          <w:hideMark/>
        </w:tcPr>
        <w:p w14:paraId="40CD5591" w14:textId="77777777" w:rsidR="00EB0CC4" w:rsidRPr="00483117" w:rsidRDefault="00EB0CC4" w:rsidP="00483117">
          <w:pPr>
            <w:pStyle w:val="a5"/>
          </w:pPr>
          <w:r w:rsidRPr="00483117">
            <w:rPr>
              <w:noProof/>
            </w:rPr>
            <w:drawing>
              <wp:inline distT="0" distB="0" distL="0" distR="0" wp14:anchorId="72834A6B" wp14:editId="31CAE1C9">
                <wp:extent cx="549910" cy="639445"/>
                <wp:effectExtent l="0" t="0" r="2540" b="8255"/>
                <wp:docPr id="207" name="Εικόνα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flipH="1">
                          <a:off x="0" y="0"/>
                          <a:ext cx="549910" cy="639445"/>
                        </a:xfrm>
                        <a:prstGeom prst="rect">
                          <a:avLst/>
                        </a:prstGeom>
                        <a:noFill/>
                        <a:ln>
                          <a:noFill/>
                        </a:ln>
                      </pic:spPr>
                    </pic:pic>
                  </a:graphicData>
                </a:graphic>
              </wp:inline>
            </w:drawing>
          </w:r>
        </w:p>
      </w:tc>
      <w:tc>
        <w:tcPr>
          <w:tcW w:w="1839" w:type="dxa"/>
          <w:vAlign w:val="center"/>
          <w:hideMark/>
        </w:tcPr>
        <w:p w14:paraId="20586901" w14:textId="77777777" w:rsidR="00EB0CC4" w:rsidRPr="00483117" w:rsidRDefault="00EB0CC4" w:rsidP="00483117">
          <w:pPr>
            <w:pStyle w:val="a5"/>
          </w:pPr>
          <w:r w:rsidRPr="00483117">
            <w:rPr>
              <w:noProof/>
            </w:rPr>
            <w:drawing>
              <wp:inline distT="0" distB="0" distL="0" distR="0" wp14:anchorId="4F4499AF" wp14:editId="15C8BB39">
                <wp:extent cx="914400" cy="549910"/>
                <wp:effectExtent l="0" t="0" r="0" b="2540"/>
                <wp:docPr id="208" name="Εικόνα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14400" cy="549910"/>
                        </a:xfrm>
                        <a:prstGeom prst="rect">
                          <a:avLst/>
                        </a:prstGeom>
                        <a:noFill/>
                        <a:ln>
                          <a:noFill/>
                        </a:ln>
                      </pic:spPr>
                    </pic:pic>
                  </a:graphicData>
                </a:graphic>
              </wp:inline>
            </w:drawing>
          </w:r>
        </w:p>
      </w:tc>
    </w:tr>
  </w:tbl>
  <w:p w14:paraId="5FA2A6DE" w14:textId="77777777" w:rsidR="00EB0CC4" w:rsidRDefault="00EB0CC4" w:rsidP="00BB737F">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94BAA0" w14:textId="77777777" w:rsidR="00EB0CC4" w:rsidRPr="008D38FA" w:rsidRDefault="00EB0CC4">
    <w:pPr>
      <w:pStyle w:val="a5"/>
      <w:jc w:val="right"/>
      <w:rPr>
        <w:rFonts w:ascii="Verdana" w:hAnsi="Verdana"/>
        <w:sz w:val="18"/>
        <w:szCs w:val="18"/>
      </w:rPr>
    </w:pPr>
  </w:p>
  <w:tbl>
    <w:tblPr>
      <w:tblW w:w="10339" w:type="dxa"/>
      <w:jc w:val="center"/>
      <w:tblLayout w:type="fixed"/>
      <w:tblLook w:val="00A0" w:firstRow="1" w:lastRow="0" w:firstColumn="1" w:lastColumn="0" w:noHBand="0" w:noVBand="0"/>
    </w:tblPr>
    <w:tblGrid>
      <w:gridCol w:w="2410"/>
      <w:gridCol w:w="2547"/>
      <w:gridCol w:w="1566"/>
      <w:gridCol w:w="1977"/>
      <w:gridCol w:w="1839"/>
    </w:tblGrid>
    <w:tr w:rsidR="00EB0CC4" w:rsidRPr="0096172D" w14:paraId="7C87ABDF" w14:textId="77777777" w:rsidTr="005944E6">
      <w:trPr>
        <w:trHeight w:val="1247"/>
        <w:jc w:val="center"/>
      </w:trPr>
      <w:tc>
        <w:tcPr>
          <w:tcW w:w="2410" w:type="dxa"/>
          <w:vAlign w:val="center"/>
        </w:tcPr>
        <w:p w14:paraId="4AC8454C" w14:textId="77777777" w:rsidR="00EB0CC4" w:rsidRPr="0096172D" w:rsidRDefault="00EB0CC4" w:rsidP="005944E6">
          <w:pPr>
            <w:spacing w:after="0" w:line="240" w:lineRule="auto"/>
            <w:jc w:val="center"/>
          </w:pPr>
          <w:bookmarkStart w:id="49" w:name="_Hlk519175358"/>
          <w:r>
            <w:rPr>
              <w:noProof/>
            </w:rPr>
            <w:drawing>
              <wp:inline distT="0" distB="0" distL="0" distR="0" wp14:anchorId="3C586C5B" wp14:editId="2741AF9C">
                <wp:extent cx="1190625" cy="552450"/>
                <wp:effectExtent l="0" t="0" r="0" b="0"/>
                <wp:docPr id="168" name="Εικόνα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52450"/>
                        </a:xfrm>
                        <a:prstGeom prst="rect">
                          <a:avLst/>
                        </a:prstGeom>
                        <a:noFill/>
                        <a:ln>
                          <a:noFill/>
                        </a:ln>
                      </pic:spPr>
                    </pic:pic>
                  </a:graphicData>
                </a:graphic>
              </wp:inline>
            </w:drawing>
          </w:r>
        </w:p>
      </w:tc>
      <w:tc>
        <w:tcPr>
          <w:tcW w:w="2547" w:type="dxa"/>
          <w:vAlign w:val="center"/>
        </w:tcPr>
        <w:p w14:paraId="00173ECB" w14:textId="77777777" w:rsidR="00EB0CC4" w:rsidRPr="0096172D" w:rsidRDefault="00EB0CC4" w:rsidP="005944E6">
          <w:pPr>
            <w:spacing w:after="0" w:line="240" w:lineRule="auto"/>
            <w:ind w:left="-110" w:firstLine="110"/>
            <w:jc w:val="center"/>
          </w:pPr>
          <w:r>
            <w:rPr>
              <w:noProof/>
            </w:rPr>
            <w:drawing>
              <wp:inline distT="0" distB="0" distL="0" distR="0" wp14:anchorId="1DFAB144" wp14:editId="356F3D05">
                <wp:extent cx="1190625" cy="552450"/>
                <wp:effectExtent l="0" t="0" r="0" b="0"/>
                <wp:docPr id="169" name="Εικόνα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90625" cy="552450"/>
                        </a:xfrm>
                        <a:prstGeom prst="rect">
                          <a:avLst/>
                        </a:prstGeom>
                        <a:noFill/>
                        <a:ln>
                          <a:noFill/>
                        </a:ln>
                      </pic:spPr>
                    </pic:pic>
                  </a:graphicData>
                </a:graphic>
              </wp:inline>
            </w:drawing>
          </w:r>
        </w:p>
      </w:tc>
      <w:tc>
        <w:tcPr>
          <w:tcW w:w="1566" w:type="dxa"/>
          <w:vAlign w:val="center"/>
        </w:tcPr>
        <w:p w14:paraId="16D09E7B" w14:textId="7D89674F" w:rsidR="00EB0CC4" w:rsidRPr="0096172D" w:rsidRDefault="00EB0CC4" w:rsidP="005944E6">
          <w:pPr>
            <w:spacing w:after="0" w:line="240" w:lineRule="auto"/>
            <w:jc w:val="center"/>
          </w:pPr>
          <w:r>
            <w:rPr>
              <w:noProof/>
            </w:rPr>
            <w:drawing>
              <wp:inline distT="0" distB="0" distL="0" distR="0" wp14:anchorId="1B4D4D85" wp14:editId="7FA398B1">
                <wp:extent cx="552450" cy="552450"/>
                <wp:effectExtent l="0" t="0" r="0" b="0"/>
                <wp:docPr id="170" name="Εικόνα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52450" cy="552450"/>
                        </a:xfrm>
                        <a:prstGeom prst="rect">
                          <a:avLst/>
                        </a:prstGeom>
                        <a:noFill/>
                        <a:ln>
                          <a:noFill/>
                        </a:ln>
                      </pic:spPr>
                    </pic:pic>
                  </a:graphicData>
                </a:graphic>
              </wp:inline>
            </w:drawing>
          </w:r>
        </w:p>
      </w:tc>
      <w:tc>
        <w:tcPr>
          <w:tcW w:w="1977" w:type="dxa"/>
          <w:vAlign w:val="center"/>
        </w:tcPr>
        <w:p w14:paraId="5C5C9905" w14:textId="00DCBE98" w:rsidR="00EB0CC4" w:rsidRPr="0096172D" w:rsidRDefault="00EB0CC4" w:rsidP="005944E6">
          <w:pPr>
            <w:spacing w:after="0" w:line="240" w:lineRule="auto"/>
            <w:jc w:val="center"/>
          </w:pPr>
          <w:r>
            <w:rPr>
              <w:noProof/>
            </w:rPr>
            <w:drawing>
              <wp:inline distT="0" distB="0" distL="0" distR="0" wp14:anchorId="2F88741C" wp14:editId="20DB1411">
                <wp:extent cx="552450" cy="638175"/>
                <wp:effectExtent l="0" t="0" r="0" b="0"/>
                <wp:docPr id="171" name="Εικόνα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flipH="1">
                          <a:off x="0" y="0"/>
                          <a:ext cx="552450" cy="638175"/>
                        </a:xfrm>
                        <a:prstGeom prst="rect">
                          <a:avLst/>
                        </a:prstGeom>
                        <a:noFill/>
                        <a:ln>
                          <a:noFill/>
                        </a:ln>
                      </pic:spPr>
                    </pic:pic>
                  </a:graphicData>
                </a:graphic>
              </wp:inline>
            </w:drawing>
          </w:r>
        </w:p>
      </w:tc>
      <w:tc>
        <w:tcPr>
          <w:tcW w:w="1839" w:type="dxa"/>
          <w:vAlign w:val="center"/>
        </w:tcPr>
        <w:p w14:paraId="67672F1F" w14:textId="5C9266EB" w:rsidR="00EB0CC4" w:rsidRPr="0096172D" w:rsidRDefault="00EB0CC4" w:rsidP="005944E6">
          <w:pPr>
            <w:spacing w:after="0" w:line="240" w:lineRule="auto"/>
            <w:jc w:val="center"/>
          </w:pPr>
          <w:r>
            <w:rPr>
              <w:noProof/>
            </w:rPr>
            <w:drawing>
              <wp:inline distT="0" distB="0" distL="0" distR="0" wp14:anchorId="77832AD2" wp14:editId="7E0EB83D">
                <wp:extent cx="914400" cy="552450"/>
                <wp:effectExtent l="0" t="0" r="0" b="0"/>
                <wp:docPr id="172" name="Εικόνα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14400" cy="552450"/>
                        </a:xfrm>
                        <a:prstGeom prst="rect">
                          <a:avLst/>
                        </a:prstGeom>
                        <a:noFill/>
                        <a:ln>
                          <a:noFill/>
                        </a:ln>
                      </pic:spPr>
                    </pic:pic>
                  </a:graphicData>
                </a:graphic>
              </wp:inline>
            </w:drawing>
          </w:r>
        </w:p>
      </w:tc>
    </w:tr>
  </w:tbl>
  <w:bookmarkEnd w:id="49"/>
  <w:p w14:paraId="7BD994A0" w14:textId="7A02DB59" w:rsidR="00EB0CC4" w:rsidRPr="008D38FA" w:rsidRDefault="00EB0CC4">
    <w:pPr>
      <w:pStyle w:val="a5"/>
      <w:jc w:val="right"/>
      <w:rPr>
        <w:rFonts w:ascii="Verdana" w:hAnsi="Verdana"/>
        <w:sz w:val="18"/>
        <w:szCs w:val="18"/>
      </w:rPr>
    </w:pPr>
    <w:r w:rsidRPr="008D38FA">
      <w:rPr>
        <w:rFonts w:ascii="Verdana" w:hAnsi="Verdana"/>
        <w:sz w:val="18"/>
        <w:szCs w:val="18"/>
      </w:rPr>
      <w:fldChar w:fldCharType="begin"/>
    </w:r>
    <w:r w:rsidRPr="008D38FA">
      <w:rPr>
        <w:rFonts w:ascii="Verdana" w:hAnsi="Verdana"/>
        <w:sz w:val="18"/>
        <w:szCs w:val="18"/>
      </w:rPr>
      <w:instrText>PAGE   \* MERGEFORMAT</w:instrText>
    </w:r>
    <w:r w:rsidRPr="008D38FA">
      <w:rPr>
        <w:rFonts w:ascii="Verdana" w:hAnsi="Verdana"/>
        <w:sz w:val="18"/>
        <w:szCs w:val="18"/>
      </w:rPr>
      <w:fldChar w:fldCharType="separate"/>
    </w:r>
    <w:r>
      <w:rPr>
        <w:rFonts w:ascii="Verdana" w:hAnsi="Verdana"/>
        <w:noProof/>
        <w:sz w:val="18"/>
        <w:szCs w:val="18"/>
      </w:rPr>
      <w:t>51</w:t>
    </w:r>
    <w:r w:rsidRPr="008D38FA">
      <w:rPr>
        <w:rFonts w:ascii="Verdana" w:hAnsi="Verdana"/>
        <w:sz w:val="18"/>
        <w:szCs w:val="18"/>
      </w:rPr>
      <w:fldChar w:fldCharType="end"/>
    </w:r>
  </w:p>
  <w:p w14:paraId="6527BFD3" w14:textId="77777777" w:rsidR="00EB0CC4" w:rsidRDefault="00EB0CC4">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AD0300" w14:textId="77777777" w:rsidR="00EB0CC4" w:rsidRPr="008D38FA" w:rsidRDefault="00EB0CC4">
    <w:pPr>
      <w:pStyle w:val="a5"/>
      <w:jc w:val="right"/>
      <w:rPr>
        <w:rFonts w:ascii="Verdana" w:hAnsi="Verdana"/>
        <w:sz w:val="18"/>
        <w:szCs w:val="18"/>
      </w:rPr>
    </w:pPr>
  </w:p>
  <w:tbl>
    <w:tblPr>
      <w:tblW w:w="10339" w:type="dxa"/>
      <w:jc w:val="center"/>
      <w:tblLayout w:type="fixed"/>
      <w:tblLook w:val="00A0" w:firstRow="1" w:lastRow="0" w:firstColumn="1" w:lastColumn="0" w:noHBand="0" w:noVBand="0"/>
    </w:tblPr>
    <w:tblGrid>
      <w:gridCol w:w="2410"/>
      <w:gridCol w:w="2547"/>
      <w:gridCol w:w="1566"/>
      <w:gridCol w:w="1977"/>
      <w:gridCol w:w="1839"/>
    </w:tblGrid>
    <w:tr w:rsidR="00EB0CC4" w:rsidRPr="0096172D" w14:paraId="4DB0A813" w14:textId="77777777" w:rsidTr="005944E6">
      <w:trPr>
        <w:trHeight w:val="1247"/>
        <w:jc w:val="center"/>
      </w:trPr>
      <w:tc>
        <w:tcPr>
          <w:tcW w:w="2410" w:type="dxa"/>
          <w:vAlign w:val="center"/>
        </w:tcPr>
        <w:p w14:paraId="5558D7E3" w14:textId="77777777" w:rsidR="00EB0CC4" w:rsidRPr="0096172D" w:rsidRDefault="00EB0CC4" w:rsidP="005944E6">
          <w:pPr>
            <w:spacing w:after="0" w:line="240" w:lineRule="auto"/>
            <w:jc w:val="center"/>
          </w:pPr>
          <w:r>
            <w:rPr>
              <w:noProof/>
            </w:rPr>
            <w:drawing>
              <wp:inline distT="0" distB="0" distL="0" distR="0" wp14:anchorId="305FB29F" wp14:editId="62545294">
                <wp:extent cx="1190625" cy="552450"/>
                <wp:effectExtent l="0" t="0" r="0" b="0"/>
                <wp:docPr id="174" name="Εικόνα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52450"/>
                        </a:xfrm>
                        <a:prstGeom prst="rect">
                          <a:avLst/>
                        </a:prstGeom>
                        <a:noFill/>
                        <a:ln>
                          <a:noFill/>
                        </a:ln>
                      </pic:spPr>
                    </pic:pic>
                  </a:graphicData>
                </a:graphic>
              </wp:inline>
            </w:drawing>
          </w:r>
        </w:p>
      </w:tc>
      <w:tc>
        <w:tcPr>
          <w:tcW w:w="2547" w:type="dxa"/>
          <w:vAlign w:val="center"/>
        </w:tcPr>
        <w:p w14:paraId="4C5F04D8" w14:textId="77777777" w:rsidR="00EB0CC4" w:rsidRPr="0096172D" w:rsidRDefault="00EB0CC4" w:rsidP="005944E6">
          <w:pPr>
            <w:spacing w:after="0" w:line="240" w:lineRule="auto"/>
            <w:ind w:left="-110" w:firstLine="110"/>
            <w:jc w:val="center"/>
          </w:pPr>
          <w:r>
            <w:rPr>
              <w:noProof/>
            </w:rPr>
            <w:drawing>
              <wp:inline distT="0" distB="0" distL="0" distR="0" wp14:anchorId="57F0E948" wp14:editId="5032501D">
                <wp:extent cx="1190625" cy="552450"/>
                <wp:effectExtent l="0" t="0" r="0" b="0"/>
                <wp:docPr id="175" name="Εικόνα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90625" cy="552450"/>
                        </a:xfrm>
                        <a:prstGeom prst="rect">
                          <a:avLst/>
                        </a:prstGeom>
                        <a:noFill/>
                        <a:ln>
                          <a:noFill/>
                        </a:ln>
                      </pic:spPr>
                    </pic:pic>
                  </a:graphicData>
                </a:graphic>
              </wp:inline>
            </w:drawing>
          </w:r>
        </w:p>
      </w:tc>
      <w:tc>
        <w:tcPr>
          <w:tcW w:w="1566" w:type="dxa"/>
          <w:vAlign w:val="center"/>
        </w:tcPr>
        <w:p w14:paraId="7449A317" w14:textId="77777777" w:rsidR="00EB0CC4" w:rsidRPr="0096172D" w:rsidRDefault="00EB0CC4" w:rsidP="005944E6">
          <w:pPr>
            <w:spacing w:after="0" w:line="240" w:lineRule="auto"/>
            <w:jc w:val="center"/>
          </w:pPr>
          <w:r>
            <w:rPr>
              <w:noProof/>
            </w:rPr>
            <w:drawing>
              <wp:inline distT="0" distB="0" distL="0" distR="0" wp14:anchorId="35384406" wp14:editId="4A966BB4">
                <wp:extent cx="552450" cy="638175"/>
                <wp:effectExtent l="0" t="0" r="0" b="0"/>
                <wp:docPr id="176" name="Εικόνα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flipH="1">
                          <a:off x="0" y="0"/>
                          <a:ext cx="552450" cy="638175"/>
                        </a:xfrm>
                        <a:prstGeom prst="rect">
                          <a:avLst/>
                        </a:prstGeom>
                        <a:noFill/>
                        <a:ln>
                          <a:noFill/>
                        </a:ln>
                      </pic:spPr>
                    </pic:pic>
                  </a:graphicData>
                </a:graphic>
              </wp:inline>
            </w:drawing>
          </w:r>
        </w:p>
      </w:tc>
      <w:tc>
        <w:tcPr>
          <w:tcW w:w="1977" w:type="dxa"/>
          <w:vAlign w:val="center"/>
        </w:tcPr>
        <w:p w14:paraId="48029447" w14:textId="77777777" w:rsidR="00EB0CC4" w:rsidRPr="0096172D" w:rsidRDefault="00EB0CC4" w:rsidP="005944E6">
          <w:pPr>
            <w:spacing w:after="0" w:line="240" w:lineRule="auto"/>
            <w:jc w:val="center"/>
          </w:pPr>
          <w:r>
            <w:rPr>
              <w:noProof/>
            </w:rPr>
            <w:drawing>
              <wp:inline distT="0" distB="0" distL="0" distR="0" wp14:anchorId="07AEA3D9" wp14:editId="51D06BEF">
                <wp:extent cx="914400" cy="552450"/>
                <wp:effectExtent l="0" t="0" r="0" b="0"/>
                <wp:docPr id="177" name="Εικόνα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14400" cy="552450"/>
                        </a:xfrm>
                        <a:prstGeom prst="rect">
                          <a:avLst/>
                        </a:prstGeom>
                        <a:noFill/>
                        <a:ln>
                          <a:noFill/>
                        </a:ln>
                      </pic:spPr>
                    </pic:pic>
                  </a:graphicData>
                </a:graphic>
              </wp:inline>
            </w:drawing>
          </w:r>
        </w:p>
      </w:tc>
      <w:tc>
        <w:tcPr>
          <w:tcW w:w="1839" w:type="dxa"/>
          <w:vAlign w:val="center"/>
        </w:tcPr>
        <w:p w14:paraId="25FF496D" w14:textId="77777777" w:rsidR="00EB0CC4" w:rsidRPr="0096172D" w:rsidRDefault="00EB0CC4" w:rsidP="005944E6">
          <w:pPr>
            <w:spacing w:after="0" w:line="240" w:lineRule="auto"/>
            <w:jc w:val="center"/>
          </w:pPr>
          <w:r>
            <w:rPr>
              <w:noProof/>
            </w:rPr>
            <w:drawing>
              <wp:inline distT="0" distB="0" distL="0" distR="0" wp14:anchorId="43C9A131" wp14:editId="2939A7D3">
                <wp:extent cx="552450" cy="552450"/>
                <wp:effectExtent l="0" t="0" r="0" b="0"/>
                <wp:docPr id="178" name="Εικόνα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2450" cy="552450"/>
                        </a:xfrm>
                        <a:prstGeom prst="rect">
                          <a:avLst/>
                        </a:prstGeom>
                        <a:noFill/>
                        <a:ln>
                          <a:noFill/>
                        </a:ln>
                      </pic:spPr>
                    </pic:pic>
                  </a:graphicData>
                </a:graphic>
              </wp:inline>
            </w:drawing>
          </w:r>
        </w:p>
      </w:tc>
    </w:tr>
  </w:tbl>
  <w:p w14:paraId="0D2CB3B4" w14:textId="6AD5A1EC" w:rsidR="00EB0CC4" w:rsidRPr="008D38FA" w:rsidRDefault="00EB0CC4">
    <w:pPr>
      <w:pStyle w:val="a5"/>
      <w:jc w:val="right"/>
      <w:rPr>
        <w:rFonts w:ascii="Verdana" w:hAnsi="Verdana"/>
        <w:sz w:val="18"/>
        <w:szCs w:val="18"/>
      </w:rPr>
    </w:pPr>
    <w:r w:rsidRPr="008D38FA">
      <w:rPr>
        <w:rFonts w:ascii="Verdana" w:hAnsi="Verdana"/>
        <w:sz w:val="18"/>
        <w:szCs w:val="18"/>
      </w:rPr>
      <w:fldChar w:fldCharType="begin"/>
    </w:r>
    <w:r w:rsidRPr="008D38FA">
      <w:rPr>
        <w:rFonts w:ascii="Verdana" w:hAnsi="Verdana"/>
        <w:sz w:val="18"/>
        <w:szCs w:val="18"/>
      </w:rPr>
      <w:instrText>PAGE   \* MERGEFORMAT</w:instrText>
    </w:r>
    <w:r w:rsidRPr="008D38FA">
      <w:rPr>
        <w:rFonts w:ascii="Verdana" w:hAnsi="Verdana"/>
        <w:sz w:val="18"/>
        <w:szCs w:val="18"/>
      </w:rPr>
      <w:fldChar w:fldCharType="separate"/>
    </w:r>
    <w:r>
      <w:rPr>
        <w:rFonts w:ascii="Verdana" w:hAnsi="Verdana"/>
        <w:noProof/>
        <w:sz w:val="18"/>
        <w:szCs w:val="18"/>
      </w:rPr>
      <w:t>52</w:t>
    </w:r>
    <w:r w:rsidRPr="008D38FA">
      <w:rPr>
        <w:rFonts w:ascii="Verdana" w:hAnsi="Verdana"/>
        <w:sz w:val="18"/>
        <w:szCs w:val="18"/>
      </w:rPr>
      <w:fldChar w:fldCharType="end"/>
    </w:r>
  </w:p>
  <w:p w14:paraId="06F6A8DB" w14:textId="77777777" w:rsidR="00EB0CC4" w:rsidRDefault="00EB0CC4">
    <w:pPr>
      <w:pStyle w:val="a5"/>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859E36" w14:textId="77777777" w:rsidR="00EB0CC4" w:rsidRPr="008D38FA" w:rsidRDefault="00EB0CC4">
    <w:pPr>
      <w:pStyle w:val="a5"/>
      <w:jc w:val="right"/>
      <w:rPr>
        <w:rFonts w:ascii="Verdana" w:hAnsi="Verdana"/>
        <w:sz w:val="18"/>
        <w:szCs w:val="18"/>
      </w:rPr>
    </w:pPr>
  </w:p>
  <w:tbl>
    <w:tblPr>
      <w:tblW w:w="10339" w:type="dxa"/>
      <w:jc w:val="center"/>
      <w:tblLayout w:type="fixed"/>
      <w:tblLook w:val="00A0" w:firstRow="1" w:lastRow="0" w:firstColumn="1" w:lastColumn="0" w:noHBand="0" w:noVBand="0"/>
    </w:tblPr>
    <w:tblGrid>
      <w:gridCol w:w="2410"/>
      <w:gridCol w:w="2547"/>
      <w:gridCol w:w="1566"/>
      <w:gridCol w:w="1977"/>
      <w:gridCol w:w="1839"/>
    </w:tblGrid>
    <w:tr w:rsidR="00EB0CC4" w:rsidRPr="0096172D" w14:paraId="2C072217" w14:textId="77777777" w:rsidTr="005944E6">
      <w:trPr>
        <w:trHeight w:val="1247"/>
        <w:jc w:val="center"/>
      </w:trPr>
      <w:tc>
        <w:tcPr>
          <w:tcW w:w="2410" w:type="dxa"/>
          <w:vAlign w:val="center"/>
        </w:tcPr>
        <w:p w14:paraId="43133A02" w14:textId="77777777" w:rsidR="00EB0CC4" w:rsidRPr="0096172D" w:rsidRDefault="00EB0CC4" w:rsidP="005944E6">
          <w:pPr>
            <w:spacing w:after="0" w:line="240" w:lineRule="auto"/>
            <w:jc w:val="center"/>
          </w:pPr>
          <w:r>
            <w:rPr>
              <w:noProof/>
            </w:rPr>
            <w:drawing>
              <wp:inline distT="0" distB="0" distL="0" distR="0" wp14:anchorId="29C9425A" wp14:editId="29035003">
                <wp:extent cx="1190625" cy="552450"/>
                <wp:effectExtent l="0" t="0" r="0" b="0"/>
                <wp:docPr id="180" name="Εικόνα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52450"/>
                        </a:xfrm>
                        <a:prstGeom prst="rect">
                          <a:avLst/>
                        </a:prstGeom>
                        <a:noFill/>
                        <a:ln>
                          <a:noFill/>
                        </a:ln>
                      </pic:spPr>
                    </pic:pic>
                  </a:graphicData>
                </a:graphic>
              </wp:inline>
            </w:drawing>
          </w:r>
        </w:p>
      </w:tc>
      <w:tc>
        <w:tcPr>
          <w:tcW w:w="2547" w:type="dxa"/>
          <w:vAlign w:val="center"/>
        </w:tcPr>
        <w:p w14:paraId="53A54800" w14:textId="77777777" w:rsidR="00EB0CC4" w:rsidRPr="0096172D" w:rsidRDefault="00EB0CC4" w:rsidP="005944E6">
          <w:pPr>
            <w:spacing w:after="0" w:line="240" w:lineRule="auto"/>
            <w:ind w:left="-110" w:firstLine="110"/>
            <w:jc w:val="center"/>
          </w:pPr>
          <w:r>
            <w:rPr>
              <w:noProof/>
            </w:rPr>
            <w:drawing>
              <wp:inline distT="0" distB="0" distL="0" distR="0" wp14:anchorId="7F214A58" wp14:editId="3B2E0835">
                <wp:extent cx="1190625" cy="552450"/>
                <wp:effectExtent l="0" t="0" r="0" b="0"/>
                <wp:docPr id="181" name="Εικόνα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90625" cy="552450"/>
                        </a:xfrm>
                        <a:prstGeom prst="rect">
                          <a:avLst/>
                        </a:prstGeom>
                        <a:noFill/>
                        <a:ln>
                          <a:noFill/>
                        </a:ln>
                      </pic:spPr>
                    </pic:pic>
                  </a:graphicData>
                </a:graphic>
              </wp:inline>
            </w:drawing>
          </w:r>
        </w:p>
      </w:tc>
      <w:tc>
        <w:tcPr>
          <w:tcW w:w="1566" w:type="dxa"/>
          <w:vAlign w:val="center"/>
        </w:tcPr>
        <w:p w14:paraId="06C809B6" w14:textId="77777777" w:rsidR="00EB0CC4" w:rsidRPr="0096172D" w:rsidRDefault="00EB0CC4" w:rsidP="005944E6">
          <w:pPr>
            <w:spacing w:after="0" w:line="240" w:lineRule="auto"/>
            <w:jc w:val="center"/>
          </w:pPr>
          <w:r>
            <w:rPr>
              <w:noProof/>
            </w:rPr>
            <w:drawing>
              <wp:inline distT="0" distB="0" distL="0" distR="0" wp14:anchorId="6FFDA501" wp14:editId="70B009B4">
                <wp:extent cx="552450" cy="638175"/>
                <wp:effectExtent l="0" t="0" r="0" b="0"/>
                <wp:docPr id="182" name="Εικόνα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flipH="1">
                          <a:off x="0" y="0"/>
                          <a:ext cx="552450" cy="638175"/>
                        </a:xfrm>
                        <a:prstGeom prst="rect">
                          <a:avLst/>
                        </a:prstGeom>
                        <a:noFill/>
                        <a:ln>
                          <a:noFill/>
                        </a:ln>
                      </pic:spPr>
                    </pic:pic>
                  </a:graphicData>
                </a:graphic>
              </wp:inline>
            </w:drawing>
          </w:r>
        </w:p>
      </w:tc>
      <w:tc>
        <w:tcPr>
          <w:tcW w:w="1977" w:type="dxa"/>
          <w:vAlign w:val="center"/>
        </w:tcPr>
        <w:p w14:paraId="43293933" w14:textId="77777777" w:rsidR="00EB0CC4" w:rsidRPr="0096172D" w:rsidRDefault="00EB0CC4" w:rsidP="005944E6">
          <w:pPr>
            <w:spacing w:after="0" w:line="240" w:lineRule="auto"/>
            <w:jc w:val="center"/>
          </w:pPr>
          <w:r>
            <w:rPr>
              <w:noProof/>
            </w:rPr>
            <w:drawing>
              <wp:inline distT="0" distB="0" distL="0" distR="0" wp14:anchorId="2C711F6D" wp14:editId="0ACF54C5">
                <wp:extent cx="914400" cy="552450"/>
                <wp:effectExtent l="0" t="0" r="0" b="0"/>
                <wp:docPr id="183" name="Εικόνα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14400" cy="552450"/>
                        </a:xfrm>
                        <a:prstGeom prst="rect">
                          <a:avLst/>
                        </a:prstGeom>
                        <a:noFill/>
                        <a:ln>
                          <a:noFill/>
                        </a:ln>
                      </pic:spPr>
                    </pic:pic>
                  </a:graphicData>
                </a:graphic>
              </wp:inline>
            </w:drawing>
          </w:r>
        </w:p>
      </w:tc>
      <w:tc>
        <w:tcPr>
          <w:tcW w:w="1839" w:type="dxa"/>
          <w:vAlign w:val="center"/>
        </w:tcPr>
        <w:p w14:paraId="1F842834" w14:textId="77777777" w:rsidR="00EB0CC4" w:rsidRPr="0096172D" w:rsidRDefault="00EB0CC4" w:rsidP="005944E6">
          <w:pPr>
            <w:spacing w:after="0" w:line="240" w:lineRule="auto"/>
            <w:jc w:val="center"/>
          </w:pPr>
          <w:r>
            <w:rPr>
              <w:noProof/>
            </w:rPr>
            <w:drawing>
              <wp:inline distT="0" distB="0" distL="0" distR="0" wp14:anchorId="4EF3B792" wp14:editId="76D64A1B">
                <wp:extent cx="552450" cy="552450"/>
                <wp:effectExtent l="0" t="0" r="0" b="0"/>
                <wp:docPr id="184" name="Εικόνα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2450" cy="552450"/>
                        </a:xfrm>
                        <a:prstGeom prst="rect">
                          <a:avLst/>
                        </a:prstGeom>
                        <a:noFill/>
                        <a:ln>
                          <a:noFill/>
                        </a:ln>
                      </pic:spPr>
                    </pic:pic>
                  </a:graphicData>
                </a:graphic>
              </wp:inline>
            </w:drawing>
          </w:r>
        </w:p>
      </w:tc>
    </w:tr>
  </w:tbl>
  <w:p w14:paraId="28B3A5F9" w14:textId="14209CC5" w:rsidR="00EB0CC4" w:rsidRPr="008D38FA" w:rsidRDefault="00EB0CC4">
    <w:pPr>
      <w:pStyle w:val="a5"/>
      <w:jc w:val="right"/>
      <w:rPr>
        <w:rFonts w:ascii="Verdana" w:hAnsi="Verdana"/>
        <w:sz w:val="18"/>
        <w:szCs w:val="18"/>
      </w:rPr>
    </w:pPr>
    <w:r w:rsidRPr="008D38FA">
      <w:rPr>
        <w:rFonts w:ascii="Verdana" w:hAnsi="Verdana"/>
        <w:sz w:val="18"/>
        <w:szCs w:val="18"/>
      </w:rPr>
      <w:fldChar w:fldCharType="begin"/>
    </w:r>
    <w:r w:rsidRPr="008D38FA">
      <w:rPr>
        <w:rFonts w:ascii="Verdana" w:hAnsi="Verdana"/>
        <w:sz w:val="18"/>
        <w:szCs w:val="18"/>
      </w:rPr>
      <w:instrText>PAGE   \* MERGEFORMAT</w:instrText>
    </w:r>
    <w:r w:rsidRPr="008D38FA">
      <w:rPr>
        <w:rFonts w:ascii="Verdana" w:hAnsi="Verdana"/>
        <w:sz w:val="18"/>
        <w:szCs w:val="18"/>
      </w:rPr>
      <w:fldChar w:fldCharType="separate"/>
    </w:r>
    <w:r>
      <w:rPr>
        <w:rFonts w:ascii="Verdana" w:hAnsi="Verdana"/>
        <w:noProof/>
        <w:sz w:val="18"/>
        <w:szCs w:val="18"/>
      </w:rPr>
      <w:t>53</w:t>
    </w:r>
    <w:r w:rsidRPr="008D38FA">
      <w:rPr>
        <w:rFonts w:ascii="Verdana" w:hAnsi="Verdana"/>
        <w:sz w:val="18"/>
        <w:szCs w:val="18"/>
      </w:rPr>
      <w:fldChar w:fldCharType="end"/>
    </w:r>
  </w:p>
  <w:p w14:paraId="0EF2FE3A" w14:textId="77777777" w:rsidR="00EB0CC4" w:rsidRDefault="00EB0CC4">
    <w:pPr>
      <w:pStyle w:val="a5"/>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F6A744" w14:textId="1831B6FC" w:rsidR="00EB0CC4" w:rsidRPr="005A2EDC" w:rsidRDefault="00EB0CC4">
    <w:pPr>
      <w:pStyle w:val="a5"/>
      <w:jc w:val="right"/>
      <w:rPr>
        <w:sz w:val="18"/>
        <w:szCs w:val="18"/>
      </w:rPr>
    </w:pPr>
  </w:p>
  <w:tbl>
    <w:tblPr>
      <w:tblW w:w="10339" w:type="dxa"/>
      <w:jc w:val="center"/>
      <w:tblLayout w:type="fixed"/>
      <w:tblLook w:val="00A0" w:firstRow="1" w:lastRow="0" w:firstColumn="1" w:lastColumn="0" w:noHBand="0" w:noVBand="0"/>
    </w:tblPr>
    <w:tblGrid>
      <w:gridCol w:w="2410"/>
      <w:gridCol w:w="2547"/>
      <w:gridCol w:w="1566"/>
      <w:gridCol w:w="1977"/>
      <w:gridCol w:w="1839"/>
    </w:tblGrid>
    <w:tr w:rsidR="00EB0CC4" w:rsidRPr="005A2EDC" w14:paraId="0D95DA08" w14:textId="77777777" w:rsidTr="006D43AB">
      <w:trPr>
        <w:trHeight w:val="1247"/>
        <w:jc w:val="center"/>
      </w:trPr>
      <w:tc>
        <w:tcPr>
          <w:tcW w:w="2410" w:type="dxa"/>
          <w:vAlign w:val="center"/>
          <w:hideMark/>
        </w:tcPr>
        <w:p w14:paraId="44752986" w14:textId="77777777" w:rsidR="00EB0CC4" w:rsidRPr="005A2EDC" w:rsidRDefault="00EB0CC4" w:rsidP="005A2EDC">
          <w:pPr>
            <w:pStyle w:val="a5"/>
          </w:pPr>
          <w:r w:rsidRPr="005A2EDC">
            <w:rPr>
              <w:noProof/>
            </w:rPr>
            <w:drawing>
              <wp:inline distT="0" distB="0" distL="0" distR="0" wp14:anchorId="48DA10BD" wp14:editId="70C10676">
                <wp:extent cx="1189355" cy="549910"/>
                <wp:effectExtent l="0" t="0" r="0" b="2540"/>
                <wp:docPr id="186" name="Εικόνα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9355" cy="549910"/>
                        </a:xfrm>
                        <a:prstGeom prst="rect">
                          <a:avLst/>
                        </a:prstGeom>
                        <a:noFill/>
                        <a:ln>
                          <a:noFill/>
                        </a:ln>
                      </pic:spPr>
                    </pic:pic>
                  </a:graphicData>
                </a:graphic>
              </wp:inline>
            </w:drawing>
          </w:r>
        </w:p>
      </w:tc>
      <w:tc>
        <w:tcPr>
          <w:tcW w:w="2547" w:type="dxa"/>
          <w:vAlign w:val="center"/>
          <w:hideMark/>
        </w:tcPr>
        <w:p w14:paraId="5DC6C714" w14:textId="77777777" w:rsidR="00EB0CC4" w:rsidRPr="005A2EDC" w:rsidRDefault="00EB0CC4" w:rsidP="005A2EDC">
          <w:pPr>
            <w:pStyle w:val="a5"/>
          </w:pPr>
          <w:r w:rsidRPr="005A2EDC">
            <w:rPr>
              <w:noProof/>
            </w:rPr>
            <w:drawing>
              <wp:inline distT="0" distB="0" distL="0" distR="0" wp14:anchorId="3821DAF9" wp14:editId="05DA50E9">
                <wp:extent cx="1189355" cy="549910"/>
                <wp:effectExtent l="0" t="0" r="0" b="2540"/>
                <wp:docPr id="187" name="Εικόνα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9355" cy="549910"/>
                        </a:xfrm>
                        <a:prstGeom prst="rect">
                          <a:avLst/>
                        </a:prstGeom>
                        <a:noFill/>
                        <a:ln>
                          <a:noFill/>
                        </a:ln>
                      </pic:spPr>
                    </pic:pic>
                  </a:graphicData>
                </a:graphic>
              </wp:inline>
            </w:drawing>
          </w:r>
        </w:p>
      </w:tc>
      <w:tc>
        <w:tcPr>
          <w:tcW w:w="1566" w:type="dxa"/>
          <w:vAlign w:val="center"/>
          <w:hideMark/>
        </w:tcPr>
        <w:p w14:paraId="2DD03C75" w14:textId="77777777" w:rsidR="00EB0CC4" w:rsidRPr="005A2EDC" w:rsidRDefault="00EB0CC4" w:rsidP="005A2EDC">
          <w:pPr>
            <w:pStyle w:val="a5"/>
          </w:pPr>
          <w:r w:rsidRPr="005A2EDC">
            <w:rPr>
              <w:noProof/>
            </w:rPr>
            <w:drawing>
              <wp:inline distT="0" distB="0" distL="0" distR="0" wp14:anchorId="235EB4F1" wp14:editId="0350412B">
                <wp:extent cx="549910" cy="549910"/>
                <wp:effectExtent l="0" t="0" r="2540" b="2540"/>
                <wp:docPr id="188" name="Εικόνα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9910" cy="549910"/>
                        </a:xfrm>
                        <a:prstGeom prst="rect">
                          <a:avLst/>
                        </a:prstGeom>
                        <a:noFill/>
                        <a:ln>
                          <a:noFill/>
                        </a:ln>
                      </pic:spPr>
                    </pic:pic>
                  </a:graphicData>
                </a:graphic>
              </wp:inline>
            </w:drawing>
          </w:r>
        </w:p>
      </w:tc>
      <w:tc>
        <w:tcPr>
          <w:tcW w:w="1977" w:type="dxa"/>
          <w:vAlign w:val="center"/>
          <w:hideMark/>
        </w:tcPr>
        <w:p w14:paraId="28AC2774" w14:textId="77777777" w:rsidR="00EB0CC4" w:rsidRPr="005A2EDC" w:rsidRDefault="00EB0CC4" w:rsidP="005A2EDC">
          <w:pPr>
            <w:pStyle w:val="a5"/>
          </w:pPr>
          <w:r w:rsidRPr="005A2EDC">
            <w:rPr>
              <w:noProof/>
            </w:rPr>
            <w:drawing>
              <wp:inline distT="0" distB="0" distL="0" distR="0" wp14:anchorId="38E0CA44" wp14:editId="22BC5CA9">
                <wp:extent cx="549910" cy="639445"/>
                <wp:effectExtent l="0" t="0" r="2540" b="8255"/>
                <wp:docPr id="189" name="Εικόνα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flipH="1">
                          <a:off x="0" y="0"/>
                          <a:ext cx="549910" cy="639445"/>
                        </a:xfrm>
                        <a:prstGeom prst="rect">
                          <a:avLst/>
                        </a:prstGeom>
                        <a:noFill/>
                        <a:ln>
                          <a:noFill/>
                        </a:ln>
                      </pic:spPr>
                    </pic:pic>
                  </a:graphicData>
                </a:graphic>
              </wp:inline>
            </w:drawing>
          </w:r>
        </w:p>
      </w:tc>
      <w:tc>
        <w:tcPr>
          <w:tcW w:w="1839" w:type="dxa"/>
          <w:vAlign w:val="center"/>
          <w:hideMark/>
        </w:tcPr>
        <w:p w14:paraId="6F724389" w14:textId="77777777" w:rsidR="00EB0CC4" w:rsidRPr="005A2EDC" w:rsidRDefault="00EB0CC4" w:rsidP="005A2EDC">
          <w:pPr>
            <w:pStyle w:val="a5"/>
          </w:pPr>
          <w:r w:rsidRPr="005A2EDC">
            <w:rPr>
              <w:noProof/>
            </w:rPr>
            <w:drawing>
              <wp:inline distT="0" distB="0" distL="0" distR="0" wp14:anchorId="2F3B9497" wp14:editId="1BC02C7D">
                <wp:extent cx="914400" cy="549910"/>
                <wp:effectExtent l="0" t="0" r="0" b="2540"/>
                <wp:docPr id="190" name="Εικόνα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14400" cy="549910"/>
                        </a:xfrm>
                        <a:prstGeom prst="rect">
                          <a:avLst/>
                        </a:prstGeom>
                        <a:noFill/>
                        <a:ln>
                          <a:noFill/>
                        </a:ln>
                      </pic:spPr>
                    </pic:pic>
                  </a:graphicData>
                </a:graphic>
              </wp:inline>
            </w:drawing>
          </w:r>
        </w:p>
      </w:tc>
    </w:tr>
  </w:tbl>
  <w:sdt>
    <w:sdtPr>
      <w:rPr>
        <w:sz w:val="18"/>
        <w:szCs w:val="18"/>
      </w:rPr>
      <w:id w:val="-639028219"/>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06587496" w14:textId="77777777" w:rsidR="00EB0CC4" w:rsidRDefault="00EB0CC4" w:rsidP="005A2EDC">
            <w:pPr>
              <w:pStyle w:val="a5"/>
              <w:jc w:val="right"/>
              <w:rPr>
                <w:sz w:val="18"/>
                <w:szCs w:val="18"/>
              </w:rPr>
            </w:pPr>
            <w:r w:rsidRPr="005A2EDC">
              <w:rPr>
                <w:sz w:val="18"/>
                <w:szCs w:val="18"/>
              </w:rPr>
              <w:t xml:space="preserve">Σελίδα </w:t>
            </w:r>
            <w:r w:rsidRPr="005A2EDC">
              <w:rPr>
                <w:b/>
                <w:bCs/>
                <w:sz w:val="18"/>
                <w:szCs w:val="18"/>
              </w:rPr>
              <w:fldChar w:fldCharType="begin"/>
            </w:r>
            <w:r w:rsidRPr="005A2EDC">
              <w:rPr>
                <w:b/>
                <w:bCs/>
                <w:sz w:val="18"/>
                <w:szCs w:val="18"/>
              </w:rPr>
              <w:instrText>PAGE</w:instrText>
            </w:r>
            <w:r w:rsidRPr="005A2EDC">
              <w:rPr>
                <w:b/>
                <w:bCs/>
                <w:sz w:val="18"/>
                <w:szCs w:val="18"/>
              </w:rPr>
              <w:fldChar w:fldCharType="separate"/>
            </w:r>
            <w:r>
              <w:rPr>
                <w:b/>
                <w:bCs/>
                <w:noProof/>
                <w:sz w:val="18"/>
                <w:szCs w:val="18"/>
              </w:rPr>
              <w:t>61</w:t>
            </w:r>
            <w:r w:rsidRPr="005A2EDC">
              <w:rPr>
                <w:b/>
                <w:bCs/>
                <w:sz w:val="18"/>
                <w:szCs w:val="18"/>
              </w:rPr>
              <w:fldChar w:fldCharType="end"/>
            </w:r>
            <w:r w:rsidRPr="005A2EDC">
              <w:rPr>
                <w:sz w:val="18"/>
                <w:szCs w:val="18"/>
              </w:rPr>
              <w:t xml:space="preserve"> από </w:t>
            </w:r>
            <w:r w:rsidRPr="005A2EDC">
              <w:rPr>
                <w:b/>
                <w:bCs/>
                <w:sz w:val="18"/>
                <w:szCs w:val="18"/>
              </w:rPr>
              <w:fldChar w:fldCharType="begin"/>
            </w:r>
            <w:r w:rsidRPr="005A2EDC">
              <w:rPr>
                <w:b/>
                <w:bCs/>
                <w:sz w:val="18"/>
                <w:szCs w:val="18"/>
              </w:rPr>
              <w:instrText>NUMPAGES</w:instrText>
            </w:r>
            <w:r w:rsidRPr="005A2EDC">
              <w:rPr>
                <w:b/>
                <w:bCs/>
                <w:sz w:val="18"/>
                <w:szCs w:val="18"/>
              </w:rPr>
              <w:fldChar w:fldCharType="separate"/>
            </w:r>
            <w:r>
              <w:rPr>
                <w:b/>
                <w:bCs/>
                <w:noProof/>
                <w:sz w:val="18"/>
                <w:szCs w:val="18"/>
              </w:rPr>
              <w:t>69</w:t>
            </w:r>
            <w:r w:rsidRPr="005A2EDC">
              <w:rPr>
                <w:b/>
                <w:bCs/>
                <w:sz w:val="18"/>
                <w:szCs w:val="18"/>
              </w:rPr>
              <w:fldChar w:fldCharType="end"/>
            </w:r>
          </w:p>
        </w:sdtContent>
      </w:sdt>
    </w:sdtContent>
  </w:sdt>
  <w:p w14:paraId="5FC6762B" w14:textId="77777777" w:rsidR="00EB0CC4" w:rsidRDefault="00EB0CC4">
    <w:pPr>
      <w:pStyle w:val="a5"/>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237AF1" w14:textId="77777777" w:rsidR="00EB0CC4" w:rsidRPr="005A2EDC" w:rsidRDefault="00EB0CC4">
    <w:pPr>
      <w:pStyle w:val="a5"/>
      <w:jc w:val="right"/>
      <w:rPr>
        <w:sz w:val="18"/>
        <w:szCs w:val="18"/>
      </w:rPr>
    </w:pPr>
  </w:p>
  <w:tbl>
    <w:tblPr>
      <w:tblW w:w="10339" w:type="dxa"/>
      <w:jc w:val="center"/>
      <w:tblLayout w:type="fixed"/>
      <w:tblLook w:val="00A0" w:firstRow="1" w:lastRow="0" w:firstColumn="1" w:lastColumn="0" w:noHBand="0" w:noVBand="0"/>
    </w:tblPr>
    <w:tblGrid>
      <w:gridCol w:w="2410"/>
      <w:gridCol w:w="2547"/>
      <w:gridCol w:w="1566"/>
      <w:gridCol w:w="1977"/>
      <w:gridCol w:w="1839"/>
    </w:tblGrid>
    <w:tr w:rsidR="00EB0CC4" w:rsidRPr="005A2EDC" w14:paraId="7C4E515B" w14:textId="77777777" w:rsidTr="006D43AB">
      <w:trPr>
        <w:trHeight w:val="1247"/>
        <w:jc w:val="center"/>
      </w:trPr>
      <w:tc>
        <w:tcPr>
          <w:tcW w:w="2410" w:type="dxa"/>
          <w:vAlign w:val="center"/>
          <w:hideMark/>
        </w:tcPr>
        <w:p w14:paraId="153056BB" w14:textId="77777777" w:rsidR="00EB0CC4" w:rsidRPr="005A2EDC" w:rsidRDefault="00EB0CC4" w:rsidP="005A2EDC">
          <w:pPr>
            <w:pStyle w:val="a5"/>
          </w:pPr>
          <w:r w:rsidRPr="005A2EDC">
            <w:rPr>
              <w:noProof/>
            </w:rPr>
            <w:drawing>
              <wp:inline distT="0" distB="0" distL="0" distR="0" wp14:anchorId="54055634" wp14:editId="6BC8D9E3">
                <wp:extent cx="1189355" cy="549910"/>
                <wp:effectExtent l="0" t="0" r="0" b="2540"/>
                <wp:docPr id="192" name="Εικόνα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9355" cy="549910"/>
                        </a:xfrm>
                        <a:prstGeom prst="rect">
                          <a:avLst/>
                        </a:prstGeom>
                        <a:noFill/>
                        <a:ln>
                          <a:noFill/>
                        </a:ln>
                      </pic:spPr>
                    </pic:pic>
                  </a:graphicData>
                </a:graphic>
              </wp:inline>
            </w:drawing>
          </w:r>
        </w:p>
      </w:tc>
      <w:tc>
        <w:tcPr>
          <w:tcW w:w="2547" w:type="dxa"/>
          <w:vAlign w:val="center"/>
          <w:hideMark/>
        </w:tcPr>
        <w:p w14:paraId="7A7BFBFA" w14:textId="77777777" w:rsidR="00EB0CC4" w:rsidRPr="005A2EDC" w:rsidRDefault="00EB0CC4" w:rsidP="005A2EDC">
          <w:pPr>
            <w:pStyle w:val="a5"/>
          </w:pPr>
          <w:r w:rsidRPr="005A2EDC">
            <w:rPr>
              <w:noProof/>
            </w:rPr>
            <w:drawing>
              <wp:inline distT="0" distB="0" distL="0" distR="0" wp14:anchorId="135BC0DE" wp14:editId="4202D19A">
                <wp:extent cx="1189355" cy="549910"/>
                <wp:effectExtent l="0" t="0" r="0" b="2540"/>
                <wp:docPr id="193" name="Εικόνα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9355" cy="549910"/>
                        </a:xfrm>
                        <a:prstGeom prst="rect">
                          <a:avLst/>
                        </a:prstGeom>
                        <a:noFill/>
                        <a:ln>
                          <a:noFill/>
                        </a:ln>
                      </pic:spPr>
                    </pic:pic>
                  </a:graphicData>
                </a:graphic>
              </wp:inline>
            </w:drawing>
          </w:r>
        </w:p>
      </w:tc>
      <w:tc>
        <w:tcPr>
          <w:tcW w:w="1566" w:type="dxa"/>
          <w:vAlign w:val="center"/>
          <w:hideMark/>
        </w:tcPr>
        <w:p w14:paraId="017EA0EF" w14:textId="77777777" w:rsidR="00EB0CC4" w:rsidRPr="005A2EDC" w:rsidRDefault="00EB0CC4" w:rsidP="005A2EDC">
          <w:pPr>
            <w:pStyle w:val="a5"/>
          </w:pPr>
          <w:r w:rsidRPr="005A2EDC">
            <w:rPr>
              <w:noProof/>
            </w:rPr>
            <w:drawing>
              <wp:inline distT="0" distB="0" distL="0" distR="0" wp14:anchorId="012FC955" wp14:editId="214B60D4">
                <wp:extent cx="549910" cy="549910"/>
                <wp:effectExtent l="0" t="0" r="2540" b="2540"/>
                <wp:docPr id="194" name="Εικόνα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9910" cy="549910"/>
                        </a:xfrm>
                        <a:prstGeom prst="rect">
                          <a:avLst/>
                        </a:prstGeom>
                        <a:noFill/>
                        <a:ln>
                          <a:noFill/>
                        </a:ln>
                      </pic:spPr>
                    </pic:pic>
                  </a:graphicData>
                </a:graphic>
              </wp:inline>
            </w:drawing>
          </w:r>
        </w:p>
      </w:tc>
      <w:tc>
        <w:tcPr>
          <w:tcW w:w="1977" w:type="dxa"/>
          <w:vAlign w:val="center"/>
          <w:hideMark/>
        </w:tcPr>
        <w:p w14:paraId="71F08EB8" w14:textId="77777777" w:rsidR="00EB0CC4" w:rsidRPr="005A2EDC" w:rsidRDefault="00EB0CC4" w:rsidP="005A2EDC">
          <w:pPr>
            <w:pStyle w:val="a5"/>
          </w:pPr>
          <w:r w:rsidRPr="005A2EDC">
            <w:rPr>
              <w:noProof/>
            </w:rPr>
            <w:drawing>
              <wp:inline distT="0" distB="0" distL="0" distR="0" wp14:anchorId="63CE592A" wp14:editId="7E3F95C8">
                <wp:extent cx="549910" cy="639445"/>
                <wp:effectExtent l="0" t="0" r="2540" b="8255"/>
                <wp:docPr id="195" name="Εικόνα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flipH="1">
                          <a:off x="0" y="0"/>
                          <a:ext cx="549910" cy="639445"/>
                        </a:xfrm>
                        <a:prstGeom prst="rect">
                          <a:avLst/>
                        </a:prstGeom>
                        <a:noFill/>
                        <a:ln>
                          <a:noFill/>
                        </a:ln>
                      </pic:spPr>
                    </pic:pic>
                  </a:graphicData>
                </a:graphic>
              </wp:inline>
            </w:drawing>
          </w:r>
        </w:p>
      </w:tc>
      <w:tc>
        <w:tcPr>
          <w:tcW w:w="1839" w:type="dxa"/>
          <w:vAlign w:val="center"/>
          <w:hideMark/>
        </w:tcPr>
        <w:p w14:paraId="34A014E4" w14:textId="77777777" w:rsidR="00EB0CC4" w:rsidRPr="005A2EDC" w:rsidRDefault="00EB0CC4" w:rsidP="005A2EDC">
          <w:pPr>
            <w:pStyle w:val="a5"/>
          </w:pPr>
          <w:r w:rsidRPr="005A2EDC">
            <w:rPr>
              <w:noProof/>
            </w:rPr>
            <w:drawing>
              <wp:inline distT="0" distB="0" distL="0" distR="0" wp14:anchorId="68620301" wp14:editId="131A2631">
                <wp:extent cx="914400" cy="549910"/>
                <wp:effectExtent l="0" t="0" r="0" b="2540"/>
                <wp:docPr id="196" name="Εικόνα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14400" cy="549910"/>
                        </a:xfrm>
                        <a:prstGeom prst="rect">
                          <a:avLst/>
                        </a:prstGeom>
                        <a:noFill/>
                        <a:ln>
                          <a:noFill/>
                        </a:ln>
                      </pic:spPr>
                    </pic:pic>
                  </a:graphicData>
                </a:graphic>
              </wp:inline>
            </w:drawing>
          </w:r>
        </w:p>
      </w:tc>
    </w:tr>
  </w:tbl>
  <w:sdt>
    <w:sdtPr>
      <w:rPr>
        <w:sz w:val="18"/>
        <w:szCs w:val="18"/>
      </w:rPr>
      <w:id w:val="-689995898"/>
      <w:docPartObj>
        <w:docPartGallery w:val="Page Numbers (Bottom of Page)"/>
        <w:docPartUnique/>
      </w:docPartObj>
    </w:sdtPr>
    <w:sdtEndPr/>
    <w:sdtContent>
      <w:sdt>
        <w:sdtPr>
          <w:rPr>
            <w:sz w:val="18"/>
            <w:szCs w:val="18"/>
          </w:rPr>
          <w:id w:val="-1636325106"/>
          <w:docPartObj>
            <w:docPartGallery w:val="Page Numbers (Top of Page)"/>
            <w:docPartUnique/>
          </w:docPartObj>
        </w:sdtPr>
        <w:sdtEndPr/>
        <w:sdtContent>
          <w:p w14:paraId="63940ACA" w14:textId="77777777" w:rsidR="00EB0CC4" w:rsidRDefault="00EB0CC4" w:rsidP="005A2EDC">
            <w:pPr>
              <w:pStyle w:val="a5"/>
              <w:jc w:val="right"/>
              <w:rPr>
                <w:sz w:val="18"/>
                <w:szCs w:val="18"/>
              </w:rPr>
            </w:pPr>
            <w:r w:rsidRPr="005A2EDC">
              <w:rPr>
                <w:sz w:val="18"/>
                <w:szCs w:val="18"/>
              </w:rPr>
              <w:t xml:space="preserve">Σελίδα </w:t>
            </w:r>
            <w:r w:rsidRPr="005A2EDC">
              <w:rPr>
                <w:b/>
                <w:bCs/>
                <w:sz w:val="18"/>
                <w:szCs w:val="18"/>
              </w:rPr>
              <w:fldChar w:fldCharType="begin"/>
            </w:r>
            <w:r w:rsidRPr="005A2EDC">
              <w:rPr>
                <w:b/>
                <w:bCs/>
                <w:sz w:val="18"/>
                <w:szCs w:val="18"/>
              </w:rPr>
              <w:instrText>PAGE</w:instrText>
            </w:r>
            <w:r w:rsidRPr="005A2EDC">
              <w:rPr>
                <w:b/>
                <w:bCs/>
                <w:sz w:val="18"/>
                <w:szCs w:val="18"/>
              </w:rPr>
              <w:fldChar w:fldCharType="separate"/>
            </w:r>
            <w:r>
              <w:rPr>
                <w:b/>
                <w:bCs/>
                <w:noProof/>
                <w:sz w:val="18"/>
                <w:szCs w:val="18"/>
              </w:rPr>
              <w:t>68</w:t>
            </w:r>
            <w:r w:rsidRPr="005A2EDC">
              <w:rPr>
                <w:b/>
                <w:bCs/>
                <w:sz w:val="18"/>
                <w:szCs w:val="18"/>
              </w:rPr>
              <w:fldChar w:fldCharType="end"/>
            </w:r>
            <w:r w:rsidRPr="005A2EDC">
              <w:rPr>
                <w:sz w:val="18"/>
                <w:szCs w:val="18"/>
              </w:rPr>
              <w:t xml:space="preserve"> από </w:t>
            </w:r>
            <w:r w:rsidRPr="005A2EDC">
              <w:rPr>
                <w:b/>
                <w:bCs/>
                <w:sz w:val="18"/>
                <w:szCs w:val="18"/>
              </w:rPr>
              <w:fldChar w:fldCharType="begin"/>
            </w:r>
            <w:r w:rsidRPr="005A2EDC">
              <w:rPr>
                <w:b/>
                <w:bCs/>
                <w:sz w:val="18"/>
                <w:szCs w:val="18"/>
              </w:rPr>
              <w:instrText>NUMPAGES</w:instrText>
            </w:r>
            <w:r w:rsidRPr="005A2EDC">
              <w:rPr>
                <w:b/>
                <w:bCs/>
                <w:sz w:val="18"/>
                <w:szCs w:val="18"/>
              </w:rPr>
              <w:fldChar w:fldCharType="separate"/>
            </w:r>
            <w:r>
              <w:rPr>
                <w:b/>
                <w:bCs/>
                <w:noProof/>
                <w:sz w:val="18"/>
                <w:szCs w:val="18"/>
              </w:rPr>
              <w:t>69</w:t>
            </w:r>
            <w:r w:rsidRPr="005A2EDC">
              <w:rPr>
                <w:b/>
                <w:bCs/>
                <w:sz w:val="18"/>
                <w:szCs w:val="18"/>
              </w:rPr>
              <w:fldChar w:fldCharType="end"/>
            </w:r>
          </w:p>
        </w:sdtContent>
      </w:sdt>
    </w:sdtContent>
  </w:sdt>
  <w:p w14:paraId="416ED59A" w14:textId="77777777" w:rsidR="00EB0CC4" w:rsidRDefault="00EB0CC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E2D818" w14:textId="77777777" w:rsidR="00EB0CC4" w:rsidRDefault="00EB0CC4" w:rsidP="000972D8">
      <w:pPr>
        <w:spacing w:after="0" w:line="240" w:lineRule="auto"/>
      </w:pPr>
      <w:r>
        <w:separator/>
      </w:r>
    </w:p>
  </w:footnote>
  <w:footnote w:type="continuationSeparator" w:id="0">
    <w:p w14:paraId="6FA91E84" w14:textId="77777777" w:rsidR="00EB0CC4" w:rsidRDefault="00EB0CC4" w:rsidP="000972D8">
      <w:pPr>
        <w:spacing w:after="0" w:line="240" w:lineRule="auto"/>
      </w:pPr>
      <w:r>
        <w:continuationSeparator/>
      </w:r>
    </w:p>
  </w:footnote>
  <w:footnote w:id="1">
    <w:p w14:paraId="46AD532C" w14:textId="77777777" w:rsidR="00EB0CC4" w:rsidRPr="005B63E3" w:rsidRDefault="00EB0CC4" w:rsidP="001268A4">
      <w:pPr>
        <w:pStyle w:val="ae"/>
        <w:spacing w:before="120" w:after="120"/>
      </w:pPr>
      <w:r w:rsidRPr="008A649D">
        <w:rPr>
          <w:rStyle w:val="af"/>
          <w:rFonts w:ascii="Verdana" w:hAnsi="Verdana"/>
          <w:sz w:val="16"/>
          <w:szCs w:val="16"/>
        </w:rPr>
        <w:footnoteRef/>
      </w:r>
      <w:r w:rsidRPr="00814633">
        <w:rPr>
          <w:rFonts w:ascii="Verdana" w:hAnsi="Verdana"/>
          <w:sz w:val="16"/>
          <w:szCs w:val="16"/>
          <w:lang w:eastAsia="x-none"/>
        </w:rPr>
        <w:t xml:space="preserve"> Ορισμός οργανωτικής συνεργασίας βάσει του πεδίου 62 των ορισμών για τις ενισχύσεις προς ΜΜΕ σελ. 23 καν. 651/2014</w:t>
      </w:r>
    </w:p>
  </w:footnote>
  <w:footnote w:id="2">
    <w:p w14:paraId="239E732B" w14:textId="78833567" w:rsidR="00EB0CC4" w:rsidRPr="006176C7" w:rsidRDefault="00EB0CC4" w:rsidP="00F522FA">
      <w:pPr>
        <w:pStyle w:val="ae"/>
        <w:jc w:val="both"/>
        <w:rPr>
          <w:rFonts w:ascii="Verdana" w:hAnsi="Verdana"/>
          <w:sz w:val="18"/>
          <w:szCs w:val="18"/>
        </w:rPr>
      </w:pPr>
      <w:r w:rsidRPr="006176C7">
        <w:rPr>
          <w:rStyle w:val="af"/>
          <w:rFonts w:ascii="Verdana" w:hAnsi="Verdana"/>
          <w:sz w:val="18"/>
          <w:szCs w:val="18"/>
        </w:rPr>
        <w:footnoteRef/>
      </w:r>
      <w:r w:rsidRPr="006176C7">
        <w:rPr>
          <w:rFonts w:ascii="Verdana" w:hAnsi="Verdana"/>
          <w:sz w:val="18"/>
          <w:szCs w:val="18"/>
        </w:rPr>
        <w:t xml:space="preserve"> Το παρ</w:t>
      </w:r>
      <w:r>
        <w:rPr>
          <w:rFonts w:ascii="Verdana" w:hAnsi="Verdana"/>
          <w:sz w:val="18"/>
          <w:szCs w:val="18"/>
        </w:rPr>
        <w:t>ό</w:t>
      </w:r>
      <w:r w:rsidRPr="006176C7">
        <w:rPr>
          <w:rFonts w:ascii="Verdana" w:hAnsi="Verdana"/>
          <w:sz w:val="18"/>
          <w:szCs w:val="18"/>
        </w:rPr>
        <w:t xml:space="preserve">ν </w:t>
      </w:r>
      <w:r>
        <w:rPr>
          <w:rFonts w:ascii="Verdana" w:hAnsi="Verdana"/>
          <w:sz w:val="18"/>
          <w:szCs w:val="18"/>
        </w:rPr>
        <w:t xml:space="preserve">κριτήριο αξιολόγησης της συνάφειας με την τοπική στρατηγική, </w:t>
      </w:r>
      <w:r w:rsidRPr="006176C7">
        <w:rPr>
          <w:rFonts w:ascii="Verdana" w:hAnsi="Verdana"/>
          <w:sz w:val="18"/>
          <w:szCs w:val="18"/>
        </w:rPr>
        <w:t>αποτελεί βασικό στοιχείο τεκμηρίωσης της τοπικής στρατηγικής σε σχέση με την προτεινόμενη πράξη. Σε περίπτωση μηδενικής βαθμολόγησης η πράξη θεωρείται ότι δεν είναι σύμφωνη με τις προτεραιότητες και τη στοχοθεσία του Τοπικού Προγράμματος και συνεπώς κρίνεται ως μη αποδεκτή στο σύνολό της.</w:t>
      </w:r>
      <w:r>
        <w:rPr>
          <w:rFonts w:ascii="Verdana" w:hAnsi="Verdana"/>
          <w:sz w:val="18"/>
          <w:szCs w:val="18"/>
        </w:rPr>
        <w:t xml:space="preserve"> Ο μέγιστος αριθμός στόχων που δύναται να πληροί η προτεινόμενη πράξη είναι 3 (μέγιστη βαθμολογία 100). </w:t>
      </w:r>
    </w:p>
  </w:footnote>
  <w:footnote w:id="3">
    <w:p w14:paraId="2853D0D5" w14:textId="77777777" w:rsidR="00EB0CC4" w:rsidRPr="00167079" w:rsidRDefault="00EB0CC4" w:rsidP="00947B64">
      <w:pPr>
        <w:pStyle w:val="ae"/>
        <w:rPr>
          <w:rFonts w:ascii="Verdana" w:hAnsi="Verdana"/>
          <w:sz w:val="16"/>
          <w:szCs w:val="16"/>
        </w:rPr>
      </w:pPr>
      <w:r w:rsidRPr="00167079">
        <w:rPr>
          <w:rStyle w:val="af"/>
          <w:rFonts w:ascii="Verdana" w:hAnsi="Verdana"/>
          <w:sz w:val="16"/>
          <w:szCs w:val="16"/>
        </w:rPr>
        <w:footnoteRef/>
      </w:r>
      <w:r w:rsidRPr="00167079">
        <w:rPr>
          <w:rFonts w:ascii="Verdana" w:hAnsi="Verdana"/>
          <w:sz w:val="16"/>
          <w:szCs w:val="16"/>
        </w:rPr>
        <w:t xml:space="preserve"> Επιχειρησιακή Σύμπραξης Καινοτομίας (ΕΣΚ)</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Borders>
        <w:bottom w:val="single" w:sz="4" w:space="0" w:color="auto"/>
      </w:tblBorders>
      <w:tblLook w:val="00A0" w:firstRow="1" w:lastRow="0" w:firstColumn="1" w:lastColumn="0" w:noHBand="0" w:noVBand="0"/>
    </w:tblPr>
    <w:tblGrid>
      <w:gridCol w:w="1866"/>
      <w:gridCol w:w="6440"/>
    </w:tblGrid>
    <w:tr w:rsidR="00EB0CC4" w:rsidRPr="0096172D" w14:paraId="53306925" w14:textId="77777777" w:rsidTr="00AB6FFB">
      <w:trPr>
        <w:jc w:val="center"/>
      </w:trPr>
      <w:tc>
        <w:tcPr>
          <w:tcW w:w="1413" w:type="dxa"/>
          <w:tcBorders>
            <w:bottom w:val="single" w:sz="4" w:space="0" w:color="auto"/>
          </w:tcBorders>
        </w:tcPr>
        <w:p w14:paraId="6CFBD153" w14:textId="77777777" w:rsidR="00EB0CC4" w:rsidRPr="0096172D" w:rsidRDefault="00EB0CC4" w:rsidP="00A43B02">
          <w:pPr>
            <w:tabs>
              <w:tab w:val="center" w:pos="4153"/>
              <w:tab w:val="right" w:pos="8306"/>
            </w:tabs>
            <w:spacing w:before="60" w:after="60" w:line="320" w:lineRule="atLeast"/>
            <w:ind w:right="360"/>
            <w:jc w:val="both"/>
            <w:rPr>
              <w:rFonts w:ascii="Verdana" w:hAnsi="Verdana"/>
              <w:sz w:val="16"/>
              <w:szCs w:val="16"/>
              <w:lang w:eastAsia="en-US"/>
            </w:rPr>
          </w:pPr>
          <w:r>
            <w:rPr>
              <w:rFonts w:ascii="Verdana" w:hAnsi="Verdana"/>
              <w:b/>
              <w:noProof/>
              <w:sz w:val="24"/>
              <w:szCs w:val="24"/>
            </w:rPr>
            <w:drawing>
              <wp:inline distT="0" distB="0" distL="0" distR="0" wp14:anchorId="2A1EEEA3" wp14:editId="7FB5B6AE">
                <wp:extent cx="819150" cy="552450"/>
                <wp:effectExtent l="0" t="0" r="0" b="0"/>
                <wp:docPr id="197" name="Εικόνα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552450"/>
                        </a:xfrm>
                        <a:prstGeom prst="rect">
                          <a:avLst/>
                        </a:prstGeom>
                        <a:noFill/>
                        <a:ln>
                          <a:noFill/>
                        </a:ln>
                      </pic:spPr>
                    </pic:pic>
                  </a:graphicData>
                </a:graphic>
              </wp:inline>
            </w:drawing>
          </w:r>
        </w:p>
      </w:tc>
      <w:tc>
        <w:tcPr>
          <w:tcW w:w="6889" w:type="dxa"/>
          <w:tcBorders>
            <w:bottom w:val="single" w:sz="4" w:space="0" w:color="auto"/>
          </w:tcBorders>
        </w:tcPr>
        <w:p w14:paraId="139A5CFC" w14:textId="766335C2" w:rsidR="00EB0CC4" w:rsidRPr="0096172D" w:rsidRDefault="00EB0CC4" w:rsidP="0075461A">
          <w:pPr>
            <w:tabs>
              <w:tab w:val="center" w:pos="4153"/>
              <w:tab w:val="right" w:pos="8306"/>
            </w:tabs>
            <w:spacing w:before="60" w:after="60" w:line="240" w:lineRule="auto"/>
            <w:jc w:val="center"/>
            <w:rPr>
              <w:rFonts w:ascii="Verdana" w:hAnsi="Verdana"/>
              <w:sz w:val="16"/>
              <w:szCs w:val="16"/>
              <w:lang w:eastAsia="en-US"/>
            </w:rPr>
          </w:pPr>
          <w:r w:rsidRPr="0075461A">
            <w:rPr>
              <w:rFonts w:ascii="Verdana" w:hAnsi="Verdana"/>
              <w:b/>
              <w:bCs/>
              <w:i/>
              <w:iCs/>
              <w:sz w:val="16"/>
              <w:szCs w:val="16"/>
              <w:lang w:eastAsia="en-US"/>
            </w:rPr>
            <w:t>2</w:t>
          </w:r>
          <w:r w:rsidRPr="0075461A">
            <w:rPr>
              <w:rFonts w:ascii="Verdana" w:hAnsi="Verdana"/>
              <w:b/>
              <w:bCs/>
              <w:i/>
              <w:iCs/>
              <w:sz w:val="16"/>
              <w:szCs w:val="16"/>
              <w:vertAlign w:val="superscript"/>
              <w:lang w:eastAsia="en-US"/>
            </w:rPr>
            <w:t>η</w:t>
          </w:r>
          <w:r w:rsidRPr="0075461A">
            <w:rPr>
              <w:rFonts w:ascii="Verdana" w:hAnsi="Verdana"/>
              <w:b/>
              <w:bCs/>
              <w:i/>
              <w:iCs/>
              <w:sz w:val="16"/>
              <w:szCs w:val="16"/>
              <w:lang w:eastAsia="en-US"/>
            </w:rPr>
            <w:t xml:space="preserve"> Πρόσκληση Τοπικού Προγράμματος </w:t>
          </w:r>
          <w:r w:rsidRPr="0075461A">
            <w:rPr>
              <w:rFonts w:ascii="Verdana" w:hAnsi="Verdana"/>
              <w:b/>
              <w:bCs/>
              <w:i/>
              <w:iCs/>
              <w:sz w:val="16"/>
              <w:szCs w:val="16"/>
              <w:lang w:val="en-US" w:eastAsia="en-US"/>
            </w:rPr>
            <w:t>CLLD</w:t>
          </w:r>
          <w:r w:rsidRPr="0075461A">
            <w:rPr>
              <w:rFonts w:ascii="Verdana" w:hAnsi="Verdana"/>
              <w:b/>
              <w:bCs/>
              <w:i/>
              <w:iCs/>
              <w:sz w:val="16"/>
              <w:szCs w:val="16"/>
              <w:lang w:eastAsia="en-US"/>
            </w:rPr>
            <w:t xml:space="preserve">/ </w:t>
          </w:r>
          <w:r w:rsidRPr="0075461A">
            <w:rPr>
              <w:rFonts w:ascii="Verdana" w:hAnsi="Verdana"/>
              <w:b/>
              <w:bCs/>
              <w:i/>
              <w:iCs/>
              <w:sz w:val="16"/>
              <w:szCs w:val="16"/>
              <w:lang w:val="en-US" w:eastAsia="en-US"/>
            </w:rPr>
            <w:t>LEADER</w:t>
          </w:r>
          <w:r w:rsidRPr="0075461A">
            <w:rPr>
              <w:rFonts w:ascii="Verdana" w:hAnsi="Verdana"/>
              <w:b/>
              <w:bCs/>
              <w:i/>
              <w:iCs/>
              <w:sz w:val="16"/>
              <w:szCs w:val="16"/>
              <w:lang w:eastAsia="en-US"/>
            </w:rPr>
            <w:t xml:space="preserve"> 2014 - 2020:</w:t>
          </w:r>
          <w:r w:rsidRPr="0096172D">
            <w:rPr>
              <w:rFonts w:ascii="Verdana" w:hAnsi="Verdana"/>
              <w:sz w:val="16"/>
              <w:szCs w:val="16"/>
              <w:lang w:eastAsia="en-US"/>
            </w:rPr>
            <w:t xml:space="preserve"> «Πολιτισμός </w:t>
          </w:r>
          <w:r>
            <w:rPr>
              <w:rFonts w:ascii="Verdana" w:hAnsi="Verdana"/>
              <w:sz w:val="16"/>
              <w:szCs w:val="16"/>
              <w:lang w:eastAsia="en-US"/>
            </w:rPr>
            <w:t>&amp;</w:t>
          </w:r>
          <w:r w:rsidRPr="0096172D">
            <w:rPr>
              <w:rFonts w:ascii="Verdana" w:hAnsi="Verdana"/>
              <w:sz w:val="16"/>
              <w:szCs w:val="16"/>
              <w:lang w:eastAsia="en-US"/>
            </w:rPr>
            <w:t xml:space="preserve"> Περιβάλλον </w:t>
          </w:r>
          <w:r>
            <w:rPr>
              <w:rFonts w:ascii="Verdana" w:hAnsi="Verdana"/>
              <w:sz w:val="16"/>
              <w:szCs w:val="16"/>
              <w:lang w:eastAsia="en-US"/>
            </w:rPr>
            <w:t>ΕΝ ΠΛΩ</w:t>
          </w:r>
          <w:r w:rsidRPr="0096172D">
            <w:rPr>
              <w:rFonts w:ascii="Verdana" w:hAnsi="Verdana"/>
              <w:sz w:val="16"/>
              <w:szCs w:val="16"/>
              <w:lang w:eastAsia="en-US"/>
            </w:rPr>
            <w:t>»</w:t>
          </w:r>
        </w:p>
        <w:p w14:paraId="1F799642" w14:textId="57123927" w:rsidR="00EB0CC4" w:rsidRPr="0075461A" w:rsidRDefault="00EB0CC4" w:rsidP="0075461A">
          <w:pPr>
            <w:tabs>
              <w:tab w:val="center" w:pos="4153"/>
              <w:tab w:val="right" w:pos="8306"/>
            </w:tabs>
            <w:spacing w:before="60" w:after="60" w:line="240" w:lineRule="auto"/>
            <w:jc w:val="center"/>
            <w:rPr>
              <w:rFonts w:ascii="Verdana" w:hAnsi="Verdana"/>
              <w:i/>
              <w:iCs/>
              <w:sz w:val="16"/>
              <w:szCs w:val="16"/>
              <w:lang w:eastAsia="en-US"/>
            </w:rPr>
          </w:pPr>
          <w:r w:rsidRPr="0075461A">
            <w:rPr>
              <w:rFonts w:ascii="Verdana" w:hAnsi="Verdana"/>
              <w:i/>
              <w:iCs/>
              <w:sz w:val="16"/>
              <w:szCs w:val="16"/>
              <w:lang w:eastAsia="en-US"/>
            </w:rPr>
            <w:t>Παρεμβάσεις Ιδιωτικού Χαρακτήρα</w:t>
          </w:r>
        </w:p>
        <w:p w14:paraId="777EB69C" w14:textId="43B757F8" w:rsidR="00EB0CC4" w:rsidRPr="0096172D" w:rsidRDefault="00EB0CC4" w:rsidP="0075461A">
          <w:pPr>
            <w:tabs>
              <w:tab w:val="center" w:pos="4153"/>
              <w:tab w:val="right" w:pos="8306"/>
            </w:tabs>
            <w:spacing w:before="60" w:after="60" w:line="240" w:lineRule="auto"/>
            <w:jc w:val="center"/>
            <w:rPr>
              <w:rFonts w:ascii="Verdana" w:hAnsi="Verdana"/>
              <w:sz w:val="16"/>
              <w:szCs w:val="16"/>
              <w:lang w:eastAsia="en-US"/>
            </w:rPr>
          </w:pPr>
          <w:r>
            <w:rPr>
              <w:rFonts w:ascii="Verdana" w:hAnsi="Verdana"/>
              <w:sz w:val="16"/>
              <w:szCs w:val="16"/>
              <w:lang w:eastAsia="en-US"/>
            </w:rPr>
            <w:t>Παράρτημα ΙΙ.2: Οδηγός Επιλεξιμότητας Επιλογής</w:t>
          </w:r>
        </w:p>
      </w:tc>
    </w:tr>
  </w:tbl>
  <w:p w14:paraId="033E8EA1" w14:textId="77777777" w:rsidR="00EB0CC4" w:rsidRPr="0059794A" w:rsidRDefault="00EB0CC4" w:rsidP="00114FF7">
    <w:pPr>
      <w:pStyle w:val="a4"/>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85"/>
      <w:gridCol w:w="1536"/>
    </w:tblGrid>
    <w:tr w:rsidR="00EB0CC4" w14:paraId="4E7356B8" w14:textId="77777777" w:rsidTr="003E538A">
      <w:trPr>
        <w:trHeight w:val="987"/>
      </w:trPr>
      <w:tc>
        <w:tcPr>
          <w:tcW w:w="7185" w:type="dxa"/>
        </w:tcPr>
        <w:p w14:paraId="4ACE2817" w14:textId="77777777" w:rsidR="00EB0CC4" w:rsidRDefault="00EB0CC4" w:rsidP="00483117">
          <w:pPr>
            <w:pStyle w:val="a4"/>
          </w:pPr>
        </w:p>
        <w:p w14:paraId="61E4E859" w14:textId="479785CA" w:rsidR="00EB0CC4" w:rsidRPr="00EA1CF5" w:rsidRDefault="00EB0CC4" w:rsidP="00483117">
          <w:pPr>
            <w:spacing w:after="120"/>
            <w:ind w:left="284" w:hanging="284"/>
            <w:rPr>
              <w:rFonts w:ascii="Verdana" w:hAnsi="Verdana"/>
              <w:b/>
              <w:sz w:val="19"/>
              <w:szCs w:val="19"/>
            </w:rPr>
          </w:pPr>
          <w:r w:rsidRPr="0002797B">
            <w:rPr>
              <w:rFonts w:ascii="Verdana" w:hAnsi="Verdana"/>
              <w:b/>
              <w:sz w:val="19"/>
              <w:szCs w:val="19"/>
              <w:lang w:val="en-US"/>
            </w:rPr>
            <w:t>ENTY</w:t>
          </w:r>
          <w:r w:rsidRPr="0002797B">
            <w:rPr>
              <w:rFonts w:ascii="Verdana" w:hAnsi="Verdana"/>
              <w:b/>
              <w:sz w:val="19"/>
              <w:szCs w:val="19"/>
            </w:rPr>
            <w:t>Π</w:t>
          </w:r>
          <w:r w:rsidRPr="0002797B">
            <w:rPr>
              <w:rFonts w:ascii="Verdana" w:hAnsi="Verdana"/>
              <w:b/>
              <w:sz w:val="19"/>
              <w:szCs w:val="19"/>
              <w:lang w:val="en-US"/>
            </w:rPr>
            <w:t>O</w:t>
          </w:r>
          <w:r w:rsidRPr="0002797B">
            <w:rPr>
              <w:rFonts w:ascii="Verdana" w:hAnsi="Verdana"/>
              <w:b/>
              <w:sz w:val="19"/>
              <w:szCs w:val="19"/>
            </w:rPr>
            <w:t xml:space="preserve"> </w:t>
          </w:r>
          <w:r w:rsidRPr="0002797B">
            <w:rPr>
              <w:rFonts w:ascii="Verdana" w:hAnsi="Verdana"/>
              <w:b/>
              <w:sz w:val="19"/>
              <w:szCs w:val="19"/>
              <w:lang w:val="en-US"/>
            </w:rPr>
            <w:t>I</w:t>
          </w:r>
          <w:r>
            <w:rPr>
              <w:rFonts w:ascii="Verdana" w:hAnsi="Verdana"/>
              <w:b/>
              <w:sz w:val="19"/>
              <w:szCs w:val="19"/>
            </w:rPr>
            <w:t>Ι.2</w:t>
          </w:r>
          <w:r w:rsidRPr="00483117">
            <w:rPr>
              <w:rFonts w:ascii="Verdana" w:hAnsi="Verdana"/>
              <w:b/>
              <w:sz w:val="19"/>
              <w:szCs w:val="19"/>
            </w:rPr>
            <w:t>:</w:t>
          </w:r>
          <w:r w:rsidRPr="0002797B">
            <w:rPr>
              <w:rFonts w:ascii="Verdana" w:hAnsi="Verdana"/>
              <w:b/>
              <w:sz w:val="19"/>
              <w:szCs w:val="19"/>
            </w:rPr>
            <w:t xml:space="preserve"> </w:t>
          </w:r>
          <w:r w:rsidRPr="00EA1CF5">
            <w:rPr>
              <w:rFonts w:ascii="Verdana" w:hAnsi="Verdana"/>
              <w:b/>
              <w:sz w:val="19"/>
              <w:szCs w:val="19"/>
            </w:rPr>
            <w:t xml:space="preserve">ΟΔΗΓΟΣ </w:t>
          </w:r>
          <w:r>
            <w:rPr>
              <w:rFonts w:ascii="Verdana" w:hAnsi="Verdana"/>
              <w:b/>
              <w:sz w:val="19"/>
              <w:szCs w:val="19"/>
            </w:rPr>
            <w:t>ΕΠΙΛΕΞΙΜΟΤΗΤΑΣ ΕΠΙΛΟΓΗΣ</w:t>
          </w:r>
        </w:p>
      </w:tc>
      <w:tc>
        <w:tcPr>
          <w:tcW w:w="1536" w:type="dxa"/>
        </w:tcPr>
        <w:p w14:paraId="25B2910D" w14:textId="77777777" w:rsidR="00EB0CC4" w:rsidRDefault="00EB0CC4" w:rsidP="00671890">
          <w:pPr>
            <w:pStyle w:val="a4"/>
          </w:pPr>
          <w:r>
            <w:rPr>
              <w:rFonts w:ascii="Verdana" w:hAnsi="Verdana"/>
              <w:b/>
              <w:noProof/>
              <w:szCs w:val="20"/>
            </w:rPr>
            <w:drawing>
              <wp:inline distT="0" distB="0" distL="0" distR="0" wp14:anchorId="4F696F9A" wp14:editId="1AEB4B6D">
                <wp:extent cx="838200" cy="542925"/>
                <wp:effectExtent l="0" t="0" r="0" b="0"/>
                <wp:docPr id="203" name="Εικόνα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542925"/>
                        </a:xfrm>
                        <a:prstGeom prst="rect">
                          <a:avLst/>
                        </a:prstGeom>
                        <a:noFill/>
                        <a:ln>
                          <a:noFill/>
                        </a:ln>
                      </pic:spPr>
                    </pic:pic>
                  </a:graphicData>
                </a:graphic>
              </wp:inline>
            </w:drawing>
          </w:r>
        </w:p>
      </w:tc>
    </w:tr>
  </w:tbl>
  <w:p w14:paraId="39D2B71F" w14:textId="77777777" w:rsidR="00EB0CC4" w:rsidRDefault="00EB0CC4">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Borders>
        <w:bottom w:val="single" w:sz="4" w:space="0" w:color="auto"/>
      </w:tblBorders>
      <w:tblLook w:val="00A0" w:firstRow="1" w:lastRow="0" w:firstColumn="1" w:lastColumn="0" w:noHBand="0" w:noVBand="0"/>
    </w:tblPr>
    <w:tblGrid>
      <w:gridCol w:w="1866"/>
      <w:gridCol w:w="6440"/>
    </w:tblGrid>
    <w:tr w:rsidR="00EB0CC4" w:rsidRPr="0096172D" w14:paraId="7ECD838B" w14:textId="77777777" w:rsidTr="00D53E41">
      <w:trPr>
        <w:jc w:val="center"/>
      </w:trPr>
      <w:tc>
        <w:tcPr>
          <w:tcW w:w="1866" w:type="dxa"/>
          <w:tcBorders>
            <w:bottom w:val="single" w:sz="4" w:space="0" w:color="auto"/>
          </w:tcBorders>
        </w:tcPr>
        <w:p w14:paraId="59D5DABA" w14:textId="77777777" w:rsidR="00EB0CC4" w:rsidRPr="0096172D" w:rsidRDefault="00EB0CC4" w:rsidP="005944E6">
          <w:pPr>
            <w:tabs>
              <w:tab w:val="center" w:pos="4153"/>
              <w:tab w:val="right" w:pos="8306"/>
            </w:tabs>
            <w:spacing w:before="60" w:after="60" w:line="320" w:lineRule="atLeast"/>
            <w:ind w:right="360"/>
            <w:jc w:val="both"/>
            <w:rPr>
              <w:rFonts w:ascii="Verdana" w:hAnsi="Verdana"/>
              <w:sz w:val="16"/>
              <w:szCs w:val="16"/>
              <w:lang w:eastAsia="en-US"/>
            </w:rPr>
          </w:pPr>
          <w:r>
            <w:rPr>
              <w:rFonts w:ascii="Verdana" w:hAnsi="Verdana"/>
              <w:b/>
              <w:noProof/>
              <w:sz w:val="24"/>
              <w:szCs w:val="24"/>
            </w:rPr>
            <w:drawing>
              <wp:inline distT="0" distB="0" distL="0" distR="0" wp14:anchorId="49E62674" wp14:editId="1D5E0E54">
                <wp:extent cx="819150" cy="552450"/>
                <wp:effectExtent l="0" t="0" r="0" b="0"/>
                <wp:docPr id="167" name="Εικόνα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552450"/>
                        </a:xfrm>
                        <a:prstGeom prst="rect">
                          <a:avLst/>
                        </a:prstGeom>
                        <a:noFill/>
                        <a:ln>
                          <a:noFill/>
                        </a:ln>
                      </pic:spPr>
                    </pic:pic>
                  </a:graphicData>
                </a:graphic>
              </wp:inline>
            </w:drawing>
          </w:r>
        </w:p>
      </w:tc>
      <w:tc>
        <w:tcPr>
          <w:tcW w:w="6440" w:type="dxa"/>
          <w:tcBorders>
            <w:bottom w:val="single" w:sz="4" w:space="0" w:color="auto"/>
          </w:tcBorders>
        </w:tcPr>
        <w:p w14:paraId="7C34EDF4" w14:textId="77777777" w:rsidR="00EB0CC4" w:rsidRPr="0096172D" w:rsidRDefault="00EB0CC4" w:rsidP="005944E6">
          <w:pPr>
            <w:tabs>
              <w:tab w:val="center" w:pos="4153"/>
              <w:tab w:val="right" w:pos="8306"/>
            </w:tabs>
            <w:spacing w:before="60" w:after="60" w:line="240" w:lineRule="auto"/>
            <w:jc w:val="both"/>
            <w:rPr>
              <w:rFonts w:ascii="Verdana" w:hAnsi="Verdana"/>
              <w:sz w:val="16"/>
              <w:szCs w:val="16"/>
              <w:lang w:eastAsia="en-US"/>
            </w:rPr>
          </w:pPr>
          <w:r w:rsidRPr="0096172D">
            <w:rPr>
              <w:rFonts w:ascii="Verdana" w:hAnsi="Verdana"/>
              <w:sz w:val="16"/>
              <w:szCs w:val="16"/>
              <w:lang w:eastAsia="en-US"/>
            </w:rPr>
            <w:t>1</w:t>
          </w:r>
          <w:r w:rsidRPr="0096172D">
            <w:rPr>
              <w:rFonts w:ascii="Verdana" w:hAnsi="Verdana"/>
              <w:sz w:val="16"/>
              <w:szCs w:val="16"/>
              <w:vertAlign w:val="superscript"/>
              <w:lang w:eastAsia="en-US"/>
            </w:rPr>
            <w:t>η</w:t>
          </w:r>
          <w:r w:rsidRPr="0096172D">
            <w:rPr>
              <w:rFonts w:ascii="Verdana" w:hAnsi="Verdana"/>
              <w:sz w:val="16"/>
              <w:szCs w:val="16"/>
              <w:lang w:eastAsia="en-US"/>
            </w:rPr>
            <w:t xml:space="preserve"> Πρόσκληση Τοπικού Προγράμματος </w:t>
          </w:r>
          <w:r w:rsidRPr="0096172D">
            <w:rPr>
              <w:rFonts w:ascii="Verdana" w:hAnsi="Verdana"/>
              <w:sz w:val="16"/>
              <w:szCs w:val="16"/>
              <w:lang w:val="en-US" w:eastAsia="en-US"/>
            </w:rPr>
            <w:t>CLLD</w:t>
          </w:r>
          <w:r w:rsidRPr="0096172D">
            <w:rPr>
              <w:rFonts w:ascii="Verdana" w:hAnsi="Verdana"/>
              <w:sz w:val="16"/>
              <w:szCs w:val="16"/>
              <w:lang w:eastAsia="en-US"/>
            </w:rPr>
            <w:t xml:space="preserve">/ </w:t>
          </w:r>
          <w:r w:rsidRPr="0096172D">
            <w:rPr>
              <w:rFonts w:ascii="Verdana" w:hAnsi="Verdana"/>
              <w:sz w:val="16"/>
              <w:szCs w:val="16"/>
              <w:lang w:val="en-US" w:eastAsia="en-US"/>
            </w:rPr>
            <w:t>LEADER</w:t>
          </w:r>
          <w:r w:rsidRPr="0096172D">
            <w:rPr>
              <w:rFonts w:ascii="Verdana" w:hAnsi="Verdana"/>
              <w:sz w:val="16"/>
              <w:szCs w:val="16"/>
              <w:lang w:eastAsia="en-US"/>
            </w:rPr>
            <w:t xml:space="preserve"> 2014 - 2020: «Πολιτισμός και Περιβάλλον “Εν </w:t>
          </w:r>
          <w:proofErr w:type="spellStart"/>
          <w:r w:rsidRPr="0096172D">
            <w:rPr>
              <w:rFonts w:ascii="Verdana" w:hAnsi="Verdana"/>
              <w:sz w:val="16"/>
              <w:szCs w:val="16"/>
              <w:lang w:eastAsia="en-US"/>
            </w:rPr>
            <w:t>Πλώ</w:t>
          </w:r>
          <w:proofErr w:type="spellEnd"/>
          <w:r w:rsidRPr="0096172D">
            <w:rPr>
              <w:rFonts w:ascii="Verdana" w:hAnsi="Verdana"/>
              <w:sz w:val="16"/>
              <w:szCs w:val="16"/>
              <w:lang w:eastAsia="en-US"/>
            </w:rPr>
            <w:t xml:space="preserve">”» </w:t>
          </w:r>
        </w:p>
        <w:p w14:paraId="1599A86C" w14:textId="5E3FF079" w:rsidR="00EB0CC4" w:rsidRDefault="00EB0CC4" w:rsidP="005944E6">
          <w:pPr>
            <w:tabs>
              <w:tab w:val="center" w:pos="4153"/>
              <w:tab w:val="right" w:pos="8306"/>
            </w:tabs>
            <w:spacing w:before="60" w:after="60" w:line="240" w:lineRule="auto"/>
            <w:jc w:val="both"/>
            <w:rPr>
              <w:rFonts w:ascii="Verdana" w:hAnsi="Verdana"/>
              <w:sz w:val="16"/>
              <w:szCs w:val="16"/>
              <w:lang w:eastAsia="en-US"/>
            </w:rPr>
          </w:pPr>
          <w:r w:rsidRPr="0096172D">
            <w:rPr>
              <w:rFonts w:ascii="Verdana" w:hAnsi="Verdana"/>
              <w:sz w:val="16"/>
              <w:szCs w:val="16"/>
              <w:lang w:eastAsia="en-US"/>
            </w:rPr>
            <w:t xml:space="preserve">Παρεμβάσεις </w:t>
          </w:r>
          <w:r>
            <w:rPr>
              <w:rFonts w:ascii="Verdana" w:hAnsi="Verdana"/>
              <w:sz w:val="16"/>
              <w:szCs w:val="16"/>
              <w:lang w:eastAsia="en-US"/>
            </w:rPr>
            <w:t>Ιδιωτικού</w:t>
          </w:r>
          <w:r w:rsidRPr="0096172D">
            <w:rPr>
              <w:rFonts w:ascii="Verdana" w:hAnsi="Verdana"/>
              <w:sz w:val="16"/>
              <w:szCs w:val="16"/>
              <w:lang w:eastAsia="en-US"/>
            </w:rPr>
            <w:t xml:space="preserve"> Χαρακτήρα</w:t>
          </w:r>
        </w:p>
        <w:p w14:paraId="42DEF799" w14:textId="66E67E8B" w:rsidR="00EB0CC4" w:rsidRPr="0096172D" w:rsidRDefault="00EB0CC4" w:rsidP="007A64E4">
          <w:pPr>
            <w:tabs>
              <w:tab w:val="center" w:pos="4153"/>
              <w:tab w:val="right" w:pos="8306"/>
            </w:tabs>
            <w:spacing w:before="60" w:after="60" w:line="240" w:lineRule="auto"/>
            <w:jc w:val="both"/>
            <w:rPr>
              <w:rFonts w:ascii="Verdana" w:hAnsi="Verdana"/>
              <w:sz w:val="16"/>
              <w:szCs w:val="16"/>
              <w:lang w:eastAsia="en-US"/>
            </w:rPr>
          </w:pPr>
          <w:r>
            <w:rPr>
              <w:rFonts w:ascii="Verdana" w:hAnsi="Verdana"/>
              <w:sz w:val="16"/>
              <w:szCs w:val="16"/>
              <w:lang w:eastAsia="en-US"/>
            </w:rPr>
            <w:t>Οδηγός Επιλεξιμότητας Επιλογής</w:t>
          </w:r>
        </w:p>
      </w:tc>
    </w:tr>
  </w:tbl>
  <w:p w14:paraId="2D3C58F8" w14:textId="77777777" w:rsidR="00EB0CC4" w:rsidRPr="00626FFE" w:rsidRDefault="00EB0CC4">
    <w:pPr>
      <w:pStyle w:val="a4"/>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Borders>
        <w:bottom w:val="single" w:sz="4" w:space="0" w:color="auto"/>
      </w:tblBorders>
      <w:tblLook w:val="00A0" w:firstRow="1" w:lastRow="0" w:firstColumn="1" w:lastColumn="0" w:noHBand="0" w:noVBand="0"/>
    </w:tblPr>
    <w:tblGrid>
      <w:gridCol w:w="2962"/>
      <w:gridCol w:w="9411"/>
    </w:tblGrid>
    <w:tr w:rsidR="00EB0CC4" w:rsidRPr="0096172D" w14:paraId="0F022473" w14:textId="77777777" w:rsidTr="005944E6">
      <w:trPr>
        <w:jc w:val="center"/>
      </w:trPr>
      <w:tc>
        <w:tcPr>
          <w:tcW w:w="2962" w:type="dxa"/>
          <w:tcBorders>
            <w:bottom w:val="single" w:sz="4" w:space="0" w:color="auto"/>
          </w:tcBorders>
        </w:tcPr>
        <w:p w14:paraId="5BBC2682" w14:textId="77777777" w:rsidR="00EB0CC4" w:rsidRPr="0096172D" w:rsidRDefault="00EB0CC4" w:rsidP="005944E6">
          <w:pPr>
            <w:tabs>
              <w:tab w:val="center" w:pos="4153"/>
              <w:tab w:val="right" w:pos="8306"/>
            </w:tabs>
            <w:spacing w:before="60" w:after="60" w:line="320" w:lineRule="atLeast"/>
            <w:ind w:right="360"/>
            <w:jc w:val="both"/>
            <w:rPr>
              <w:rFonts w:ascii="Verdana" w:hAnsi="Verdana"/>
              <w:sz w:val="16"/>
              <w:szCs w:val="16"/>
              <w:lang w:eastAsia="en-US"/>
            </w:rPr>
          </w:pPr>
          <w:r>
            <w:rPr>
              <w:rFonts w:ascii="Verdana" w:hAnsi="Verdana"/>
              <w:b/>
              <w:noProof/>
              <w:sz w:val="24"/>
              <w:szCs w:val="24"/>
            </w:rPr>
            <w:drawing>
              <wp:inline distT="0" distB="0" distL="0" distR="0" wp14:anchorId="432F8BEC" wp14:editId="1217A69E">
                <wp:extent cx="819150" cy="552450"/>
                <wp:effectExtent l="0" t="0" r="0" b="0"/>
                <wp:docPr id="173" name="Εικόνα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552450"/>
                        </a:xfrm>
                        <a:prstGeom prst="rect">
                          <a:avLst/>
                        </a:prstGeom>
                        <a:noFill/>
                        <a:ln>
                          <a:noFill/>
                        </a:ln>
                      </pic:spPr>
                    </pic:pic>
                  </a:graphicData>
                </a:graphic>
              </wp:inline>
            </w:drawing>
          </w:r>
        </w:p>
      </w:tc>
      <w:tc>
        <w:tcPr>
          <w:tcW w:w="9411" w:type="dxa"/>
          <w:tcBorders>
            <w:bottom w:val="single" w:sz="4" w:space="0" w:color="auto"/>
          </w:tcBorders>
        </w:tcPr>
        <w:p w14:paraId="5C1E412F" w14:textId="77777777" w:rsidR="00EB0CC4" w:rsidRPr="0096172D" w:rsidRDefault="00EB0CC4" w:rsidP="005944E6">
          <w:pPr>
            <w:tabs>
              <w:tab w:val="center" w:pos="4153"/>
              <w:tab w:val="right" w:pos="8306"/>
            </w:tabs>
            <w:spacing w:before="60" w:after="60" w:line="240" w:lineRule="auto"/>
            <w:jc w:val="both"/>
            <w:rPr>
              <w:rFonts w:ascii="Verdana" w:hAnsi="Verdana"/>
              <w:sz w:val="16"/>
              <w:szCs w:val="16"/>
              <w:lang w:eastAsia="en-US"/>
            </w:rPr>
          </w:pPr>
          <w:r w:rsidRPr="0096172D">
            <w:rPr>
              <w:rFonts w:ascii="Verdana" w:hAnsi="Verdana"/>
              <w:sz w:val="16"/>
              <w:szCs w:val="16"/>
              <w:lang w:eastAsia="en-US"/>
            </w:rPr>
            <w:t>1</w:t>
          </w:r>
          <w:r w:rsidRPr="0096172D">
            <w:rPr>
              <w:rFonts w:ascii="Verdana" w:hAnsi="Verdana"/>
              <w:sz w:val="16"/>
              <w:szCs w:val="16"/>
              <w:vertAlign w:val="superscript"/>
              <w:lang w:eastAsia="en-US"/>
            </w:rPr>
            <w:t>η</w:t>
          </w:r>
          <w:r w:rsidRPr="0096172D">
            <w:rPr>
              <w:rFonts w:ascii="Verdana" w:hAnsi="Verdana"/>
              <w:sz w:val="16"/>
              <w:szCs w:val="16"/>
              <w:lang w:eastAsia="en-US"/>
            </w:rPr>
            <w:t xml:space="preserve"> Πρόσκληση Τοπικού Προγράμματος </w:t>
          </w:r>
          <w:r w:rsidRPr="0096172D">
            <w:rPr>
              <w:rFonts w:ascii="Verdana" w:hAnsi="Verdana"/>
              <w:sz w:val="16"/>
              <w:szCs w:val="16"/>
              <w:lang w:val="en-US" w:eastAsia="en-US"/>
            </w:rPr>
            <w:t>CLLD</w:t>
          </w:r>
          <w:r w:rsidRPr="0096172D">
            <w:rPr>
              <w:rFonts w:ascii="Verdana" w:hAnsi="Verdana"/>
              <w:sz w:val="16"/>
              <w:szCs w:val="16"/>
              <w:lang w:eastAsia="en-US"/>
            </w:rPr>
            <w:t xml:space="preserve">/ </w:t>
          </w:r>
          <w:r w:rsidRPr="0096172D">
            <w:rPr>
              <w:rFonts w:ascii="Verdana" w:hAnsi="Verdana"/>
              <w:sz w:val="16"/>
              <w:szCs w:val="16"/>
              <w:lang w:val="en-US" w:eastAsia="en-US"/>
            </w:rPr>
            <w:t>LEADER</w:t>
          </w:r>
          <w:r w:rsidRPr="0096172D">
            <w:rPr>
              <w:rFonts w:ascii="Verdana" w:hAnsi="Verdana"/>
              <w:sz w:val="16"/>
              <w:szCs w:val="16"/>
              <w:lang w:eastAsia="en-US"/>
            </w:rPr>
            <w:t xml:space="preserve"> 2014 - 2020: «Πολιτισμός και Περιβάλλον “Εν </w:t>
          </w:r>
          <w:proofErr w:type="spellStart"/>
          <w:r w:rsidRPr="0096172D">
            <w:rPr>
              <w:rFonts w:ascii="Verdana" w:hAnsi="Verdana"/>
              <w:sz w:val="16"/>
              <w:szCs w:val="16"/>
              <w:lang w:eastAsia="en-US"/>
            </w:rPr>
            <w:t>Πλώ</w:t>
          </w:r>
          <w:proofErr w:type="spellEnd"/>
          <w:r w:rsidRPr="0096172D">
            <w:rPr>
              <w:rFonts w:ascii="Verdana" w:hAnsi="Verdana"/>
              <w:sz w:val="16"/>
              <w:szCs w:val="16"/>
              <w:lang w:eastAsia="en-US"/>
            </w:rPr>
            <w:t xml:space="preserve">”» </w:t>
          </w:r>
        </w:p>
        <w:p w14:paraId="0FB7A0DD" w14:textId="7566CA54" w:rsidR="00EB0CC4" w:rsidRDefault="00EB0CC4" w:rsidP="005944E6">
          <w:pPr>
            <w:tabs>
              <w:tab w:val="center" w:pos="4153"/>
              <w:tab w:val="right" w:pos="8306"/>
            </w:tabs>
            <w:spacing w:before="60" w:after="60" w:line="240" w:lineRule="auto"/>
            <w:jc w:val="both"/>
            <w:rPr>
              <w:rFonts w:ascii="Verdana" w:hAnsi="Verdana"/>
              <w:sz w:val="16"/>
              <w:szCs w:val="16"/>
              <w:lang w:eastAsia="en-US"/>
            </w:rPr>
          </w:pPr>
          <w:r w:rsidRPr="0096172D">
            <w:rPr>
              <w:rFonts w:ascii="Verdana" w:hAnsi="Verdana"/>
              <w:sz w:val="16"/>
              <w:szCs w:val="16"/>
              <w:lang w:eastAsia="en-US"/>
            </w:rPr>
            <w:t xml:space="preserve">Παρεμβάσεις </w:t>
          </w:r>
          <w:r>
            <w:rPr>
              <w:rFonts w:ascii="Verdana" w:hAnsi="Verdana"/>
              <w:sz w:val="16"/>
              <w:szCs w:val="16"/>
              <w:lang w:eastAsia="en-US"/>
            </w:rPr>
            <w:t>Ιδιωτικού</w:t>
          </w:r>
          <w:r w:rsidRPr="0096172D">
            <w:rPr>
              <w:rFonts w:ascii="Verdana" w:hAnsi="Verdana"/>
              <w:sz w:val="16"/>
              <w:szCs w:val="16"/>
              <w:lang w:eastAsia="en-US"/>
            </w:rPr>
            <w:t xml:space="preserve"> Χαρακτήρα</w:t>
          </w:r>
        </w:p>
        <w:p w14:paraId="12A2EA45" w14:textId="6A3AE0F8" w:rsidR="00EB0CC4" w:rsidRPr="0096172D" w:rsidRDefault="00EB0CC4" w:rsidP="007A64E4">
          <w:pPr>
            <w:tabs>
              <w:tab w:val="center" w:pos="4153"/>
              <w:tab w:val="right" w:pos="8306"/>
            </w:tabs>
            <w:spacing w:before="60" w:after="60" w:line="240" w:lineRule="auto"/>
            <w:jc w:val="both"/>
            <w:rPr>
              <w:rFonts w:ascii="Verdana" w:hAnsi="Verdana"/>
              <w:sz w:val="16"/>
              <w:szCs w:val="16"/>
              <w:lang w:eastAsia="en-US"/>
            </w:rPr>
          </w:pPr>
          <w:r>
            <w:rPr>
              <w:rFonts w:ascii="Verdana" w:hAnsi="Verdana"/>
              <w:sz w:val="16"/>
              <w:szCs w:val="16"/>
              <w:lang w:eastAsia="en-US"/>
            </w:rPr>
            <w:t>Οδηγός Επιλεξιμότητας Επιλογής</w:t>
          </w:r>
        </w:p>
      </w:tc>
    </w:tr>
  </w:tbl>
  <w:p w14:paraId="603CF8E9" w14:textId="77777777" w:rsidR="00EB0CC4" w:rsidRDefault="00EB0CC4">
    <w:pPr>
      <w:pStyle w:val="a4"/>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Borders>
        <w:bottom w:val="single" w:sz="4" w:space="0" w:color="auto"/>
      </w:tblBorders>
      <w:tblLook w:val="00A0" w:firstRow="1" w:lastRow="0" w:firstColumn="1" w:lastColumn="0" w:noHBand="0" w:noVBand="0"/>
    </w:tblPr>
    <w:tblGrid>
      <w:gridCol w:w="2473"/>
      <w:gridCol w:w="5839"/>
    </w:tblGrid>
    <w:tr w:rsidR="00EB0CC4" w:rsidRPr="0096172D" w14:paraId="797AA24B" w14:textId="77777777" w:rsidTr="005944E6">
      <w:trPr>
        <w:jc w:val="center"/>
      </w:trPr>
      <w:tc>
        <w:tcPr>
          <w:tcW w:w="2962" w:type="dxa"/>
          <w:tcBorders>
            <w:bottom w:val="single" w:sz="4" w:space="0" w:color="auto"/>
          </w:tcBorders>
        </w:tcPr>
        <w:p w14:paraId="2685DE41" w14:textId="77777777" w:rsidR="00EB0CC4" w:rsidRPr="0096172D" w:rsidRDefault="00EB0CC4" w:rsidP="005944E6">
          <w:pPr>
            <w:tabs>
              <w:tab w:val="center" w:pos="4153"/>
              <w:tab w:val="right" w:pos="8306"/>
            </w:tabs>
            <w:spacing w:before="60" w:after="60" w:line="320" w:lineRule="atLeast"/>
            <w:ind w:right="360"/>
            <w:jc w:val="both"/>
            <w:rPr>
              <w:rFonts w:ascii="Verdana" w:hAnsi="Verdana"/>
              <w:sz w:val="16"/>
              <w:szCs w:val="16"/>
              <w:lang w:eastAsia="en-US"/>
            </w:rPr>
          </w:pPr>
          <w:r>
            <w:rPr>
              <w:rFonts w:ascii="Verdana" w:hAnsi="Verdana"/>
              <w:b/>
              <w:noProof/>
              <w:sz w:val="24"/>
              <w:szCs w:val="24"/>
            </w:rPr>
            <w:drawing>
              <wp:inline distT="0" distB="0" distL="0" distR="0" wp14:anchorId="23E80705" wp14:editId="17621B98">
                <wp:extent cx="819150" cy="552450"/>
                <wp:effectExtent l="0" t="0" r="0" b="0"/>
                <wp:docPr id="179" name="Εικόνα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552450"/>
                        </a:xfrm>
                        <a:prstGeom prst="rect">
                          <a:avLst/>
                        </a:prstGeom>
                        <a:noFill/>
                        <a:ln>
                          <a:noFill/>
                        </a:ln>
                      </pic:spPr>
                    </pic:pic>
                  </a:graphicData>
                </a:graphic>
              </wp:inline>
            </w:drawing>
          </w:r>
        </w:p>
      </w:tc>
      <w:tc>
        <w:tcPr>
          <w:tcW w:w="9411" w:type="dxa"/>
          <w:tcBorders>
            <w:bottom w:val="single" w:sz="4" w:space="0" w:color="auto"/>
          </w:tcBorders>
        </w:tcPr>
        <w:p w14:paraId="78AC2120" w14:textId="77777777" w:rsidR="00EB0CC4" w:rsidRPr="0096172D" w:rsidRDefault="00EB0CC4" w:rsidP="005944E6">
          <w:pPr>
            <w:tabs>
              <w:tab w:val="center" w:pos="4153"/>
              <w:tab w:val="right" w:pos="8306"/>
            </w:tabs>
            <w:spacing w:before="60" w:after="60" w:line="240" w:lineRule="auto"/>
            <w:jc w:val="both"/>
            <w:rPr>
              <w:rFonts w:ascii="Verdana" w:hAnsi="Verdana"/>
              <w:sz w:val="16"/>
              <w:szCs w:val="16"/>
              <w:lang w:eastAsia="en-US"/>
            </w:rPr>
          </w:pPr>
          <w:r w:rsidRPr="0096172D">
            <w:rPr>
              <w:rFonts w:ascii="Verdana" w:hAnsi="Verdana"/>
              <w:sz w:val="16"/>
              <w:szCs w:val="16"/>
              <w:lang w:eastAsia="en-US"/>
            </w:rPr>
            <w:t>1</w:t>
          </w:r>
          <w:r w:rsidRPr="0096172D">
            <w:rPr>
              <w:rFonts w:ascii="Verdana" w:hAnsi="Verdana"/>
              <w:sz w:val="16"/>
              <w:szCs w:val="16"/>
              <w:vertAlign w:val="superscript"/>
              <w:lang w:eastAsia="en-US"/>
            </w:rPr>
            <w:t>η</w:t>
          </w:r>
          <w:r w:rsidRPr="0096172D">
            <w:rPr>
              <w:rFonts w:ascii="Verdana" w:hAnsi="Verdana"/>
              <w:sz w:val="16"/>
              <w:szCs w:val="16"/>
              <w:lang w:eastAsia="en-US"/>
            </w:rPr>
            <w:t xml:space="preserve"> Πρόσκληση Τοπικού Προγράμματος </w:t>
          </w:r>
          <w:r w:rsidRPr="0096172D">
            <w:rPr>
              <w:rFonts w:ascii="Verdana" w:hAnsi="Verdana"/>
              <w:sz w:val="16"/>
              <w:szCs w:val="16"/>
              <w:lang w:val="en-US" w:eastAsia="en-US"/>
            </w:rPr>
            <w:t>CLLD</w:t>
          </w:r>
          <w:r w:rsidRPr="0096172D">
            <w:rPr>
              <w:rFonts w:ascii="Verdana" w:hAnsi="Verdana"/>
              <w:sz w:val="16"/>
              <w:szCs w:val="16"/>
              <w:lang w:eastAsia="en-US"/>
            </w:rPr>
            <w:t xml:space="preserve">/ </w:t>
          </w:r>
          <w:r w:rsidRPr="0096172D">
            <w:rPr>
              <w:rFonts w:ascii="Verdana" w:hAnsi="Verdana"/>
              <w:sz w:val="16"/>
              <w:szCs w:val="16"/>
              <w:lang w:val="en-US" w:eastAsia="en-US"/>
            </w:rPr>
            <w:t>LEADER</w:t>
          </w:r>
          <w:r w:rsidRPr="0096172D">
            <w:rPr>
              <w:rFonts w:ascii="Verdana" w:hAnsi="Verdana"/>
              <w:sz w:val="16"/>
              <w:szCs w:val="16"/>
              <w:lang w:eastAsia="en-US"/>
            </w:rPr>
            <w:t xml:space="preserve"> 2014 - 2020: «Πολιτισμός και Περιβάλλον “Εν </w:t>
          </w:r>
          <w:proofErr w:type="spellStart"/>
          <w:r w:rsidRPr="0096172D">
            <w:rPr>
              <w:rFonts w:ascii="Verdana" w:hAnsi="Verdana"/>
              <w:sz w:val="16"/>
              <w:szCs w:val="16"/>
              <w:lang w:eastAsia="en-US"/>
            </w:rPr>
            <w:t>Πλώ</w:t>
          </w:r>
          <w:proofErr w:type="spellEnd"/>
          <w:r w:rsidRPr="0096172D">
            <w:rPr>
              <w:rFonts w:ascii="Verdana" w:hAnsi="Verdana"/>
              <w:sz w:val="16"/>
              <w:szCs w:val="16"/>
              <w:lang w:eastAsia="en-US"/>
            </w:rPr>
            <w:t xml:space="preserve">”» </w:t>
          </w:r>
        </w:p>
        <w:p w14:paraId="7E7FCDB2" w14:textId="36F58369" w:rsidR="00EB0CC4" w:rsidRDefault="00EB0CC4" w:rsidP="005944E6">
          <w:pPr>
            <w:tabs>
              <w:tab w:val="center" w:pos="4153"/>
              <w:tab w:val="right" w:pos="8306"/>
            </w:tabs>
            <w:spacing w:before="60" w:after="60" w:line="240" w:lineRule="auto"/>
            <w:jc w:val="both"/>
            <w:rPr>
              <w:rFonts w:ascii="Verdana" w:hAnsi="Verdana"/>
              <w:sz w:val="16"/>
              <w:szCs w:val="16"/>
              <w:lang w:eastAsia="en-US"/>
            </w:rPr>
          </w:pPr>
          <w:r w:rsidRPr="0096172D">
            <w:rPr>
              <w:rFonts w:ascii="Verdana" w:hAnsi="Verdana"/>
              <w:sz w:val="16"/>
              <w:szCs w:val="16"/>
              <w:lang w:eastAsia="en-US"/>
            </w:rPr>
            <w:t xml:space="preserve">Παρεμβάσεις </w:t>
          </w:r>
          <w:r>
            <w:rPr>
              <w:rFonts w:ascii="Verdana" w:hAnsi="Verdana"/>
              <w:sz w:val="16"/>
              <w:szCs w:val="16"/>
              <w:lang w:eastAsia="en-US"/>
            </w:rPr>
            <w:t>Ιδιωτικού</w:t>
          </w:r>
          <w:r w:rsidRPr="0096172D">
            <w:rPr>
              <w:rFonts w:ascii="Verdana" w:hAnsi="Verdana"/>
              <w:sz w:val="16"/>
              <w:szCs w:val="16"/>
              <w:lang w:eastAsia="en-US"/>
            </w:rPr>
            <w:t xml:space="preserve"> Χαρακτήρα</w:t>
          </w:r>
        </w:p>
        <w:p w14:paraId="08031649" w14:textId="243ADD4C" w:rsidR="00EB0CC4" w:rsidRPr="0096172D" w:rsidRDefault="00EB0CC4" w:rsidP="007A64E4">
          <w:pPr>
            <w:tabs>
              <w:tab w:val="center" w:pos="4153"/>
              <w:tab w:val="right" w:pos="8306"/>
            </w:tabs>
            <w:spacing w:before="60" w:after="60" w:line="240" w:lineRule="auto"/>
            <w:jc w:val="both"/>
            <w:rPr>
              <w:rFonts w:ascii="Verdana" w:hAnsi="Verdana"/>
              <w:sz w:val="16"/>
              <w:szCs w:val="16"/>
              <w:lang w:eastAsia="en-US"/>
            </w:rPr>
          </w:pPr>
          <w:r>
            <w:rPr>
              <w:rFonts w:ascii="Verdana" w:hAnsi="Verdana"/>
              <w:sz w:val="16"/>
              <w:szCs w:val="16"/>
              <w:lang w:eastAsia="en-US"/>
            </w:rPr>
            <w:t>Οδηγός Επιλεξιμότητας Επιλογής</w:t>
          </w:r>
        </w:p>
      </w:tc>
    </w:tr>
  </w:tbl>
  <w:p w14:paraId="70B104CA" w14:textId="77777777" w:rsidR="00EB0CC4" w:rsidRDefault="00EB0CC4">
    <w:pPr>
      <w:pStyle w:val="a4"/>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Borders>
        <w:bottom w:val="single" w:sz="4" w:space="0" w:color="auto"/>
      </w:tblBorders>
      <w:tblLook w:val="00A0" w:firstRow="1" w:lastRow="0" w:firstColumn="1" w:lastColumn="0" w:noHBand="0" w:noVBand="0"/>
    </w:tblPr>
    <w:tblGrid>
      <w:gridCol w:w="1866"/>
      <w:gridCol w:w="6446"/>
    </w:tblGrid>
    <w:tr w:rsidR="00EB0CC4" w:rsidRPr="0096172D" w14:paraId="5AC736BD" w14:textId="77777777" w:rsidTr="00F57A42">
      <w:trPr>
        <w:jc w:val="center"/>
      </w:trPr>
      <w:tc>
        <w:tcPr>
          <w:tcW w:w="0" w:type="auto"/>
          <w:tcBorders>
            <w:bottom w:val="single" w:sz="4" w:space="0" w:color="auto"/>
          </w:tcBorders>
        </w:tcPr>
        <w:p w14:paraId="44D799F8" w14:textId="77777777" w:rsidR="00EB0CC4" w:rsidRPr="0096172D" w:rsidRDefault="00EB0CC4" w:rsidP="005944E6">
          <w:pPr>
            <w:tabs>
              <w:tab w:val="center" w:pos="4153"/>
              <w:tab w:val="right" w:pos="8306"/>
            </w:tabs>
            <w:spacing w:before="60" w:after="60" w:line="320" w:lineRule="atLeast"/>
            <w:ind w:right="360"/>
            <w:jc w:val="both"/>
            <w:rPr>
              <w:rFonts w:ascii="Verdana" w:hAnsi="Verdana"/>
              <w:sz w:val="16"/>
              <w:szCs w:val="16"/>
              <w:lang w:eastAsia="en-US"/>
            </w:rPr>
          </w:pPr>
          <w:r>
            <w:rPr>
              <w:rFonts w:ascii="Verdana" w:hAnsi="Verdana"/>
              <w:b/>
              <w:noProof/>
              <w:sz w:val="24"/>
              <w:szCs w:val="24"/>
            </w:rPr>
            <w:drawing>
              <wp:inline distT="0" distB="0" distL="0" distR="0" wp14:anchorId="15E5E77F" wp14:editId="2FEEA604">
                <wp:extent cx="819150" cy="552450"/>
                <wp:effectExtent l="0" t="0" r="0" b="0"/>
                <wp:docPr id="185" name="Εικόνα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552450"/>
                        </a:xfrm>
                        <a:prstGeom prst="rect">
                          <a:avLst/>
                        </a:prstGeom>
                        <a:noFill/>
                        <a:ln>
                          <a:noFill/>
                        </a:ln>
                      </pic:spPr>
                    </pic:pic>
                  </a:graphicData>
                </a:graphic>
              </wp:inline>
            </w:drawing>
          </w:r>
        </w:p>
      </w:tc>
      <w:tc>
        <w:tcPr>
          <w:tcW w:w="0" w:type="auto"/>
          <w:tcBorders>
            <w:bottom w:val="single" w:sz="4" w:space="0" w:color="auto"/>
          </w:tcBorders>
        </w:tcPr>
        <w:p w14:paraId="1E3A956A" w14:textId="77777777" w:rsidR="00EB0CC4" w:rsidRPr="0096172D" w:rsidRDefault="00EB0CC4" w:rsidP="005944E6">
          <w:pPr>
            <w:tabs>
              <w:tab w:val="center" w:pos="4153"/>
              <w:tab w:val="right" w:pos="8306"/>
            </w:tabs>
            <w:spacing w:before="60" w:after="60" w:line="240" w:lineRule="auto"/>
            <w:jc w:val="both"/>
            <w:rPr>
              <w:rFonts w:ascii="Verdana" w:hAnsi="Verdana"/>
              <w:sz w:val="16"/>
              <w:szCs w:val="16"/>
              <w:lang w:eastAsia="en-US"/>
            </w:rPr>
          </w:pPr>
          <w:r w:rsidRPr="0096172D">
            <w:rPr>
              <w:rFonts w:ascii="Verdana" w:hAnsi="Verdana"/>
              <w:sz w:val="16"/>
              <w:szCs w:val="16"/>
              <w:lang w:eastAsia="en-US"/>
            </w:rPr>
            <w:t>1</w:t>
          </w:r>
          <w:r w:rsidRPr="0096172D">
            <w:rPr>
              <w:rFonts w:ascii="Verdana" w:hAnsi="Verdana"/>
              <w:sz w:val="16"/>
              <w:szCs w:val="16"/>
              <w:vertAlign w:val="superscript"/>
              <w:lang w:eastAsia="en-US"/>
            </w:rPr>
            <w:t>η</w:t>
          </w:r>
          <w:r w:rsidRPr="0096172D">
            <w:rPr>
              <w:rFonts w:ascii="Verdana" w:hAnsi="Verdana"/>
              <w:sz w:val="16"/>
              <w:szCs w:val="16"/>
              <w:lang w:eastAsia="en-US"/>
            </w:rPr>
            <w:t xml:space="preserve"> Πρόσκληση Τοπικού Προγράμματος </w:t>
          </w:r>
          <w:r w:rsidRPr="0096172D">
            <w:rPr>
              <w:rFonts w:ascii="Verdana" w:hAnsi="Verdana"/>
              <w:sz w:val="16"/>
              <w:szCs w:val="16"/>
              <w:lang w:val="en-US" w:eastAsia="en-US"/>
            </w:rPr>
            <w:t>CLLD</w:t>
          </w:r>
          <w:r w:rsidRPr="0096172D">
            <w:rPr>
              <w:rFonts w:ascii="Verdana" w:hAnsi="Verdana"/>
              <w:sz w:val="16"/>
              <w:szCs w:val="16"/>
              <w:lang w:eastAsia="en-US"/>
            </w:rPr>
            <w:t xml:space="preserve">/ </w:t>
          </w:r>
          <w:r w:rsidRPr="0096172D">
            <w:rPr>
              <w:rFonts w:ascii="Verdana" w:hAnsi="Verdana"/>
              <w:sz w:val="16"/>
              <w:szCs w:val="16"/>
              <w:lang w:val="en-US" w:eastAsia="en-US"/>
            </w:rPr>
            <w:t>LEADER</w:t>
          </w:r>
          <w:r w:rsidRPr="0096172D">
            <w:rPr>
              <w:rFonts w:ascii="Verdana" w:hAnsi="Verdana"/>
              <w:sz w:val="16"/>
              <w:szCs w:val="16"/>
              <w:lang w:eastAsia="en-US"/>
            </w:rPr>
            <w:t xml:space="preserve"> 2014 - 2020: «Πολιτισμός και Περιβάλλον “Εν </w:t>
          </w:r>
          <w:proofErr w:type="spellStart"/>
          <w:r w:rsidRPr="0096172D">
            <w:rPr>
              <w:rFonts w:ascii="Verdana" w:hAnsi="Verdana"/>
              <w:sz w:val="16"/>
              <w:szCs w:val="16"/>
              <w:lang w:eastAsia="en-US"/>
            </w:rPr>
            <w:t>Πλώ</w:t>
          </w:r>
          <w:proofErr w:type="spellEnd"/>
          <w:r w:rsidRPr="0096172D">
            <w:rPr>
              <w:rFonts w:ascii="Verdana" w:hAnsi="Verdana"/>
              <w:sz w:val="16"/>
              <w:szCs w:val="16"/>
              <w:lang w:eastAsia="en-US"/>
            </w:rPr>
            <w:t xml:space="preserve">”» </w:t>
          </w:r>
        </w:p>
        <w:p w14:paraId="4882C093" w14:textId="7B4E816D" w:rsidR="00EB0CC4" w:rsidRDefault="00EB0CC4" w:rsidP="005944E6">
          <w:pPr>
            <w:tabs>
              <w:tab w:val="center" w:pos="4153"/>
              <w:tab w:val="right" w:pos="8306"/>
            </w:tabs>
            <w:spacing w:before="60" w:after="60" w:line="240" w:lineRule="auto"/>
            <w:jc w:val="both"/>
            <w:rPr>
              <w:rFonts w:ascii="Verdana" w:hAnsi="Verdana"/>
              <w:sz w:val="16"/>
              <w:szCs w:val="16"/>
              <w:lang w:eastAsia="en-US"/>
            </w:rPr>
          </w:pPr>
          <w:r w:rsidRPr="0096172D">
            <w:rPr>
              <w:rFonts w:ascii="Verdana" w:hAnsi="Verdana"/>
              <w:sz w:val="16"/>
              <w:szCs w:val="16"/>
              <w:lang w:eastAsia="en-US"/>
            </w:rPr>
            <w:t xml:space="preserve">Παρεμβάσεις </w:t>
          </w:r>
          <w:r>
            <w:rPr>
              <w:rFonts w:ascii="Verdana" w:hAnsi="Verdana"/>
              <w:sz w:val="16"/>
              <w:szCs w:val="16"/>
              <w:lang w:eastAsia="en-US"/>
            </w:rPr>
            <w:t>Ιδιωτικού</w:t>
          </w:r>
          <w:r w:rsidRPr="0096172D">
            <w:rPr>
              <w:rFonts w:ascii="Verdana" w:hAnsi="Verdana"/>
              <w:sz w:val="16"/>
              <w:szCs w:val="16"/>
              <w:lang w:eastAsia="en-US"/>
            </w:rPr>
            <w:t xml:space="preserve"> Χαρακτήρα</w:t>
          </w:r>
        </w:p>
        <w:p w14:paraId="5B22A2AA" w14:textId="3A1CA66A" w:rsidR="00EB0CC4" w:rsidRPr="0096172D" w:rsidRDefault="00EB0CC4" w:rsidP="007A64E4">
          <w:pPr>
            <w:tabs>
              <w:tab w:val="center" w:pos="4153"/>
              <w:tab w:val="right" w:pos="8306"/>
            </w:tabs>
            <w:spacing w:before="60" w:after="60" w:line="240" w:lineRule="auto"/>
            <w:jc w:val="both"/>
            <w:rPr>
              <w:rFonts w:ascii="Verdana" w:hAnsi="Verdana"/>
              <w:sz w:val="16"/>
              <w:szCs w:val="16"/>
              <w:lang w:eastAsia="en-US"/>
            </w:rPr>
          </w:pPr>
          <w:r>
            <w:rPr>
              <w:rFonts w:ascii="Verdana" w:hAnsi="Verdana"/>
              <w:sz w:val="16"/>
              <w:szCs w:val="16"/>
              <w:lang w:eastAsia="en-US"/>
            </w:rPr>
            <w:t>Οδηγός Επιλεξιμότητας Επιλογής</w:t>
          </w:r>
        </w:p>
      </w:tc>
    </w:tr>
  </w:tbl>
  <w:p w14:paraId="278BC87A" w14:textId="77777777" w:rsidR="00EB0CC4" w:rsidRDefault="00EB0CC4">
    <w:pPr>
      <w:pStyle w:val="a4"/>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Borders>
        <w:bottom w:val="single" w:sz="4" w:space="0" w:color="auto"/>
      </w:tblBorders>
      <w:tblLook w:val="00A0" w:firstRow="1" w:lastRow="0" w:firstColumn="1" w:lastColumn="0" w:noHBand="0" w:noVBand="0"/>
    </w:tblPr>
    <w:tblGrid>
      <w:gridCol w:w="1866"/>
      <w:gridCol w:w="8831"/>
    </w:tblGrid>
    <w:tr w:rsidR="00EB0CC4" w:rsidRPr="0096172D" w14:paraId="013D8C29" w14:textId="77777777" w:rsidTr="00F57A42">
      <w:trPr>
        <w:jc w:val="center"/>
      </w:trPr>
      <w:tc>
        <w:tcPr>
          <w:tcW w:w="0" w:type="auto"/>
          <w:tcBorders>
            <w:bottom w:val="single" w:sz="4" w:space="0" w:color="auto"/>
          </w:tcBorders>
        </w:tcPr>
        <w:p w14:paraId="03EF32D6" w14:textId="77777777" w:rsidR="00EB0CC4" w:rsidRPr="0096172D" w:rsidRDefault="00EB0CC4" w:rsidP="005944E6">
          <w:pPr>
            <w:tabs>
              <w:tab w:val="center" w:pos="4153"/>
              <w:tab w:val="right" w:pos="8306"/>
            </w:tabs>
            <w:spacing w:before="60" w:after="60" w:line="320" w:lineRule="atLeast"/>
            <w:ind w:right="360"/>
            <w:jc w:val="both"/>
            <w:rPr>
              <w:rFonts w:ascii="Verdana" w:hAnsi="Verdana"/>
              <w:sz w:val="16"/>
              <w:szCs w:val="16"/>
              <w:lang w:eastAsia="en-US"/>
            </w:rPr>
          </w:pPr>
          <w:r>
            <w:rPr>
              <w:rFonts w:ascii="Verdana" w:hAnsi="Verdana"/>
              <w:b/>
              <w:noProof/>
              <w:sz w:val="24"/>
              <w:szCs w:val="24"/>
            </w:rPr>
            <w:drawing>
              <wp:inline distT="0" distB="0" distL="0" distR="0" wp14:anchorId="18794BCB" wp14:editId="005D739E">
                <wp:extent cx="819150" cy="552450"/>
                <wp:effectExtent l="0" t="0" r="0" b="0"/>
                <wp:docPr id="191" name="Εικόνα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552450"/>
                        </a:xfrm>
                        <a:prstGeom prst="rect">
                          <a:avLst/>
                        </a:prstGeom>
                        <a:noFill/>
                        <a:ln>
                          <a:noFill/>
                        </a:ln>
                      </pic:spPr>
                    </pic:pic>
                  </a:graphicData>
                </a:graphic>
              </wp:inline>
            </w:drawing>
          </w:r>
        </w:p>
      </w:tc>
      <w:tc>
        <w:tcPr>
          <w:tcW w:w="0" w:type="auto"/>
          <w:tcBorders>
            <w:bottom w:val="single" w:sz="4" w:space="0" w:color="auto"/>
          </w:tcBorders>
        </w:tcPr>
        <w:p w14:paraId="0A7DF0DF" w14:textId="17D2AD27" w:rsidR="00EB0CC4" w:rsidRPr="0096172D" w:rsidRDefault="00EB0CC4" w:rsidP="005944E6">
          <w:pPr>
            <w:tabs>
              <w:tab w:val="center" w:pos="4153"/>
              <w:tab w:val="right" w:pos="8306"/>
            </w:tabs>
            <w:spacing w:before="60" w:after="60" w:line="240" w:lineRule="auto"/>
            <w:jc w:val="both"/>
            <w:rPr>
              <w:rFonts w:ascii="Verdana" w:hAnsi="Verdana"/>
              <w:sz w:val="16"/>
              <w:szCs w:val="16"/>
              <w:lang w:eastAsia="en-US"/>
            </w:rPr>
          </w:pPr>
          <w:r w:rsidRPr="0096172D">
            <w:rPr>
              <w:rFonts w:ascii="Verdana" w:hAnsi="Verdana"/>
              <w:sz w:val="16"/>
              <w:szCs w:val="16"/>
              <w:lang w:eastAsia="en-US"/>
            </w:rPr>
            <w:t>1</w:t>
          </w:r>
          <w:r w:rsidRPr="0096172D">
            <w:rPr>
              <w:rFonts w:ascii="Verdana" w:hAnsi="Verdana"/>
              <w:sz w:val="16"/>
              <w:szCs w:val="16"/>
              <w:vertAlign w:val="superscript"/>
              <w:lang w:eastAsia="en-US"/>
            </w:rPr>
            <w:t>η</w:t>
          </w:r>
          <w:r w:rsidRPr="0096172D">
            <w:rPr>
              <w:rFonts w:ascii="Verdana" w:hAnsi="Verdana"/>
              <w:sz w:val="16"/>
              <w:szCs w:val="16"/>
              <w:lang w:eastAsia="en-US"/>
            </w:rPr>
            <w:t xml:space="preserve"> Πρόσκληση Τοπικού Προγράμματος </w:t>
          </w:r>
          <w:r w:rsidRPr="0096172D">
            <w:rPr>
              <w:rFonts w:ascii="Verdana" w:hAnsi="Verdana"/>
              <w:sz w:val="16"/>
              <w:szCs w:val="16"/>
              <w:lang w:val="en-US" w:eastAsia="en-US"/>
            </w:rPr>
            <w:t>CLLD</w:t>
          </w:r>
          <w:r w:rsidRPr="0096172D">
            <w:rPr>
              <w:rFonts w:ascii="Verdana" w:hAnsi="Verdana"/>
              <w:sz w:val="16"/>
              <w:szCs w:val="16"/>
              <w:lang w:eastAsia="en-US"/>
            </w:rPr>
            <w:t xml:space="preserve">/ </w:t>
          </w:r>
          <w:r w:rsidRPr="0096172D">
            <w:rPr>
              <w:rFonts w:ascii="Verdana" w:hAnsi="Verdana"/>
              <w:sz w:val="16"/>
              <w:szCs w:val="16"/>
              <w:lang w:val="en-US" w:eastAsia="en-US"/>
            </w:rPr>
            <w:t>LEADER</w:t>
          </w:r>
          <w:r w:rsidRPr="0096172D">
            <w:rPr>
              <w:rFonts w:ascii="Verdana" w:hAnsi="Verdana"/>
              <w:sz w:val="16"/>
              <w:szCs w:val="16"/>
              <w:lang w:eastAsia="en-US"/>
            </w:rPr>
            <w:t xml:space="preserve"> 2014 - 2020: «Πολιτισμός και Περιβάλλον “Εν Πλω”» </w:t>
          </w:r>
        </w:p>
        <w:p w14:paraId="1C8E462C" w14:textId="77777777" w:rsidR="00EB0CC4" w:rsidRDefault="00EB0CC4" w:rsidP="005944E6">
          <w:pPr>
            <w:tabs>
              <w:tab w:val="center" w:pos="4153"/>
              <w:tab w:val="right" w:pos="8306"/>
            </w:tabs>
            <w:spacing w:before="60" w:after="60" w:line="240" w:lineRule="auto"/>
            <w:jc w:val="both"/>
            <w:rPr>
              <w:rFonts w:ascii="Verdana" w:hAnsi="Verdana"/>
              <w:sz w:val="16"/>
              <w:szCs w:val="16"/>
              <w:lang w:eastAsia="en-US"/>
            </w:rPr>
          </w:pPr>
          <w:r w:rsidRPr="0096172D">
            <w:rPr>
              <w:rFonts w:ascii="Verdana" w:hAnsi="Verdana"/>
              <w:sz w:val="16"/>
              <w:szCs w:val="16"/>
              <w:lang w:eastAsia="en-US"/>
            </w:rPr>
            <w:t xml:space="preserve">Παρεμβάσεις </w:t>
          </w:r>
          <w:r>
            <w:rPr>
              <w:rFonts w:ascii="Verdana" w:hAnsi="Verdana"/>
              <w:sz w:val="16"/>
              <w:szCs w:val="16"/>
              <w:lang w:eastAsia="en-US"/>
            </w:rPr>
            <w:t>Ιδιωτικού</w:t>
          </w:r>
          <w:r w:rsidRPr="0096172D">
            <w:rPr>
              <w:rFonts w:ascii="Verdana" w:hAnsi="Verdana"/>
              <w:sz w:val="16"/>
              <w:szCs w:val="16"/>
              <w:lang w:eastAsia="en-US"/>
            </w:rPr>
            <w:t xml:space="preserve"> Χαρακτήρα</w:t>
          </w:r>
        </w:p>
        <w:p w14:paraId="1926D171" w14:textId="77777777" w:rsidR="00EB0CC4" w:rsidRPr="0096172D" w:rsidRDefault="00EB0CC4" w:rsidP="007A64E4">
          <w:pPr>
            <w:tabs>
              <w:tab w:val="center" w:pos="4153"/>
              <w:tab w:val="right" w:pos="8306"/>
            </w:tabs>
            <w:spacing w:before="60" w:after="60" w:line="240" w:lineRule="auto"/>
            <w:jc w:val="both"/>
            <w:rPr>
              <w:rFonts w:ascii="Verdana" w:hAnsi="Verdana"/>
              <w:sz w:val="16"/>
              <w:szCs w:val="16"/>
              <w:lang w:eastAsia="en-US"/>
            </w:rPr>
          </w:pPr>
          <w:r>
            <w:rPr>
              <w:rFonts w:ascii="Verdana" w:hAnsi="Verdana"/>
              <w:sz w:val="16"/>
              <w:szCs w:val="16"/>
              <w:lang w:eastAsia="en-US"/>
            </w:rPr>
            <w:t>Οδηγός Επιλεξιμότητας Επιλογής</w:t>
          </w:r>
        </w:p>
      </w:tc>
    </w:tr>
  </w:tbl>
  <w:p w14:paraId="3136A589" w14:textId="77777777" w:rsidR="00EB0CC4" w:rsidRDefault="00EB0CC4">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C5F13"/>
    <w:multiLevelType w:val="hybridMultilevel"/>
    <w:tmpl w:val="375C2D4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 w15:restartNumberingAfterBreak="0">
    <w:nsid w:val="01C6380D"/>
    <w:multiLevelType w:val="hybridMultilevel"/>
    <w:tmpl w:val="FCAC02D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 w15:restartNumberingAfterBreak="0">
    <w:nsid w:val="0387084D"/>
    <w:multiLevelType w:val="hybridMultilevel"/>
    <w:tmpl w:val="3DB0E5AC"/>
    <w:lvl w:ilvl="0" w:tplc="E33C04C8">
      <w:start w:val="1"/>
      <w:numFmt w:val="bullet"/>
      <w:lvlText w:val="­"/>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38D6BEE"/>
    <w:multiLevelType w:val="hybridMultilevel"/>
    <w:tmpl w:val="9554507E"/>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 w15:restartNumberingAfterBreak="0">
    <w:nsid w:val="05C932D8"/>
    <w:multiLevelType w:val="hybridMultilevel"/>
    <w:tmpl w:val="09E4BDC0"/>
    <w:lvl w:ilvl="0" w:tplc="0F967262">
      <w:start w:val="1"/>
      <w:numFmt w:val="lowerLetter"/>
      <w:lvlText w:val="%1."/>
      <w:lvlJc w:val="left"/>
      <w:pPr>
        <w:ind w:left="773" w:hanging="360"/>
      </w:pPr>
      <w:rPr>
        <w:rFonts w:asciiTheme="minorHAnsi" w:eastAsiaTheme="minorHAnsi" w:hAnsiTheme="minorHAnsi" w:cstheme="minorBidi"/>
      </w:rPr>
    </w:lvl>
    <w:lvl w:ilvl="1" w:tplc="04080019" w:tentative="1">
      <w:start w:val="1"/>
      <w:numFmt w:val="lowerLetter"/>
      <w:lvlText w:val="%2."/>
      <w:lvlJc w:val="left"/>
      <w:pPr>
        <w:ind w:left="1493" w:hanging="360"/>
      </w:pPr>
    </w:lvl>
    <w:lvl w:ilvl="2" w:tplc="0408001B" w:tentative="1">
      <w:start w:val="1"/>
      <w:numFmt w:val="lowerRoman"/>
      <w:lvlText w:val="%3."/>
      <w:lvlJc w:val="right"/>
      <w:pPr>
        <w:ind w:left="2213" w:hanging="180"/>
      </w:pPr>
    </w:lvl>
    <w:lvl w:ilvl="3" w:tplc="0408000F" w:tentative="1">
      <w:start w:val="1"/>
      <w:numFmt w:val="decimal"/>
      <w:lvlText w:val="%4."/>
      <w:lvlJc w:val="left"/>
      <w:pPr>
        <w:ind w:left="2933" w:hanging="360"/>
      </w:pPr>
    </w:lvl>
    <w:lvl w:ilvl="4" w:tplc="04080019" w:tentative="1">
      <w:start w:val="1"/>
      <w:numFmt w:val="lowerLetter"/>
      <w:lvlText w:val="%5."/>
      <w:lvlJc w:val="left"/>
      <w:pPr>
        <w:ind w:left="3653" w:hanging="360"/>
      </w:pPr>
    </w:lvl>
    <w:lvl w:ilvl="5" w:tplc="0408001B" w:tentative="1">
      <w:start w:val="1"/>
      <w:numFmt w:val="lowerRoman"/>
      <w:lvlText w:val="%6."/>
      <w:lvlJc w:val="right"/>
      <w:pPr>
        <w:ind w:left="4373" w:hanging="180"/>
      </w:pPr>
    </w:lvl>
    <w:lvl w:ilvl="6" w:tplc="0408000F" w:tentative="1">
      <w:start w:val="1"/>
      <w:numFmt w:val="decimal"/>
      <w:lvlText w:val="%7."/>
      <w:lvlJc w:val="left"/>
      <w:pPr>
        <w:ind w:left="5093" w:hanging="360"/>
      </w:pPr>
    </w:lvl>
    <w:lvl w:ilvl="7" w:tplc="04080019" w:tentative="1">
      <w:start w:val="1"/>
      <w:numFmt w:val="lowerLetter"/>
      <w:lvlText w:val="%8."/>
      <w:lvlJc w:val="left"/>
      <w:pPr>
        <w:ind w:left="5813" w:hanging="360"/>
      </w:pPr>
    </w:lvl>
    <w:lvl w:ilvl="8" w:tplc="0408001B" w:tentative="1">
      <w:start w:val="1"/>
      <w:numFmt w:val="lowerRoman"/>
      <w:lvlText w:val="%9."/>
      <w:lvlJc w:val="right"/>
      <w:pPr>
        <w:ind w:left="6533" w:hanging="180"/>
      </w:pPr>
    </w:lvl>
  </w:abstractNum>
  <w:abstractNum w:abstractNumId="5" w15:restartNumberingAfterBreak="0">
    <w:nsid w:val="06587CCE"/>
    <w:multiLevelType w:val="hybridMultilevel"/>
    <w:tmpl w:val="CFD2647C"/>
    <w:lvl w:ilvl="0" w:tplc="04080019">
      <w:start w:val="1"/>
      <w:numFmt w:val="lowerLetter"/>
      <w:lvlText w:val="%1."/>
      <w:lvlJc w:val="left"/>
      <w:pPr>
        <w:ind w:left="773" w:hanging="360"/>
      </w:pPr>
    </w:lvl>
    <w:lvl w:ilvl="1" w:tplc="04080019" w:tentative="1">
      <w:start w:val="1"/>
      <w:numFmt w:val="lowerLetter"/>
      <w:lvlText w:val="%2."/>
      <w:lvlJc w:val="left"/>
      <w:pPr>
        <w:ind w:left="1493" w:hanging="360"/>
      </w:pPr>
    </w:lvl>
    <w:lvl w:ilvl="2" w:tplc="0408001B" w:tentative="1">
      <w:start w:val="1"/>
      <w:numFmt w:val="lowerRoman"/>
      <w:lvlText w:val="%3."/>
      <w:lvlJc w:val="right"/>
      <w:pPr>
        <w:ind w:left="2213" w:hanging="180"/>
      </w:pPr>
    </w:lvl>
    <w:lvl w:ilvl="3" w:tplc="0408000F" w:tentative="1">
      <w:start w:val="1"/>
      <w:numFmt w:val="decimal"/>
      <w:lvlText w:val="%4."/>
      <w:lvlJc w:val="left"/>
      <w:pPr>
        <w:ind w:left="2933" w:hanging="360"/>
      </w:pPr>
    </w:lvl>
    <w:lvl w:ilvl="4" w:tplc="04080019" w:tentative="1">
      <w:start w:val="1"/>
      <w:numFmt w:val="lowerLetter"/>
      <w:lvlText w:val="%5."/>
      <w:lvlJc w:val="left"/>
      <w:pPr>
        <w:ind w:left="3653" w:hanging="360"/>
      </w:pPr>
    </w:lvl>
    <w:lvl w:ilvl="5" w:tplc="0408001B" w:tentative="1">
      <w:start w:val="1"/>
      <w:numFmt w:val="lowerRoman"/>
      <w:lvlText w:val="%6."/>
      <w:lvlJc w:val="right"/>
      <w:pPr>
        <w:ind w:left="4373" w:hanging="180"/>
      </w:pPr>
    </w:lvl>
    <w:lvl w:ilvl="6" w:tplc="0408000F" w:tentative="1">
      <w:start w:val="1"/>
      <w:numFmt w:val="decimal"/>
      <w:lvlText w:val="%7."/>
      <w:lvlJc w:val="left"/>
      <w:pPr>
        <w:ind w:left="5093" w:hanging="360"/>
      </w:pPr>
    </w:lvl>
    <w:lvl w:ilvl="7" w:tplc="04080019" w:tentative="1">
      <w:start w:val="1"/>
      <w:numFmt w:val="lowerLetter"/>
      <w:lvlText w:val="%8."/>
      <w:lvlJc w:val="left"/>
      <w:pPr>
        <w:ind w:left="5813" w:hanging="360"/>
      </w:pPr>
    </w:lvl>
    <w:lvl w:ilvl="8" w:tplc="0408001B" w:tentative="1">
      <w:start w:val="1"/>
      <w:numFmt w:val="lowerRoman"/>
      <w:lvlText w:val="%9."/>
      <w:lvlJc w:val="right"/>
      <w:pPr>
        <w:ind w:left="6533" w:hanging="180"/>
      </w:pPr>
    </w:lvl>
  </w:abstractNum>
  <w:abstractNum w:abstractNumId="6" w15:restartNumberingAfterBreak="0">
    <w:nsid w:val="080A093B"/>
    <w:multiLevelType w:val="hybridMultilevel"/>
    <w:tmpl w:val="E864EB0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15:restartNumberingAfterBreak="0">
    <w:nsid w:val="094D0C85"/>
    <w:multiLevelType w:val="hybridMultilevel"/>
    <w:tmpl w:val="DE8C3B1E"/>
    <w:lvl w:ilvl="0" w:tplc="04080019">
      <w:start w:val="1"/>
      <w:numFmt w:val="lowerLetter"/>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8" w15:restartNumberingAfterBreak="0">
    <w:nsid w:val="098D236B"/>
    <w:multiLevelType w:val="hybridMultilevel"/>
    <w:tmpl w:val="17BABC4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15:restartNumberingAfterBreak="0">
    <w:nsid w:val="099663F8"/>
    <w:multiLevelType w:val="hybridMultilevel"/>
    <w:tmpl w:val="E668D17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 w15:restartNumberingAfterBreak="0">
    <w:nsid w:val="0BAD2C0D"/>
    <w:multiLevelType w:val="hybridMultilevel"/>
    <w:tmpl w:val="66A08560"/>
    <w:lvl w:ilvl="0" w:tplc="04080001">
      <w:start w:val="1"/>
      <w:numFmt w:val="bullet"/>
      <w:lvlText w:val=""/>
      <w:lvlJc w:val="left"/>
      <w:pPr>
        <w:ind w:left="0" w:hanging="360"/>
      </w:pPr>
      <w:rPr>
        <w:rFonts w:ascii="Symbol" w:hAnsi="Symbol" w:hint="default"/>
      </w:rPr>
    </w:lvl>
    <w:lvl w:ilvl="1" w:tplc="04080003">
      <w:start w:val="1"/>
      <w:numFmt w:val="bullet"/>
      <w:lvlText w:val="o"/>
      <w:lvlJc w:val="left"/>
      <w:pPr>
        <w:ind w:left="720" w:hanging="360"/>
      </w:pPr>
      <w:rPr>
        <w:rFonts w:ascii="Courier New" w:hAnsi="Courier New" w:cs="Times New Roman" w:hint="default"/>
      </w:rPr>
    </w:lvl>
    <w:lvl w:ilvl="2" w:tplc="04080005">
      <w:start w:val="1"/>
      <w:numFmt w:val="bullet"/>
      <w:lvlText w:val=""/>
      <w:lvlJc w:val="left"/>
      <w:pPr>
        <w:ind w:left="1440" w:hanging="360"/>
      </w:pPr>
      <w:rPr>
        <w:rFonts w:ascii="Wingdings" w:hAnsi="Wingdings" w:hint="default"/>
      </w:rPr>
    </w:lvl>
    <w:lvl w:ilvl="3" w:tplc="04080001">
      <w:start w:val="1"/>
      <w:numFmt w:val="bullet"/>
      <w:lvlText w:val=""/>
      <w:lvlJc w:val="left"/>
      <w:pPr>
        <w:ind w:left="2160" w:hanging="360"/>
      </w:pPr>
      <w:rPr>
        <w:rFonts w:ascii="Symbol" w:hAnsi="Symbol" w:hint="default"/>
      </w:rPr>
    </w:lvl>
    <w:lvl w:ilvl="4" w:tplc="04080003">
      <w:start w:val="1"/>
      <w:numFmt w:val="bullet"/>
      <w:lvlText w:val="o"/>
      <w:lvlJc w:val="left"/>
      <w:pPr>
        <w:ind w:left="2880" w:hanging="360"/>
      </w:pPr>
      <w:rPr>
        <w:rFonts w:ascii="Courier New" w:hAnsi="Courier New" w:cs="Times New Roman" w:hint="default"/>
      </w:rPr>
    </w:lvl>
    <w:lvl w:ilvl="5" w:tplc="04080005">
      <w:start w:val="1"/>
      <w:numFmt w:val="bullet"/>
      <w:lvlText w:val=""/>
      <w:lvlJc w:val="left"/>
      <w:pPr>
        <w:ind w:left="3600" w:hanging="360"/>
      </w:pPr>
      <w:rPr>
        <w:rFonts w:ascii="Wingdings" w:hAnsi="Wingdings" w:hint="default"/>
      </w:rPr>
    </w:lvl>
    <w:lvl w:ilvl="6" w:tplc="04080001">
      <w:start w:val="1"/>
      <w:numFmt w:val="bullet"/>
      <w:lvlText w:val=""/>
      <w:lvlJc w:val="left"/>
      <w:pPr>
        <w:ind w:left="4320" w:hanging="360"/>
      </w:pPr>
      <w:rPr>
        <w:rFonts w:ascii="Symbol" w:hAnsi="Symbol" w:hint="default"/>
      </w:rPr>
    </w:lvl>
    <w:lvl w:ilvl="7" w:tplc="04080003">
      <w:start w:val="1"/>
      <w:numFmt w:val="bullet"/>
      <w:lvlText w:val="o"/>
      <w:lvlJc w:val="left"/>
      <w:pPr>
        <w:ind w:left="5040" w:hanging="360"/>
      </w:pPr>
      <w:rPr>
        <w:rFonts w:ascii="Courier New" w:hAnsi="Courier New" w:cs="Times New Roman" w:hint="default"/>
      </w:rPr>
    </w:lvl>
    <w:lvl w:ilvl="8" w:tplc="04080005">
      <w:start w:val="1"/>
      <w:numFmt w:val="bullet"/>
      <w:lvlText w:val=""/>
      <w:lvlJc w:val="left"/>
      <w:pPr>
        <w:ind w:left="5760" w:hanging="360"/>
      </w:pPr>
      <w:rPr>
        <w:rFonts w:ascii="Wingdings" w:hAnsi="Wingdings" w:hint="default"/>
      </w:rPr>
    </w:lvl>
  </w:abstractNum>
  <w:abstractNum w:abstractNumId="11" w15:restartNumberingAfterBreak="0">
    <w:nsid w:val="0DD022E9"/>
    <w:multiLevelType w:val="hybridMultilevel"/>
    <w:tmpl w:val="17BABC4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2" w15:restartNumberingAfterBreak="0">
    <w:nsid w:val="0F3C18F3"/>
    <w:multiLevelType w:val="hybridMultilevel"/>
    <w:tmpl w:val="FB4C238E"/>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105D7B58"/>
    <w:multiLevelType w:val="hybridMultilevel"/>
    <w:tmpl w:val="72189282"/>
    <w:lvl w:ilvl="0" w:tplc="C478AD80">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11A6368F"/>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5284C2E"/>
    <w:multiLevelType w:val="hybridMultilevel"/>
    <w:tmpl w:val="A18A9A5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6" w15:restartNumberingAfterBreak="0">
    <w:nsid w:val="1602709B"/>
    <w:multiLevelType w:val="hybridMultilevel"/>
    <w:tmpl w:val="7FB4842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177A649E"/>
    <w:multiLevelType w:val="hybridMultilevel"/>
    <w:tmpl w:val="5866A246"/>
    <w:lvl w:ilvl="0" w:tplc="77882282">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17A601C1"/>
    <w:multiLevelType w:val="hybridMultilevel"/>
    <w:tmpl w:val="FD72A66E"/>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9" w15:restartNumberingAfterBreak="0">
    <w:nsid w:val="180D5A69"/>
    <w:multiLevelType w:val="hybridMultilevel"/>
    <w:tmpl w:val="81123418"/>
    <w:lvl w:ilvl="0" w:tplc="C478AD80">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1080"/>
        </w:tabs>
        <w:ind w:left="1080" w:hanging="360"/>
      </w:pPr>
      <w:rPr>
        <w:rFonts w:ascii="Courier New" w:hAnsi="Courier New" w:hint="default"/>
      </w:rPr>
    </w:lvl>
    <w:lvl w:ilvl="2" w:tplc="04080005">
      <w:start w:val="1"/>
      <w:numFmt w:val="bullet"/>
      <w:lvlText w:val=""/>
      <w:lvlJc w:val="left"/>
      <w:pPr>
        <w:tabs>
          <w:tab w:val="num" w:pos="1800"/>
        </w:tabs>
        <w:ind w:left="1800" w:hanging="360"/>
      </w:pPr>
      <w:rPr>
        <w:rFonts w:ascii="Wingdings" w:hAnsi="Wingdings" w:hint="default"/>
      </w:rPr>
    </w:lvl>
    <w:lvl w:ilvl="3" w:tplc="04080001">
      <w:start w:val="1"/>
      <w:numFmt w:val="bullet"/>
      <w:lvlText w:val=""/>
      <w:lvlJc w:val="left"/>
      <w:pPr>
        <w:tabs>
          <w:tab w:val="num" w:pos="2520"/>
        </w:tabs>
        <w:ind w:left="2520" w:hanging="360"/>
      </w:pPr>
      <w:rPr>
        <w:rFonts w:ascii="Symbol" w:hAnsi="Symbol" w:hint="default"/>
      </w:rPr>
    </w:lvl>
    <w:lvl w:ilvl="4" w:tplc="04080003">
      <w:start w:val="1"/>
      <w:numFmt w:val="bullet"/>
      <w:lvlText w:val="o"/>
      <w:lvlJc w:val="left"/>
      <w:pPr>
        <w:tabs>
          <w:tab w:val="num" w:pos="3240"/>
        </w:tabs>
        <w:ind w:left="3240" w:hanging="360"/>
      </w:pPr>
      <w:rPr>
        <w:rFonts w:ascii="Courier New" w:hAnsi="Courier New" w:hint="default"/>
      </w:rPr>
    </w:lvl>
    <w:lvl w:ilvl="5" w:tplc="04080005">
      <w:start w:val="1"/>
      <w:numFmt w:val="bullet"/>
      <w:lvlText w:val=""/>
      <w:lvlJc w:val="left"/>
      <w:pPr>
        <w:tabs>
          <w:tab w:val="num" w:pos="3960"/>
        </w:tabs>
        <w:ind w:left="3960" w:hanging="360"/>
      </w:pPr>
      <w:rPr>
        <w:rFonts w:ascii="Wingdings" w:hAnsi="Wingdings" w:hint="default"/>
      </w:rPr>
    </w:lvl>
    <w:lvl w:ilvl="6" w:tplc="04080001">
      <w:start w:val="1"/>
      <w:numFmt w:val="bullet"/>
      <w:lvlText w:val=""/>
      <w:lvlJc w:val="left"/>
      <w:pPr>
        <w:tabs>
          <w:tab w:val="num" w:pos="4680"/>
        </w:tabs>
        <w:ind w:left="4680" w:hanging="360"/>
      </w:pPr>
      <w:rPr>
        <w:rFonts w:ascii="Symbol" w:hAnsi="Symbol" w:hint="default"/>
      </w:rPr>
    </w:lvl>
    <w:lvl w:ilvl="7" w:tplc="04080003">
      <w:start w:val="1"/>
      <w:numFmt w:val="bullet"/>
      <w:lvlText w:val="o"/>
      <w:lvlJc w:val="left"/>
      <w:pPr>
        <w:tabs>
          <w:tab w:val="num" w:pos="5400"/>
        </w:tabs>
        <w:ind w:left="5400" w:hanging="360"/>
      </w:pPr>
      <w:rPr>
        <w:rFonts w:ascii="Courier New" w:hAnsi="Courier New" w:hint="default"/>
      </w:rPr>
    </w:lvl>
    <w:lvl w:ilvl="8" w:tplc="04080005">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9603D87"/>
    <w:multiLevelType w:val="hybridMultilevel"/>
    <w:tmpl w:val="4F98EFB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1A2F3B10"/>
    <w:multiLevelType w:val="hybridMultilevel"/>
    <w:tmpl w:val="0C265234"/>
    <w:lvl w:ilvl="0" w:tplc="0A7A251E">
      <w:start w:val="1"/>
      <w:numFmt w:val="bullet"/>
      <w:lvlText w:val="­"/>
      <w:lvlJc w:val="left"/>
      <w:pPr>
        <w:tabs>
          <w:tab w:val="num" w:pos="360"/>
        </w:tabs>
        <w:ind w:left="360" w:hanging="360"/>
      </w:pPr>
      <w:rPr>
        <w:rFonts w:ascii="Courier New" w:hAnsi="Courier New" w:hint="default"/>
      </w:rPr>
    </w:lvl>
    <w:lvl w:ilvl="1" w:tplc="04080003" w:tentative="1">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1B01222A"/>
    <w:multiLevelType w:val="hybridMultilevel"/>
    <w:tmpl w:val="CA30527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3" w15:restartNumberingAfterBreak="0">
    <w:nsid w:val="1CD6050D"/>
    <w:multiLevelType w:val="hybridMultilevel"/>
    <w:tmpl w:val="C3647900"/>
    <w:lvl w:ilvl="0" w:tplc="0A7A251E">
      <w:start w:val="1"/>
      <w:numFmt w:val="bullet"/>
      <w:lvlText w:val="­"/>
      <w:lvlJc w:val="left"/>
      <w:pPr>
        <w:tabs>
          <w:tab w:val="num" w:pos="360"/>
        </w:tabs>
        <w:ind w:left="360" w:hanging="360"/>
      </w:pPr>
      <w:rPr>
        <w:rFonts w:ascii="Courier New" w:hAnsi="Courier New" w:hint="default"/>
      </w:rPr>
    </w:lvl>
    <w:lvl w:ilvl="1" w:tplc="04080003">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1F6E6B64"/>
    <w:multiLevelType w:val="hybridMultilevel"/>
    <w:tmpl w:val="4CDC1692"/>
    <w:lvl w:ilvl="0" w:tplc="C478AD80">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24981DF6"/>
    <w:multiLevelType w:val="hybridMultilevel"/>
    <w:tmpl w:val="FA1A5CEE"/>
    <w:lvl w:ilvl="0" w:tplc="AA6A264C">
      <w:start w:val="1"/>
      <w:numFmt w:val="decimal"/>
      <w:lvlText w:val="%1."/>
      <w:lvlJc w:val="left"/>
      <w:pPr>
        <w:ind w:left="360" w:hanging="360"/>
      </w:pPr>
      <w:rPr>
        <w:rFonts w:hint="default"/>
        <w:b w:val="0"/>
        <w:sz w:val="19"/>
        <w:szCs w:val="19"/>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6" w15:restartNumberingAfterBreak="0">
    <w:nsid w:val="28DD660D"/>
    <w:multiLevelType w:val="hybridMultilevel"/>
    <w:tmpl w:val="BFACB96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7" w15:restartNumberingAfterBreak="0">
    <w:nsid w:val="30A31AD8"/>
    <w:multiLevelType w:val="hybridMultilevel"/>
    <w:tmpl w:val="EEFA87B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8" w15:restartNumberingAfterBreak="0">
    <w:nsid w:val="34DD3FBE"/>
    <w:multiLevelType w:val="hybridMultilevel"/>
    <w:tmpl w:val="36223D2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9" w15:restartNumberingAfterBreak="0">
    <w:nsid w:val="388166B9"/>
    <w:multiLevelType w:val="hybridMultilevel"/>
    <w:tmpl w:val="09B24EA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0" w15:restartNumberingAfterBreak="0">
    <w:nsid w:val="3CD04768"/>
    <w:multiLevelType w:val="hybridMultilevel"/>
    <w:tmpl w:val="3D1838F8"/>
    <w:lvl w:ilvl="0" w:tplc="C478AD80">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1080"/>
        </w:tabs>
        <w:ind w:left="1080" w:hanging="360"/>
      </w:pPr>
      <w:rPr>
        <w:rFonts w:ascii="Courier New" w:hAnsi="Courier New" w:hint="default"/>
      </w:rPr>
    </w:lvl>
    <w:lvl w:ilvl="2" w:tplc="04080005">
      <w:start w:val="1"/>
      <w:numFmt w:val="bullet"/>
      <w:lvlText w:val=""/>
      <w:lvlJc w:val="left"/>
      <w:pPr>
        <w:tabs>
          <w:tab w:val="num" w:pos="1800"/>
        </w:tabs>
        <w:ind w:left="1800" w:hanging="360"/>
      </w:pPr>
      <w:rPr>
        <w:rFonts w:ascii="Wingdings" w:hAnsi="Wingdings" w:hint="default"/>
      </w:rPr>
    </w:lvl>
    <w:lvl w:ilvl="3" w:tplc="04080001">
      <w:start w:val="1"/>
      <w:numFmt w:val="bullet"/>
      <w:lvlText w:val=""/>
      <w:lvlJc w:val="left"/>
      <w:pPr>
        <w:tabs>
          <w:tab w:val="num" w:pos="2520"/>
        </w:tabs>
        <w:ind w:left="2520" w:hanging="360"/>
      </w:pPr>
      <w:rPr>
        <w:rFonts w:ascii="Symbol" w:hAnsi="Symbol" w:hint="default"/>
      </w:rPr>
    </w:lvl>
    <w:lvl w:ilvl="4" w:tplc="04080003">
      <w:start w:val="1"/>
      <w:numFmt w:val="bullet"/>
      <w:lvlText w:val="o"/>
      <w:lvlJc w:val="left"/>
      <w:pPr>
        <w:tabs>
          <w:tab w:val="num" w:pos="3240"/>
        </w:tabs>
        <w:ind w:left="3240" w:hanging="360"/>
      </w:pPr>
      <w:rPr>
        <w:rFonts w:ascii="Courier New" w:hAnsi="Courier New" w:hint="default"/>
      </w:rPr>
    </w:lvl>
    <w:lvl w:ilvl="5" w:tplc="04080005">
      <w:start w:val="1"/>
      <w:numFmt w:val="bullet"/>
      <w:lvlText w:val=""/>
      <w:lvlJc w:val="left"/>
      <w:pPr>
        <w:tabs>
          <w:tab w:val="num" w:pos="3960"/>
        </w:tabs>
        <w:ind w:left="3960" w:hanging="360"/>
      </w:pPr>
      <w:rPr>
        <w:rFonts w:ascii="Wingdings" w:hAnsi="Wingdings" w:hint="default"/>
      </w:rPr>
    </w:lvl>
    <w:lvl w:ilvl="6" w:tplc="04080001">
      <w:start w:val="1"/>
      <w:numFmt w:val="bullet"/>
      <w:lvlText w:val=""/>
      <w:lvlJc w:val="left"/>
      <w:pPr>
        <w:tabs>
          <w:tab w:val="num" w:pos="4680"/>
        </w:tabs>
        <w:ind w:left="4680" w:hanging="360"/>
      </w:pPr>
      <w:rPr>
        <w:rFonts w:ascii="Symbol" w:hAnsi="Symbol" w:hint="default"/>
      </w:rPr>
    </w:lvl>
    <w:lvl w:ilvl="7" w:tplc="04080003">
      <w:start w:val="1"/>
      <w:numFmt w:val="bullet"/>
      <w:lvlText w:val="o"/>
      <w:lvlJc w:val="left"/>
      <w:pPr>
        <w:tabs>
          <w:tab w:val="num" w:pos="5400"/>
        </w:tabs>
        <w:ind w:left="5400" w:hanging="360"/>
      </w:pPr>
      <w:rPr>
        <w:rFonts w:ascii="Courier New" w:hAnsi="Courier New" w:hint="default"/>
      </w:rPr>
    </w:lvl>
    <w:lvl w:ilvl="8" w:tplc="04080005">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3CEB41B5"/>
    <w:multiLevelType w:val="hybridMultilevel"/>
    <w:tmpl w:val="FBB87D0A"/>
    <w:lvl w:ilvl="0" w:tplc="0408000F">
      <w:start w:val="1"/>
      <w:numFmt w:val="decimal"/>
      <w:lvlText w:val="%1."/>
      <w:lvlJc w:val="left"/>
      <w:pPr>
        <w:ind w:left="720" w:hanging="360"/>
      </w:pPr>
      <w:rPr>
        <w:rFonts w:cs="Times New Roman"/>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32" w15:restartNumberingAfterBreak="0">
    <w:nsid w:val="41E538D0"/>
    <w:multiLevelType w:val="multilevel"/>
    <w:tmpl w:val="3776F7A0"/>
    <w:lvl w:ilvl="0">
      <w:start w:val="1"/>
      <w:numFmt w:val="decimal"/>
      <w:lvlText w:val="%1."/>
      <w:lvlJc w:val="left"/>
      <w:pPr>
        <w:ind w:left="360" w:hanging="360"/>
      </w:pPr>
      <w:rPr>
        <w:rFonts w:hint="default"/>
        <w:color w:val="auto"/>
        <w:sz w:val="22"/>
        <w:szCs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42987C10"/>
    <w:multiLevelType w:val="hybridMultilevel"/>
    <w:tmpl w:val="A08A43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45202BBD"/>
    <w:multiLevelType w:val="hybridMultilevel"/>
    <w:tmpl w:val="3648BCCA"/>
    <w:lvl w:ilvl="0" w:tplc="C478AD80">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1080"/>
        </w:tabs>
        <w:ind w:left="1080" w:hanging="360"/>
      </w:pPr>
      <w:rPr>
        <w:rFonts w:ascii="Courier New" w:hAnsi="Courier New" w:hint="default"/>
      </w:rPr>
    </w:lvl>
    <w:lvl w:ilvl="2" w:tplc="04080005">
      <w:start w:val="1"/>
      <w:numFmt w:val="bullet"/>
      <w:lvlText w:val=""/>
      <w:lvlJc w:val="left"/>
      <w:pPr>
        <w:tabs>
          <w:tab w:val="num" w:pos="1800"/>
        </w:tabs>
        <w:ind w:left="1800" w:hanging="360"/>
      </w:pPr>
      <w:rPr>
        <w:rFonts w:ascii="Wingdings" w:hAnsi="Wingdings" w:hint="default"/>
      </w:rPr>
    </w:lvl>
    <w:lvl w:ilvl="3" w:tplc="04080001">
      <w:start w:val="1"/>
      <w:numFmt w:val="bullet"/>
      <w:lvlText w:val=""/>
      <w:lvlJc w:val="left"/>
      <w:pPr>
        <w:tabs>
          <w:tab w:val="num" w:pos="2520"/>
        </w:tabs>
        <w:ind w:left="2520" w:hanging="360"/>
      </w:pPr>
      <w:rPr>
        <w:rFonts w:ascii="Symbol" w:hAnsi="Symbol" w:hint="default"/>
      </w:rPr>
    </w:lvl>
    <w:lvl w:ilvl="4" w:tplc="04080003">
      <w:start w:val="1"/>
      <w:numFmt w:val="bullet"/>
      <w:lvlText w:val="o"/>
      <w:lvlJc w:val="left"/>
      <w:pPr>
        <w:tabs>
          <w:tab w:val="num" w:pos="3240"/>
        </w:tabs>
        <w:ind w:left="3240" w:hanging="360"/>
      </w:pPr>
      <w:rPr>
        <w:rFonts w:ascii="Courier New" w:hAnsi="Courier New" w:hint="default"/>
      </w:rPr>
    </w:lvl>
    <w:lvl w:ilvl="5" w:tplc="04080005">
      <w:start w:val="1"/>
      <w:numFmt w:val="bullet"/>
      <w:lvlText w:val=""/>
      <w:lvlJc w:val="left"/>
      <w:pPr>
        <w:tabs>
          <w:tab w:val="num" w:pos="3960"/>
        </w:tabs>
        <w:ind w:left="3960" w:hanging="360"/>
      </w:pPr>
      <w:rPr>
        <w:rFonts w:ascii="Wingdings" w:hAnsi="Wingdings" w:hint="default"/>
      </w:rPr>
    </w:lvl>
    <w:lvl w:ilvl="6" w:tplc="04080001">
      <w:start w:val="1"/>
      <w:numFmt w:val="bullet"/>
      <w:lvlText w:val=""/>
      <w:lvlJc w:val="left"/>
      <w:pPr>
        <w:tabs>
          <w:tab w:val="num" w:pos="4680"/>
        </w:tabs>
        <w:ind w:left="4680" w:hanging="360"/>
      </w:pPr>
      <w:rPr>
        <w:rFonts w:ascii="Symbol" w:hAnsi="Symbol" w:hint="default"/>
      </w:rPr>
    </w:lvl>
    <w:lvl w:ilvl="7" w:tplc="04080003">
      <w:start w:val="1"/>
      <w:numFmt w:val="bullet"/>
      <w:lvlText w:val="o"/>
      <w:lvlJc w:val="left"/>
      <w:pPr>
        <w:tabs>
          <w:tab w:val="num" w:pos="5400"/>
        </w:tabs>
        <w:ind w:left="5400" w:hanging="360"/>
      </w:pPr>
      <w:rPr>
        <w:rFonts w:ascii="Courier New" w:hAnsi="Courier New" w:hint="default"/>
      </w:rPr>
    </w:lvl>
    <w:lvl w:ilvl="8" w:tplc="04080005">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4589606A"/>
    <w:multiLevelType w:val="hybridMultilevel"/>
    <w:tmpl w:val="2596352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6" w15:restartNumberingAfterBreak="0">
    <w:nsid w:val="491B4D09"/>
    <w:multiLevelType w:val="hybridMultilevel"/>
    <w:tmpl w:val="50486D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4A334912"/>
    <w:multiLevelType w:val="hybridMultilevel"/>
    <w:tmpl w:val="F16A0C0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4C9F3DE8"/>
    <w:multiLevelType w:val="hybridMultilevel"/>
    <w:tmpl w:val="806E68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4F8A3538"/>
    <w:multiLevelType w:val="hybridMultilevel"/>
    <w:tmpl w:val="D89688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15:restartNumberingAfterBreak="0">
    <w:nsid w:val="50700DA2"/>
    <w:multiLevelType w:val="hybridMultilevel"/>
    <w:tmpl w:val="742E9BC4"/>
    <w:lvl w:ilvl="0" w:tplc="489E50F4">
      <w:start w:val="19"/>
      <w:numFmt w:val="bullet"/>
      <w:lvlText w:val="-"/>
      <w:lvlJc w:val="left"/>
      <w:pPr>
        <w:ind w:left="360" w:hanging="360"/>
      </w:pPr>
      <w:rPr>
        <w:rFonts w:ascii="Verdana" w:eastAsia="Times New Roman" w:hAnsi="Verdana" w:cstheme="minorHAns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1" w15:restartNumberingAfterBreak="0">
    <w:nsid w:val="55FF6D71"/>
    <w:multiLevelType w:val="hybridMultilevel"/>
    <w:tmpl w:val="B4B4DA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15:restartNumberingAfterBreak="0">
    <w:nsid w:val="570A567E"/>
    <w:multiLevelType w:val="hybridMultilevel"/>
    <w:tmpl w:val="17FA412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15:restartNumberingAfterBreak="0">
    <w:nsid w:val="58015D1C"/>
    <w:multiLevelType w:val="hybridMultilevel"/>
    <w:tmpl w:val="64E4E0DE"/>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4" w15:restartNumberingAfterBreak="0">
    <w:nsid w:val="59E626B3"/>
    <w:multiLevelType w:val="multilevel"/>
    <w:tmpl w:val="0DAA812C"/>
    <w:lvl w:ilvl="0">
      <w:start w:val="1"/>
      <w:numFmt w:val="decimal"/>
      <w:lvlText w:val="%1."/>
      <w:lvlJc w:val="left"/>
      <w:pPr>
        <w:ind w:left="360" w:hanging="360"/>
      </w:pPr>
      <w:rPr>
        <w:rFont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o"/>
      <w:lvlJc w:val="left"/>
      <w:pPr>
        <w:ind w:left="1080" w:hanging="360"/>
      </w:pPr>
      <w:rPr>
        <w:rFonts w:ascii="Courier New" w:hAnsi="Courier New" w:cs="Courier New" w:hint="default"/>
      </w:rPr>
    </w:lvl>
    <w:lvl w:ilvl="3">
      <w:start w:val="1"/>
      <w:numFmt w:val="bullet"/>
      <w:lvlText w:val="o"/>
      <w:lvlJc w:val="left"/>
      <w:pPr>
        <w:ind w:left="1440" w:hanging="360"/>
      </w:pPr>
      <w:rPr>
        <w:rFonts w:ascii="Courier New" w:hAnsi="Courier New" w:cs="Courier New"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5C795FB2"/>
    <w:multiLevelType w:val="hybridMultilevel"/>
    <w:tmpl w:val="F4D068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15:restartNumberingAfterBreak="0">
    <w:nsid w:val="63127D1E"/>
    <w:multiLevelType w:val="hybridMultilevel"/>
    <w:tmpl w:val="1AFEE342"/>
    <w:lvl w:ilvl="0" w:tplc="512EDAEC">
      <w:start w:val="1"/>
      <w:numFmt w:val="lowerLetter"/>
      <w:lvlText w:val="%1."/>
      <w:lvlJc w:val="left"/>
      <w:pPr>
        <w:ind w:left="1440" w:hanging="360"/>
      </w:pPr>
      <w:rPr>
        <w:rFonts w:hint="default"/>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47" w15:restartNumberingAfterBreak="0">
    <w:nsid w:val="636B50C3"/>
    <w:multiLevelType w:val="hybridMultilevel"/>
    <w:tmpl w:val="39303CA0"/>
    <w:lvl w:ilvl="0" w:tplc="3350CA56">
      <w:start w:val="1"/>
      <w:numFmt w:val="bullet"/>
      <w:lvlText w:val="•"/>
      <w:lvlJc w:val="left"/>
      <w:pPr>
        <w:tabs>
          <w:tab w:val="num" w:pos="720"/>
        </w:tabs>
        <w:ind w:left="720" w:hanging="360"/>
      </w:pPr>
      <w:rPr>
        <w:rFonts w:ascii="Times New Roman" w:hAnsi="Times New Roman" w:hint="default"/>
      </w:rPr>
    </w:lvl>
    <w:lvl w:ilvl="1" w:tplc="E548B152" w:tentative="1">
      <w:start w:val="1"/>
      <w:numFmt w:val="bullet"/>
      <w:lvlText w:val="•"/>
      <w:lvlJc w:val="left"/>
      <w:pPr>
        <w:tabs>
          <w:tab w:val="num" w:pos="1440"/>
        </w:tabs>
        <w:ind w:left="1440" w:hanging="360"/>
      </w:pPr>
      <w:rPr>
        <w:rFonts w:ascii="Times New Roman" w:hAnsi="Times New Roman" w:hint="default"/>
      </w:rPr>
    </w:lvl>
    <w:lvl w:ilvl="2" w:tplc="2216EA00" w:tentative="1">
      <w:start w:val="1"/>
      <w:numFmt w:val="bullet"/>
      <w:lvlText w:val="•"/>
      <w:lvlJc w:val="left"/>
      <w:pPr>
        <w:tabs>
          <w:tab w:val="num" w:pos="2160"/>
        </w:tabs>
        <w:ind w:left="2160" w:hanging="360"/>
      </w:pPr>
      <w:rPr>
        <w:rFonts w:ascii="Times New Roman" w:hAnsi="Times New Roman" w:hint="default"/>
      </w:rPr>
    </w:lvl>
    <w:lvl w:ilvl="3" w:tplc="C3CC04C2" w:tentative="1">
      <w:start w:val="1"/>
      <w:numFmt w:val="bullet"/>
      <w:lvlText w:val="•"/>
      <w:lvlJc w:val="left"/>
      <w:pPr>
        <w:tabs>
          <w:tab w:val="num" w:pos="2880"/>
        </w:tabs>
        <w:ind w:left="2880" w:hanging="360"/>
      </w:pPr>
      <w:rPr>
        <w:rFonts w:ascii="Times New Roman" w:hAnsi="Times New Roman" w:hint="default"/>
      </w:rPr>
    </w:lvl>
    <w:lvl w:ilvl="4" w:tplc="C0EA42CE" w:tentative="1">
      <w:start w:val="1"/>
      <w:numFmt w:val="bullet"/>
      <w:lvlText w:val="•"/>
      <w:lvlJc w:val="left"/>
      <w:pPr>
        <w:tabs>
          <w:tab w:val="num" w:pos="3600"/>
        </w:tabs>
        <w:ind w:left="3600" w:hanging="360"/>
      </w:pPr>
      <w:rPr>
        <w:rFonts w:ascii="Times New Roman" w:hAnsi="Times New Roman" w:hint="default"/>
      </w:rPr>
    </w:lvl>
    <w:lvl w:ilvl="5" w:tplc="45FC3B4C" w:tentative="1">
      <w:start w:val="1"/>
      <w:numFmt w:val="bullet"/>
      <w:lvlText w:val="•"/>
      <w:lvlJc w:val="left"/>
      <w:pPr>
        <w:tabs>
          <w:tab w:val="num" w:pos="4320"/>
        </w:tabs>
        <w:ind w:left="4320" w:hanging="360"/>
      </w:pPr>
      <w:rPr>
        <w:rFonts w:ascii="Times New Roman" w:hAnsi="Times New Roman" w:hint="default"/>
      </w:rPr>
    </w:lvl>
    <w:lvl w:ilvl="6" w:tplc="4E2C5622" w:tentative="1">
      <w:start w:val="1"/>
      <w:numFmt w:val="bullet"/>
      <w:lvlText w:val="•"/>
      <w:lvlJc w:val="left"/>
      <w:pPr>
        <w:tabs>
          <w:tab w:val="num" w:pos="5040"/>
        </w:tabs>
        <w:ind w:left="5040" w:hanging="360"/>
      </w:pPr>
      <w:rPr>
        <w:rFonts w:ascii="Times New Roman" w:hAnsi="Times New Roman" w:hint="default"/>
      </w:rPr>
    </w:lvl>
    <w:lvl w:ilvl="7" w:tplc="E5A447D0" w:tentative="1">
      <w:start w:val="1"/>
      <w:numFmt w:val="bullet"/>
      <w:lvlText w:val="•"/>
      <w:lvlJc w:val="left"/>
      <w:pPr>
        <w:tabs>
          <w:tab w:val="num" w:pos="5760"/>
        </w:tabs>
        <w:ind w:left="5760" w:hanging="360"/>
      </w:pPr>
      <w:rPr>
        <w:rFonts w:ascii="Times New Roman" w:hAnsi="Times New Roman" w:hint="default"/>
      </w:rPr>
    </w:lvl>
    <w:lvl w:ilvl="8" w:tplc="860CE81A" w:tentative="1">
      <w:start w:val="1"/>
      <w:numFmt w:val="bullet"/>
      <w:lvlText w:val="•"/>
      <w:lvlJc w:val="left"/>
      <w:pPr>
        <w:tabs>
          <w:tab w:val="num" w:pos="6480"/>
        </w:tabs>
        <w:ind w:left="6480" w:hanging="360"/>
      </w:pPr>
      <w:rPr>
        <w:rFonts w:ascii="Times New Roman" w:hAnsi="Times New Roman" w:hint="default"/>
      </w:rPr>
    </w:lvl>
  </w:abstractNum>
  <w:abstractNum w:abstractNumId="48" w15:restartNumberingAfterBreak="0">
    <w:nsid w:val="64100277"/>
    <w:multiLevelType w:val="hybridMultilevel"/>
    <w:tmpl w:val="679AE428"/>
    <w:lvl w:ilvl="0" w:tplc="0408000F">
      <w:start w:val="1"/>
      <w:numFmt w:val="decimal"/>
      <w:lvlText w:val="%1."/>
      <w:lvlJc w:val="left"/>
      <w:pPr>
        <w:tabs>
          <w:tab w:val="num" w:pos="360"/>
        </w:tabs>
        <w:ind w:left="360" w:hanging="360"/>
      </w:pPr>
    </w:lvl>
    <w:lvl w:ilvl="1" w:tplc="EC3C64AE">
      <w:start w:val="1"/>
      <w:numFmt w:val="decimal"/>
      <w:lvlText w:val="%2."/>
      <w:lvlJc w:val="left"/>
      <w:pPr>
        <w:tabs>
          <w:tab w:val="num" w:pos="1080"/>
        </w:tabs>
        <w:ind w:left="1080" w:hanging="360"/>
      </w:pPr>
      <w:rPr>
        <w:rFonts w:hint="default"/>
        <w:b/>
        <w:i w:val="0"/>
      </w:rPr>
    </w:lvl>
    <w:lvl w:ilvl="2" w:tplc="9CA28E98">
      <w:start w:val="1"/>
      <w:numFmt w:val="lowerRoman"/>
      <w:lvlText w:val="%3."/>
      <w:lvlJc w:val="right"/>
      <w:pPr>
        <w:tabs>
          <w:tab w:val="num" w:pos="1800"/>
        </w:tabs>
        <w:ind w:left="1800" w:hanging="180"/>
      </w:pPr>
      <w:rPr>
        <w:rFonts w:hint="default"/>
      </w:rPr>
    </w:lvl>
    <w:lvl w:ilvl="3" w:tplc="04080003">
      <w:start w:val="1"/>
      <w:numFmt w:val="bullet"/>
      <w:lvlText w:val="o"/>
      <w:lvlJc w:val="left"/>
      <w:pPr>
        <w:tabs>
          <w:tab w:val="num" w:pos="2520"/>
        </w:tabs>
        <w:ind w:left="2520" w:hanging="360"/>
      </w:pPr>
      <w:rPr>
        <w:rFonts w:ascii="Courier New" w:hAnsi="Courier New" w:cs="Courier New" w:hint="default"/>
      </w:r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9" w15:restartNumberingAfterBreak="0">
    <w:nsid w:val="65165785"/>
    <w:multiLevelType w:val="hybridMultilevel"/>
    <w:tmpl w:val="76B09A72"/>
    <w:lvl w:ilvl="0" w:tplc="A11295FE">
      <w:start w:val="1"/>
      <w:numFmt w:val="decimal"/>
      <w:lvlText w:val="%1."/>
      <w:lvlJc w:val="left"/>
      <w:pPr>
        <w:ind w:left="786" w:hanging="360"/>
      </w:pPr>
      <w:rPr>
        <w:rFonts w:hint="default"/>
        <w:sz w:val="19"/>
        <w:szCs w:val="19"/>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0" w15:restartNumberingAfterBreak="0">
    <w:nsid w:val="66046445"/>
    <w:multiLevelType w:val="hybridMultilevel"/>
    <w:tmpl w:val="DC8EF3F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1" w15:restartNumberingAfterBreak="0">
    <w:nsid w:val="66C97AC0"/>
    <w:multiLevelType w:val="hybridMultilevel"/>
    <w:tmpl w:val="05E8FED8"/>
    <w:lvl w:ilvl="0" w:tplc="0408000F">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52" w15:restartNumberingAfterBreak="0">
    <w:nsid w:val="6B7119EF"/>
    <w:multiLevelType w:val="hybridMultilevel"/>
    <w:tmpl w:val="3724CF4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3" w15:restartNumberingAfterBreak="0">
    <w:nsid w:val="6F7E7C67"/>
    <w:multiLevelType w:val="hybridMultilevel"/>
    <w:tmpl w:val="54EE98A4"/>
    <w:lvl w:ilvl="0" w:tplc="0408000F">
      <w:start w:val="1"/>
      <w:numFmt w:val="decimal"/>
      <w:lvlText w:val="%1."/>
      <w:lvlJc w:val="left"/>
      <w:pPr>
        <w:ind w:left="360" w:hanging="360"/>
      </w:pPr>
      <w:rPr>
        <w:rFonts w:cs="Times New Roman"/>
      </w:rPr>
    </w:lvl>
    <w:lvl w:ilvl="1" w:tplc="D91E1136">
      <w:start w:val="1"/>
      <w:numFmt w:val="bullet"/>
      <w:lvlText w:val=""/>
      <w:lvlJc w:val="left"/>
      <w:pPr>
        <w:tabs>
          <w:tab w:val="num" w:pos="360"/>
        </w:tabs>
        <w:ind w:left="1080" w:hanging="360"/>
      </w:pPr>
      <w:rPr>
        <w:rFonts w:ascii="Symbol" w:hAnsi="Symbol" w:hint="default"/>
        <w:sz w:val="22"/>
        <w:szCs w:val="22"/>
      </w:r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54" w15:restartNumberingAfterBreak="0">
    <w:nsid w:val="73BA76B5"/>
    <w:multiLevelType w:val="hybridMultilevel"/>
    <w:tmpl w:val="E6F28A60"/>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5" w15:restartNumberingAfterBreak="0">
    <w:nsid w:val="741A6314"/>
    <w:multiLevelType w:val="hybridMultilevel"/>
    <w:tmpl w:val="6F74174A"/>
    <w:lvl w:ilvl="0" w:tplc="04080019">
      <w:start w:val="1"/>
      <w:numFmt w:val="lowerLetter"/>
      <w:lvlText w:val="%1."/>
      <w:lvlJc w:val="left"/>
      <w:pPr>
        <w:ind w:left="1440" w:hanging="360"/>
      </w:pPr>
      <w:rPr>
        <w:rFonts w:hint="default"/>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56" w15:restartNumberingAfterBreak="0">
    <w:nsid w:val="782748CB"/>
    <w:multiLevelType w:val="hybridMultilevel"/>
    <w:tmpl w:val="3350E21C"/>
    <w:lvl w:ilvl="0" w:tplc="E84430C4">
      <w:start w:val="1"/>
      <w:numFmt w:val="lowerLetter"/>
      <w:lvlText w:val="%1."/>
      <w:lvlJc w:val="left"/>
      <w:pPr>
        <w:ind w:left="773" w:hanging="360"/>
      </w:pPr>
      <w:rPr>
        <w:rFonts w:hint="default"/>
      </w:rPr>
    </w:lvl>
    <w:lvl w:ilvl="1" w:tplc="04080019" w:tentative="1">
      <w:start w:val="1"/>
      <w:numFmt w:val="lowerLetter"/>
      <w:lvlText w:val="%2."/>
      <w:lvlJc w:val="left"/>
      <w:pPr>
        <w:ind w:left="1493" w:hanging="360"/>
      </w:pPr>
    </w:lvl>
    <w:lvl w:ilvl="2" w:tplc="0408001B" w:tentative="1">
      <w:start w:val="1"/>
      <w:numFmt w:val="lowerRoman"/>
      <w:lvlText w:val="%3."/>
      <w:lvlJc w:val="right"/>
      <w:pPr>
        <w:ind w:left="2213" w:hanging="180"/>
      </w:pPr>
    </w:lvl>
    <w:lvl w:ilvl="3" w:tplc="0408000F" w:tentative="1">
      <w:start w:val="1"/>
      <w:numFmt w:val="decimal"/>
      <w:lvlText w:val="%4."/>
      <w:lvlJc w:val="left"/>
      <w:pPr>
        <w:ind w:left="2933" w:hanging="360"/>
      </w:pPr>
    </w:lvl>
    <w:lvl w:ilvl="4" w:tplc="04080019" w:tentative="1">
      <w:start w:val="1"/>
      <w:numFmt w:val="lowerLetter"/>
      <w:lvlText w:val="%5."/>
      <w:lvlJc w:val="left"/>
      <w:pPr>
        <w:ind w:left="3653" w:hanging="360"/>
      </w:pPr>
    </w:lvl>
    <w:lvl w:ilvl="5" w:tplc="0408001B" w:tentative="1">
      <w:start w:val="1"/>
      <w:numFmt w:val="lowerRoman"/>
      <w:lvlText w:val="%6."/>
      <w:lvlJc w:val="right"/>
      <w:pPr>
        <w:ind w:left="4373" w:hanging="180"/>
      </w:pPr>
    </w:lvl>
    <w:lvl w:ilvl="6" w:tplc="0408000F" w:tentative="1">
      <w:start w:val="1"/>
      <w:numFmt w:val="decimal"/>
      <w:lvlText w:val="%7."/>
      <w:lvlJc w:val="left"/>
      <w:pPr>
        <w:ind w:left="5093" w:hanging="360"/>
      </w:pPr>
    </w:lvl>
    <w:lvl w:ilvl="7" w:tplc="04080019" w:tentative="1">
      <w:start w:val="1"/>
      <w:numFmt w:val="lowerLetter"/>
      <w:lvlText w:val="%8."/>
      <w:lvlJc w:val="left"/>
      <w:pPr>
        <w:ind w:left="5813" w:hanging="360"/>
      </w:pPr>
    </w:lvl>
    <w:lvl w:ilvl="8" w:tplc="0408001B" w:tentative="1">
      <w:start w:val="1"/>
      <w:numFmt w:val="lowerRoman"/>
      <w:lvlText w:val="%9."/>
      <w:lvlJc w:val="right"/>
      <w:pPr>
        <w:ind w:left="6533" w:hanging="180"/>
      </w:pPr>
    </w:lvl>
  </w:abstractNum>
  <w:abstractNum w:abstractNumId="57" w15:restartNumberingAfterBreak="0">
    <w:nsid w:val="79BC064C"/>
    <w:multiLevelType w:val="hybridMultilevel"/>
    <w:tmpl w:val="E520C18C"/>
    <w:lvl w:ilvl="0" w:tplc="0A7A251E">
      <w:start w:val="1"/>
      <w:numFmt w:val="bullet"/>
      <w:lvlText w:val="­"/>
      <w:lvlJc w:val="left"/>
      <w:pPr>
        <w:tabs>
          <w:tab w:val="num" w:pos="360"/>
        </w:tabs>
        <w:ind w:left="360" w:hanging="360"/>
      </w:pPr>
      <w:rPr>
        <w:rFonts w:ascii="Courier New" w:hAnsi="Courier New" w:hint="default"/>
      </w:rPr>
    </w:lvl>
    <w:lvl w:ilvl="1" w:tplc="04080003">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58" w15:restartNumberingAfterBreak="0">
    <w:nsid w:val="7A333B96"/>
    <w:multiLevelType w:val="hybridMultilevel"/>
    <w:tmpl w:val="41F49BC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9" w15:restartNumberingAfterBreak="0">
    <w:nsid w:val="7A433AF2"/>
    <w:multiLevelType w:val="hybridMultilevel"/>
    <w:tmpl w:val="3264B19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0" w15:restartNumberingAfterBreak="0">
    <w:nsid w:val="7A7D610A"/>
    <w:multiLevelType w:val="hybridMultilevel"/>
    <w:tmpl w:val="0226A68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1" w15:restartNumberingAfterBreak="0">
    <w:nsid w:val="7C191D87"/>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7C89776A"/>
    <w:multiLevelType w:val="multilevel"/>
    <w:tmpl w:val="0408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7D2E1ABD"/>
    <w:multiLevelType w:val="hybridMultilevel"/>
    <w:tmpl w:val="8F9A6B74"/>
    <w:lvl w:ilvl="0" w:tplc="0408000F">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64" w15:restartNumberingAfterBreak="0">
    <w:nsid w:val="7F193DC5"/>
    <w:multiLevelType w:val="multilevel"/>
    <w:tmpl w:val="C846BFC0"/>
    <w:lvl w:ilvl="0">
      <w:start w:val="1"/>
      <w:numFmt w:val="decimal"/>
      <w:lvlText w:val="%1."/>
      <w:lvlJc w:val="left"/>
      <w:pPr>
        <w:ind w:left="720" w:hanging="360"/>
      </w:pPr>
      <w:rPr>
        <w:rFonts w:cs="Times New Roman" w:hint="default"/>
        <w:b/>
        <w:sz w:val="22"/>
        <w:szCs w:val="22"/>
      </w:rPr>
    </w:lvl>
    <w:lvl w:ilvl="1">
      <w:start w:val="1"/>
      <w:numFmt w:val="decimal"/>
      <w:isLgl/>
      <w:lvlText w:val="%1.%2."/>
      <w:lvlJc w:val="left"/>
      <w:pPr>
        <w:ind w:left="1080" w:hanging="720"/>
      </w:pPr>
      <w:rPr>
        <w:rFonts w:cs="Times New Roman" w:hint="default"/>
        <w:color w:val="auto"/>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num w:numId="1">
    <w:abstractNumId w:val="26"/>
  </w:num>
  <w:num w:numId="2">
    <w:abstractNumId w:val="50"/>
  </w:num>
  <w:num w:numId="3">
    <w:abstractNumId w:val="0"/>
  </w:num>
  <w:num w:numId="4">
    <w:abstractNumId w:val="1"/>
  </w:num>
  <w:num w:numId="5">
    <w:abstractNumId w:val="28"/>
  </w:num>
  <w:num w:numId="6">
    <w:abstractNumId w:val="22"/>
  </w:num>
  <w:num w:numId="7">
    <w:abstractNumId w:val="58"/>
  </w:num>
  <w:num w:numId="8">
    <w:abstractNumId w:val="61"/>
  </w:num>
  <w:num w:numId="9">
    <w:abstractNumId w:val="14"/>
  </w:num>
  <w:num w:numId="10">
    <w:abstractNumId w:val="62"/>
  </w:num>
  <w:num w:numId="11">
    <w:abstractNumId w:val="38"/>
  </w:num>
  <w:num w:numId="12">
    <w:abstractNumId w:val="36"/>
  </w:num>
  <w:num w:numId="13">
    <w:abstractNumId w:val="59"/>
  </w:num>
  <w:num w:numId="14">
    <w:abstractNumId w:val="9"/>
  </w:num>
  <w:num w:numId="15">
    <w:abstractNumId w:val="3"/>
  </w:num>
  <w:num w:numId="16">
    <w:abstractNumId w:val="37"/>
  </w:num>
  <w:num w:numId="17">
    <w:abstractNumId w:val="15"/>
  </w:num>
  <w:num w:numId="18">
    <w:abstractNumId w:val="35"/>
  </w:num>
  <w:num w:numId="19">
    <w:abstractNumId w:val="43"/>
  </w:num>
  <w:num w:numId="20">
    <w:abstractNumId w:val="41"/>
  </w:num>
  <w:num w:numId="21">
    <w:abstractNumId w:val="48"/>
  </w:num>
  <w:num w:numId="22">
    <w:abstractNumId w:val="32"/>
  </w:num>
  <w:num w:numId="23">
    <w:abstractNumId w:val="25"/>
  </w:num>
  <w:num w:numId="24">
    <w:abstractNumId w:val="63"/>
  </w:num>
  <w:num w:numId="25">
    <w:abstractNumId w:val="52"/>
  </w:num>
  <w:num w:numId="26">
    <w:abstractNumId w:val="64"/>
  </w:num>
  <w:num w:numId="27">
    <w:abstractNumId w:val="30"/>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num>
  <w:num w:numId="30">
    <w:abstractNumId w:val="19"/>
  </w:num>
  <w:num w:numId="31">
    <w:abstractNumId w:val="10"/>
  </w:num>
  <w:num w:numId="32">
    <w:abstractNumId w:val="18"/>
  </w:num>
  <w:num w:numId="33">
    <w:abstractNumId w:val="6"/>
  </w:num>
  <w:num w:numId="34">
    <w:abstractNumId w:val="21"/>
  </w:num>
  <w:num w:numId="35">
    <w:abstractNumId w:val="23"/>
  </w:num>
  <w:num w:numId="36">
    <w:abstractNumId w:val="57"/>
  </w:num>
  <w:num w:numId="37">
    <w:abstractNumId w:val="13"/>
  </w:num>
  <w:num w:numId="38">
    <w:abstractNumId w:val="24"/>
  </w:num>
  <w:num w:numId="39">
    <w:abstractNumId w:val="47"/>
  </w:num>
  <w:num w:numId="40">
    <w:abstractNumId w:val="49"/>
  </w:num>
  <w:num w:numId="41">
    <w:abstractNumId w:val="40"/>
  </w:num>
  <w:num w:numId="42">
    <w:abstractNumId w:val="2"/>
  </w:num>
  <w:num w:numId="43">
    <w:abstractNumId w:val="20"/>
  </w:num>
  <w:num w:numId="44">
    <w:abstractNumId w:val="45"/>
  </w:num>
  <w:num w:numId="45">
    <w:abstractNumId w:val="29"/>
  </w:num>
  <w:num w:numId="46">
    <w:abstractNumId w:val="44"/>
  </w:num>
  <w:num w:numId="47">
    <w:abstractNumId w:val="17"/>
  </w:num>
  <w:num w:numId="48">
    <w:abstractNumId w:val="27"/>
  </w:num>
  <w:num w:numId="49">
    <w:abstractNumId w:val="8"/>
  </w:num>
  <w:num w:numId="50">
    <w:abstractNumId w:val="60"/>
  </w:num>
  <w:num w:numId="51">
    <w:abstractNumId w:val="33"/>
  </w:num>
  <w:num w:numId="52">
    <w:abstractNumId w:val="51"/>
  </w:num>
  <w:num w:numId="53">
    <w:abstractNumId w:val="7"/>
  </w:num>
  <w:num w:numId="54">
    <w:abstractNumId w:val="46"/>
  </w:num>
  <w:num w:numId="55">
    <w:abstractNumId w:val="55"/>
  </w:num>
  <w:num w:numId="56">
    <w:abstractNumId w:val="5"/>
  </w:num>
  <w:num w:numId="57">
    <w:abstractNumId w:val="56"/>
  </w:num>
  <w:num w:numId="58">
    <w:abstractNumId w:val="4"/>
  </w:num>
  <w:num w:numId="59">
    <w:abstractNumId w:val="54"/>
  </w:num>
  <w:num w:numId="60">
    <w:abstractNumId w:val="39"/>
  </w:num>
  <w:num w:numId="61">
    <w:abstractNumId w:val="53"/>
  </w:num>
  <w:num w:numId="62">
    <w:abstractNumId w:val="42"/>
  </w:num>
  <w:num w:numId="63">
    <w:abstractNumId w:val="12"/>
  </w:num>
  <w:num w:numId="64">
    <w:abstractNumId w:val="16"/>
  </w:num>
  <w:num w:numId="65">
    <w:abstractNumId w:val="11"/>
  </w:num>
  <w:numIdMacAtCleanup w:val="6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ithira">
    <w15:presenceInfo w15:providerId="None" w15:userId="Kithi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GrammaticalErrors/>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3056"/>
    <w:rsid w:val="00000A07"/>
    <w:rsid w:val="00000B94"/>
    <w:rsid w:val="00000C8D"/>
    <w:rsid w:val="00001FF8"/>
    <w:rsid w:val="000032EA"/>
    <w:rsid w:val="00005C1D"/>
    <w:rsid w:val="000060E8"/>
    <w:rsid w:val="00007E9C"/>
    <w:rsid w:val="0001130E"/>
    <w:rsid w:val="000115EB"/>
    <w:rsid w:val="00011D89"/>
    <w:rsid w:val="000126B3"/>
    <w:rsid w:val="00013090"/>
    <w:rsid w:val="000147C7"/>
    <w:rsid w:val="00015890"/>
    <w:rsid w:val="00015F1C"/>
    <w:rsid w:val="00017DD9"/>
    <w:rsid w:val="00021EAA"/>
    <w:rsid w:val="000222DA"/>
    <w:rsid w:val="000229EE"/>
    <w:rsid w:val="00025936"/>
    <w:rsid w:val="000261BF"/>
    <w:rsid w:val="00026226"/>
    <w:rsid w:val="00026791"/>
    <w:rsid w:val="00026BF1"/>
    <w:rsid w:val="00030817"/>
    <w:rsid w:val="0003218B"/>
    <w:rsid w:val="00033C90"/>
    <w:rsid w:val="000346CE"/>
    <w:rsid w:val="00034B3B"/>
    <w:rsid w:val="00034C08"/>
    <w:rsid w:val="00034F22"/>
    <w:rsid w:val="00035281"/>
    <w:rsid w:val="00035E86"/>
    <w:rsid w:val="000360AD"/>
    <w:rsid w:val="00036349"/>
    <w:rsid w:val="00037438"/>
    <w:rsid w:val="00040EAB"/>
    <w:rsid w:val="00040F41"/>
    <w:rsid w:val="000411AE"/>
    <w:rsid w:val="00042297"/>
    <w:rsid w:val="0004237C"/>
    <w:rsid w:val="000435E4"/>
    <w:rsid w:val="000443CB"/>
    <w:rsid w:val="000447E9"/>
    <w:rsid w:val="00044F58"/>
    <w:rsid w:val="0004625E"/>
    <w:rsid w:val="00046B97"/>
    <w:rsid w:val="000477AF"/>
    <w:rsid w:val="00054D2F"/>
    <w:rsid w:val="0005501E"/>
    <w:rsid w:val="0005513D"/>
    <w:rsid w:val="00055CC7"/>
    <w:rsid w:val="00056BDD"/>
    <w:rsid w:val="00056F93"/>
    <w:rsid w:val="000573BF"/>
    <w:rsid w:val="000574CA"/>
    <w:rsid w:val="0006078D"/>
    <w:rsid w:val="00060C5C"/>
    <w:rsid w:val="00061387"/>
    <w:rsid w:val="000615BD"/>
    <w:rsid w:val="00062243"/>
    <w:rsid w:val="00063471"/>
    <w:rsid w:val="0006401A"/>
    <w:rsid w:val="00064E88"/>
    <w:rsid w:val="000653BA"/>
    <w:rsid w:val="0006610C"/>
    <w:rsid w:val="00067564"/>
    <w:rsid w:val="000704F3"/>
    <w:rsid w:val="00071893"/>
    <w:rsid w:val="00072151"/>
    <w:rsid w:val="00072AA7"/>
    <w:rsid w:val="000739BC"/>
    <w:rsid w:val="000750E9"/>
    <w:rsid w:val="00075BF3"/>
    <w:rsid w:val="0007690B"/>
    <w:rsid w:val="000774E2"/>
    <w:rsid w:val="00077B25"/>
    <w:rsid w:val="00077B70"/>
    <w:rsid w:val="0008027B"/>
    <w:rsid w:val="00080476"/>
    <w:rsid w:val="00080D36"/>
    <w:rsid w:val="00081B56"/>
    <w:rsid w:val="00081C61"/>
    <w:rsid w:val="00081F70"/>
    <w:rsid w:val="00082C77"/>
    <w:rsid w:val="00083E89"/>
    <w:rsid w:val="00084713"/>
    <w:rsid w:val="00085C86"/>
    <w:rsid w:val="0008632D"/>
    <w:rsid w:val="0008748F"/>
    <w:rsid w:val="00087547"/>
    <w:rsid w:val="00091C5C"/>
    <w:rsid w:val="00093150"/>
    <w:rsid w:val="000931B0"/>
    <w:rsid w:val="000934F4"/>
    <w:rsid w:val="00093709"/>
    <w:rsid w:val="00093B6E"/>
    <w:rsid w:val="00093D03"/>
    <w:rsid w:val="000957B4"/>
    <w:rsid w:val="00095843"/>
    <w:rsid w:val="00096664"/>
    <w:rsid w:val="00096AED"/>
    <w:rsid w:val="000972D8"/>
    <w:rsid w:val="000A0F03"/>
    <w:rsid w:val="000A2319"/>
    <w:rsid w:val="000A24A0"/>
    <w:rsid w:val="000A29E5"/>
    <w:rsid w:val="000A2B75"/>
    <w:rsid w:val="000A3407"/>
    <w:rsid w:val="000A3E35"/>
    <w:rsid w:val="000A5DC0"/>
    <w:rsid w:val="000A668C"/>
    <w:rsid w:val="000B06A4"/>
    <w:rsid w:val="000B09AC"/>
    <w:rsid w:val="000B1219"/>
    <w:rsid w:val="000B1327"/>
    <w:rsid w:val="000B18F7"/>
    <w:rsid w:val="000B3986"/>
    <w:rsid w:val="000B3C9E"/>
    <w:rsid w:val="000B4FAD"/>
    <w:rsid w:val="000B5162"/>
    <w:rsid w:val="000B699F"/>
    <w:rsid w:val="000C14BE"/>
    <w:rsid w:val="000C1ABD"/>
    <w:rsid w:val="000C1DBA"/>
    <w:rsid w:val="000C2B22"/>
    <w:rsid w:val="000C44A5"/>
    <w:rsid w:val="000C5C15"/>
    <w:rsid w:val="000C5DBE"/>
    <w:rsid w:val="000C5DCD"/>
    <w:rsid w:val="000D0538"/>
    <w:rsid w:val="000D0552"/>
    <w:rsid w:val="000D07A6"/>
    <w:rsid w:val="000D25C5"/>
    <w:rsid w:val="000D291D"/>
    <w:rsid w:val="000D3023"/>
    <w:rsid w:val="000D4085"/>
    <w:rsid w:val="000D52DD"/>
    <w:rsid w:val="000D54DB"/>
    <w:rsid w:val="000D556A"/>
    <w:rsid w:val="000D5681"/>
    <w:rsid w:val="000D6978"/>
    <w:rsid w:val="000D7200"/>
    <w:rsid w:val="000D7335"/>
    <w:rsid w:val="000D743F"/>
    <w:rsid w:val="000E03EE"/>
    <w:rsid w:val="000E161B"/>
    <w:rsid w:val="000E1DDA"/>
    <w:rsid w:val="000E1E09"/>
    <w:rsid w:val="000E28D5"/>
    <w:rsid w:val="000E2C3F"/>
    <w:rsid w:val="000E3AC0"/>
    <w:rsid w:val="000E3C5F"/>
    <w:rsid w:val="000E5911"/>
    <w:rsid w:val="000E5EE9"/>
    <w:rsid w:val="000E6C8D"/>
    <w:rsid w:val="000E7589"/>
    <w:rsid w:val="000F00DB"/>
    <w:rsid w:val="000F024C"/>
    <w:rsid w:val="000F0284"/>
    <w:rsid w:val="000F030B"/>
    <w:rsid w:val="000F0DD9"/>
    <w:rsid w:val="000F1460"/>
    <w:rsid w:val="000F2950"/>
    <w:rsid w:val="000F5F74"/>
    <w:rsid w:val="000F63D2"/>
    <w:rsid w:val="000F71D6"/>
    <w:rsid w:val="00100535"/>
    <w:rsid w:val="00103430"/>
    <w:rsid w:val="001044E3"/>
    <w:rsid w:val="0010721A"/>
    <w:rsid w:val="001076A4"/>
    <w:rsid w:val="0011126A"/>
    <w:rsid w:val="001118A8"/>
    <w:rsid w:val="00112048"/>
    <w:rsid w:val="00112590"/>
    <w:rsid w:val="00112C5A"/>
    <w:rsid w:val="0011455F"/>
    <w:rsid w:val="00114FF7"/>
    <w:rsid w:val="00116636"/>
    <w:rsid w:val="00117A83"/>
    <w:rsid w:val="00120CE0"/>
    <w:rsid w:val="00122C14"/>
    <w:rsid w:val="0012398A"/>
    <w:rsid w:val="00123F93"/>
    <w:rsid w:val="0012420E"/>
    <w:rsid w:val="0012590E"/>
    <w:rsid w:val="00126153"/>
    <w:rsid w:val="001268A4"/>
    <w:rsid w:val="0012738A"/>
    <w:rsid w:val="0012792F"/>
    <w:rsid w:val="00130F35"/>
    <w:rsid w:val="00132E62"/>
    <w:rsid w:val="00133C5E"/>
    <w:rsid w:val="00133E78"/>
    <w:rsid w:val="00133F04"/>
    <w:rsid w:val="00136024"/>
    <w:rsid w:val="00136814"/>
    <w:rsid w:val="00140507"/>
    <w:rsid w:val="0014136B"/>
    <w:rsid w:val="0014351F"/>
    <w:rsid w:val="00143C0C"/>
    <w:rsid w:val="00144159"/>
    <w:rsid w:val="00144274"/>
    <w:rsid w:val="00145CB6"/>
    <w:rsid w:val="00146ED9"/>
    <w:rsid w:val="001475B9"/>
    <w:rsid w:val="00147877"/>
    <w:rsid w:val="00150CBD"/>
    <w:rsid w:val="00155737"/>
    <w:rsid w:val="00155D64"/>
    <w:rsid w:val="00155F3D"/>
    <w:rsid w:val="00160FF7"/>
    <w:rsid w:val="00161602"/>
    <w:rsid w:val="00163980"/>
    <w:rsid w:val="00165656"/>
    <w:rsid w:val="001659D0"/>
    <w:rsid w:val="0016683E"/>
    <w:rsid w:val="00167B10"/>
    <w:rsid w:val="00170DEF"/>
    <w:rsid w:val="00172470"/>
    <w:rsid w:val="00175E19"/>
    <w:rsid w:val="001760F5"/>
    <w:rsid w:val="0017685E"/>
    <w:rsid w:val="00176B6E"/>
    <w:rsid w:val="001801A8"/>
    <w:rsid w:val="00182D4C"/>
    <w:rsid w:val="00182EE0"/>
    <w:rsid w:val="001841A0"/>
    <w:rsid w:val="00185903"/>
    <w:rsid w:val="00185E54"/>
    <w:rsid w:val="00186582"/>
    <w:rsid w:val="00187740"/>
    <w:rsid w:val="00187E08"/>
    <w:rsid w:val="00193054"/>
    <w:rsid w:val="00193FB4"/>
    <w:rsid w:val="00194AD8"/>
    <w:rsid w:val="00194F70"/>
    <w:rsid w:val="00196352"/>
    <w:rsid w:val="00196FD1"/>
    <w:rsid w:val="001974ED"/>
    <w:rsid w:val="00197A94"/>
    <w:rsid w:val="001A0B7B"/>
    <w:rsid w:val="001A0F35"/>
    <w:rsid w:val="001A242D"/>
    <w:rsid w:val="001A3579"/>
    <w:rsid w:val="001A5142"/>
    <w:rsid w:val="001A6A3B"/>
    <w:rsid w:val="001A6EFF"/>
    <w:rsid w:val="001A783C"/>
    <w:rsid w:val="001A7A8F"/>
    <w:rsid w:val="001B0042"/>
    <w:rsid w:val="001B0D37"/>
    <w:rsid w:val="001B1190"/>
    <w:rsid w:val="001B2E45"/>
    <w:rsid w:val="001B3754"/>
    <w:rsid w:val="001B4D15"/>
    <w:rsid w:val="001B5105"/>
    <w:rsid w:val="001B75C2"/>
    <w:rsid w:val="001B7E61"/>
    <w:rsid w:val="001C0081"/>
    <w:rsid w:val="001C0DBA"/>
    <w:rsid w:val="001C4760"/>
    <w:rsid w:val="001C4C67"/>
    <w:rsid w:val="001C4FCD"/>
    <w:rsid w:val="001C6597"/>
    <w:rsid w:val="001C6BD2"/>
    <w:rsid w:val="001D1985"/>
    <w:rsid w:val="001D1C8A"/>
    <w:rsid w:val="001D2036"/>
    <w:rsid w:val="001D46D0"/>
    <w:rsid w:val="001D4BC3"/>
    <w:rsid w:val="001D55B4"/>
    <w:rsid w:val="001D6455"/>
    <w:rsid w:val="001D7238"/>
    <w:rsid w:val="001D7ADC"/>
    <w:rsid w:val="001D7E9B"/>
    <w:rsid w:val="001E0314"/>
    <w:rsid w:val="001E18D0"/>
    <w:rsid w:val="001E19D5"/>
    <w:rsid w:val="001E6428"/>
    <w:rsid w:val="001E6542"/>
    <w:rsid w:val="001E692F"/>
    <w:rsid w:val="001E6AFB"/>
    <w:rsid w:val="001E6B92"/>
    <w:rsid w:val="001E71DB"/>
    <w:rsid w:val="001F1AAF"/>
    <w:rsid w:val="001F2AF0"/>
    <w:rsid w:val="001F2FF2"/>
    <w:rsid w:val="001F32DA"/>
    <w:rsid w:val="001F4CAC"/>
    <w:rsid w:val="001F5385"/>
    <w:rsid w:val="001F54D6"/>
    <w:rsid w:val="001F56C2"/>
    <w:rsid w:val="001F68B3"/>
    <w:rsid w:val="001F6E05"/>
    <w:rsid w:val="001F7D92"/>
    <w:rsid w:val="001F7DC1"/>
    <w:rsid w:val="00200F9F"/>
    <w:rsid w:val="00201E1A"/>
    <w:rsid w:val="00201E5F"/>
    <w:rsid w:val="0020206E"/>
    <w:rsid w:val="0020255B"/>
    <w:rsid w:val="00202E10"/>
    <w:rsid w:val="002049D5"/>
    <w:rsid w:val="00204C8C"/>
    <w:rsid w:val="0020575F"/>
    <w:rsid w:val="00205BCB"/>
    <w:rsid w:val="00205C45"/>
    <w:rsid w:val="002060C7"/>
    <w:rsid w:val="00207D88"/>
    <w:rsid w:val="00207E39"/>
    <w:rsid w:val="002100BD"/>
    <w:rsid w:val="00210B4D"/>
    <w:rsid w:val="002123DA"/>
    <w:rsid w:val="00212A2E"/>
    <w:rsid w:val="00215C3F"/>
    <w:rsid w:val="00215EA4"/>
    <w:rsid w:val="0021629D"/>
    <w:rsid w:val="002178C5"/>
    <w:rsid w:val="00222F2D"/>
    <w:rsid w:val="002237E0"/>
    <w:rsid w:val="00224900"/>
    <w:rsid w:val="00224995"/>
    <w:rsid w:val="00224DC8"/>
    <w:rsid w:val="002256FA"/>
    <w:rsid w:val="00225D4C"/>
    <w:rsid w:val="0022690A"/>
    <w:rsid w:val="00226947"/>
    <w:rsid w:val="00226BE2"/>
    <w:rsid w:val="00226F19"/>
    <w:rsid w:val="0022775A"/>
    <w:rsid w:val="002279DB"/>
    <w:rsid w:val="002320FC"/>
    <w:rsid w:val="002321DB"/>
    <w:rsid w:val="0023327A"/>
    <w:rsid w:val="00233459"/>
    <w:rsid w:val="00234287"/>
    <w:rsid w:val="002343E7"/>
    <w:rsid w:val="00236CA9"/>
    <w:rsid w:val="0023750F"/>
    <w:rsid w:val="0023761A"/>
    <w:rsid w:val="00237C79"/>
    <w:rsid w:val="00237DF9"/>
    <w:rsid w:val="00237FC0"/>
    <w:rsid w:val="0024088E"/>
    <w:rsid w:val="00241771"/>
    <w:rsid w:val="002423A2"/>
    <w:rsid w:val="00243993"/>
    <w:rsid w:val="00244F0C"/>
    <w:rsid w:val="00245292"/>
    <w:rsid w:val="00246398"/>
    <w:rsid w:val="0024686A"/>
    <w:rsid w:val="002469DC"/>
    <w:rsid w:val="002501E1"/>
    <w:rsid w:val="002501F0"/>
    <w:rsid w:val="002503E6"/>
    <w:rsid w:val="0025093A"/>
    <w:rsid w:val="00251797"/>
    <w:rsid w:val="00252987"/>
    <w:rsid w:val="00252D08"/>
    <w:rsid w:val="00252E82"/>
    <w:rsid w:val="00252FF6"/>
    <w:rsid w:val="00253234"/>
    <w:rsid w:val="00253786"/>
    <w:rsid w:val="00253C4E"/>
    <w:rsid w:val="00254B5D"/>
    <w:rsid w:val="00254C2B"/>
    <w:rsid w:val="00255634"/>
    <w:rsid w:val="002559B4"/>
    <w:rsid w:val="00257640"/>
    <w:rsid w:val="00260714"/>
    <w:rsid w:val="0026154B"/>
    <w:rsid w:val="002618D5"/>
    <w:rsid w:val="00261FCA"/>
    <w:rsid w:val="00263013"/>
    <w:rsid w:val="0026480D"/>
    <w:rsid w:val="00264AE6"/>
    <w:rsid w:val="00264C5F"/>
    <w:rsid w:val="00264FB1"/>
    <w:rsid w:val="0026601A"/>
    <w:rsid w:val="0026714B"/>
    <w:rsid w:val="0026740C"/>
    <w:rsid w:val="00267C8C"/>
    <w:rsid w:val="002702A5"/>
    <w:rsid w:val="00270C19"/>
    <w:rsid w:val="00270FB0"/>
    <w:rsid w:val="002725ED"/>
    <w:rsid w:val="00272B88"/>
    <w:rsid w:val="00273FD1"/>
    <w:rsid w:val="00277551"/>
    <w:rsid w:val="00277ED4"/>
    <w:rsid w:val="00280C18"/>
    <w:rsid w:val="00282B46"/>
    <w:rsid w:val="00283115"/>
    <w:rsid w:val="00283E29"/>
    <w:rsid w:val="00284F1E"/>
    <w:rsid w:val="00285035"/>
    <w:rsid w:val="00286480"/>
    <w:rsid w:val="0028693B"/>
    <w:rsid w:val="00286FB5"/>
    <w:rsid w:val="002879FC"/>
    <w:rsid w:val="00290B42"/>
    <w:rsid w:val="002911D2"/>
    <w:rsid w:val="00291E5E"/>
    <w:rsid w:val="002938D5"/>
    <w:rsid w:val="0029453C"/>
    <w:rsid w:val="00296C09"/>
    <w:rsid w:val="002A0507"/>
    <w:rsid w:val="002A0FEC"/>
    <w:rsid w:val="002A1811"/>
    <w:rsid w:val="002A1D73"/>
    <w:rsid w:val="002A1E42"/>
    <w:rsid w:val="002A2575"/>
    <w:rsid w:val="002A3BC5"/>
    <w:rsid w:val="002A3D2E"/>
    <w:rsid w:val="002A52E1"/>
    <w:rsid w:val="002A6832"/>
    <w:rsid w:val="002B09E6"/>
    <w:rsid w:val="002B0A68"/>
    <w:rsid w:val="002B1656"/>
    <w:rsid w:val="002B342A"/>
    <w:rsid w:val="002B39D2"/>
    <w:rsid w:val="002B45D9"/>
    <w:rsid w:val="002B4F7E"/>
    <w:rsid w:val="002B56D2"/>
    <w:rsid w:val="002B6060"/>
    <w:rsid w:val="002B639C"/>
    <w:rsid w:val="002B6661"/>
    <w:rsid w:val="002B746E"/>
    <w:rsid w:val="002B7523"/>
    <w:rsid w:val="002C0A84"/>
    <w:rsid w:val="002C0BF2"/>
    <w:rsid w:val="002C0D3E"/>
    <w:rsid w:val="002C13ED"/>
    <w:rsid w:val="002C1526"/>
    <w:rsid w:val="002C1C12"/>
    <w:rsid w:val="002C265A"/>
    <w:rsid w:val="002C3576"/>
    <w:rsid w:val="002C37C5"/>
    <w:rsid w:val="002C423E"/>
    <w:rsid w:val="002C580F"/>
    <w:rsid w:val="002C5D38"/>
    <w:rsid w:val="002C5E0E"/>
    <w:rsid w:val="002C68FF"/>
    <w:rsid w:val="002C7D78"/>
    <w:rsid w:val="002D1143"/>
    <w:rsid w:val="002D2387"/>
    <w:rsid w:val="002D2432"/>
    <w:rsid w:val="002D2E1C"/>
    <w:rsid w:val="002D2F1A"/>
    <w:rsid w:val="002D4345"/>
    <w:rsid w:val="002D47B4"/>
    <w:rsid w:val="002D4898"/>
    <w:rsid w:val="002D4CAC"/>
    <w:rsid w:val="002D4E09"/>
    <w:rsid w:val="002D51F5"/>
    <w:rsid w:val="002D6200"/>
    <w:rsid w:val="002D62F1"/>
    <w:rsid w:val="002D63DF"/>
    <w:rsid w:val="002D69BC"/>
    <w:rsid w:val="002D738F"/>
    <w:rsid w:val="002D75B7"/>
    <w:rsid w:val="002D75BD"/>
    <w:rsid w:val="002E0503"/>
    <w:rsid w:val="002E10A6"/>
    <w:rsid w:val="002E1413"/>
    <w:rsid w:val="002E36B0"/>
    <w:rsid w:val="002E3E7B"/>
    <w:rsid w:val="002E408F"/>
    <w:rsid w:val="002E5AE8"/>
    <w:rsid w:val="002E691B"/>
    <w:rsid w:val="002F121A"/>
    <w:rsid w:val="002F1D7C"/>
    <w:rsid w:val="002F44B3"/>
    <w:rsid w:val="002F4922"/>
    <w:rsid w:val="002F5012"/>
    <w:rsid w:val="002F7FA9"/>
    <w:rsid w:val="00301A5F"/>
    <w:rsid w:val="0030254C"/>
    <w:rsid w:val="00305345"/>
    <w:rsid w:val="00305608"/>
    <w:rsid w:val="00311EF1"/>
    <w:rsid w:val="00311F05"/>
    <w:rsid w:val="00312366"/>
    <w:rsid w:val="003125A2"/>
    <w:rsid w:val="00314E55"/>
    <w:rsid w:val="00315131"/>
    <w:rsid w:val="00315931"/>
    <w:rsid w:val="00317FC8"/>
    <w:rsid w:val="00321593"/>
    <w:rsid w:val="00321BB5"/>
    <w:rsid w:val="003232E5"/>
    <w:rsid w:val="00323546"/>
    <w:rsid w:val="00323551"/>
    <w:rsid w:val="0032559B"/>
    <w:rsid w:val="00325B32"/>
    <w:rsid w:val="00326998"/>
    <w:rsid w:val="00326ED0"/>
    <w:rsid w:val="00327684"/>
    <w:rsid w:val="00330387"/>
    <w:rsid w:val="00330F1D"/>
    <w:rsid w:val="0033136F"/>
    <w:rsid w:val="003317A1"/>
    <w:rsid w:val="0033194C"/>
    <w:rsid w:val="0033206D"/>
    <w:rsid w:val="00332087"/>
    <w:rsid w:val="00332834"/>
    <w:rsid w:val="00334609"/>
    <w:rsid w:val="00335159"/>
    <w:rsid w:val="00336060"/>
    <w:rsid w:val="00336791"/>
    <w:rsid w:val="003367D4"/>
    <w:rsid w:val="00336F79"/>
    <w:rsid w:val="0033792E"/>
    <w:rsid w:val="00337A07"/>
    <w:rsid w:val="00337F0F"/>
    <w:rsid w:val="003428D9"/>
    <w:rsid w:val="0034339E"/>
    <w:rsid w:val="00343B5B"/>
    <w:rsid w:val="0034466F"/>
    <w:rsid w:val="00344B1F"/>
    <w:rsid w:val="00345BC5"/>
    <w:rsid w:val="00346CC9"/>
    <w:rsid w:val="00347821"/>
    <w:rsid w:val="00350C41"/>
    <w:rsid w:val="00350EA1"/>
    <w:rsid w:val="0035119F"/>
    <w:rsid w:val="00351319"/>
    <w:rsid w:val="003514AD"/>
    <w:rsid w:val="003518AA"/>
    <w:rsid w:val="00351A88"/>
    <w:rsid w:val="003527E6"/>
    <w:rsid w:val="0035351D"/>
    <w:rsid w:val="0035365E"/>
    <w:rsid w:val="0035378D"/>
    <w:rsid w:val="0035609D"/>
    <w:rsid w:val="003565FD"/>
    <w:rsid w:val="0035727E"/>
    <w:rsid w:val="0035753C"/>
    <w:rsid w:val="00357BD3"/>
    <w:rsid w:val="003606A8"/>
    <w:rsid w:val="00360711"/>
    <w:rsid w:val="00362DB2"/>
    <w:rsid w:val="00362DF7"/>
    <w:rsid w:val="00364324"/>
    <w:rsid w:val="0036486E"/>
    <w:rsid w:val="00367055"/>
    <w:rsid w:val="00367CFB"/>
    <w:rsid w:val="00370725"/>
    <w:rsid w:val="0037072E"/>
    <w:rsid w:val="00370C72"/>
    <w:rsid w:val="003718DB"/>
    <w:rsid w:val="00371910"/>
    <w:rsid w:val="00371B58"/>
    <w:rsid w:val="00371D86"/>
    <w:rsid w:val="00372723"/>
    <w:rsid w:val="003731F2"/>
    <w:rsid w:val="00374B4A"/>
    <w:rsid w:val="00375655"/>
    <w:rsid w:val="003757BF"/>
    <w:rsid w:val="00375DE7"/>
    <w:rsid w:val="0037667E"/>
    <w:rsid w:val="00376809"/>
    <w:rsid w:val="003769A2"/>
    <w:rsid w:val="00376B98"/>
    <w:rsid w:val="003770DF"/>
    <w:rsid w:val="003771B2"/>
    <w:rsid w:val="003807E7"/>
    <w:rsid w:val="003811B1"/>
    <w:rsid w:val="0038197C"/>
    <w:rsid w:val="00382908"/>
    <w:rsid w:val="00382CCE"/>
    <w:rsid w:val="0038381A"/>
    <w:rsid w:val="003873E2"/>
    <w:rsid w:val="00387446"/>
    <w:rsid w:val="00390312"/>
    <w:rsid w:val="00390E46"/>
    <w:rsid w:val="00391159"/>
    <w:rsid w:val="00392FED"/>
    <w:rsid w:val="00394A8A"/>
    <w:rsid w:val="003959BA"/>
    <w:rsid w:val="0039648E"/>
    <w:rsid w:val="00397E5D"/>
    <w:rsid w:val="003A0DB1"/>
    <w:rsid w:val="003A1471"/>
    <w:rsid w:val="003A23C7"/>
    <w:rsid w:val="003A2C82"/>
    <w:rsid w:val="003A3B55"/>
    <w:rsid w:val="003A4C35"/>
    <w:rsid w:val="003A599D"/>
    <w:rsid w:val="003A68CB"/>
    <w:rsid w:val="003A6DAC"/>
    <w:rsid w:val="003A7D0B"/>
    <w:rsid w:val="003A7E41"/>
    <w:rsid w:val="003B0AF7"/>
    <w:rsid w:val="003B0E80"/>
    <w:rsid w:val="003B164D"/>
    <w:rsid w:val="003B4FBD"/>
    <w:rsid w:val="003B76DE"/>
    <w:rsid w:val="003B7D9C"/>
    <w:rsid w:val="003C084D"/>
    <w:rsid w:val="003C0C7A"/>
    <w:rsid w:val="003C0ED6"/>
    <w:rsid w:val="003C1DAA"/>
    <w:rsid w:val="003C20A0"/>
    <w:rsid w:val="003C53B4"/>
    <w:rsid w:val="003C6FDD"/>
    <w:rsid w:val="003C78F0"/>
    <w:rsid w:val="003D0E60"/>
    <w:rsid w:val="003D1A9C"/>
    <w:rsid w:val="003D212C"/>
    <w:rsid w:val="003D2236"/>
    <w:rsid w:val="003D2BC0"/>
    <w:rsid w:val="003D339E"/>
    <w:rsid w:val="003D70A7"/>
    <w:rsid w:val="003E0EBA"/>
    <w:rsid w:val="003E283A"/>
    <w:rsid w:val="003E286C"/>
    <w:rsid w:val="003E538A"/>
    <w:rsid w:val="003E56D3"/>
    <w:rsid w:val="003E71E4"/>
    <w:rsid w:val="003F00AE"/>
    <w:rsid w:val="003F15AB"/>
    <w:rsid w:val="003F192D"/>
    <w:rsid w:val="003F289A"/>
    <w:rsid w:val="003F2AD4"/>
    <w:rsid w:val="003F339D"/>
    <w:rsid w:val="003F48A5"/>
    <w:rsid w:val="003F54C3"/>
    <w:rsid w:val="003F55AE"/>
    <w:rsid w:val="003F5D37"/>
    <w:rsid w:val="003F6149"/>
    <w:rsid w:val="003F6526"/>
    <w:rsid w:val="003F6836"/>
    <w:rsid w:val="003F6C18"/>
    <w:rsid w:val="003F6F95"/>
    <w:rsid w:val="004008CF"/>
    <w:rsid w:val="00401272"/>
    <w:rsid w:val="00401E63"/>
    <w:rsid w:val="004029CC"/>
    <w:rsid w:val="004035FA"/>
    <w:rsid w:val="00404672"/>
    <w:rsid w:val="0040560F"/>
    <w:rsid w:val="00406113"/>
    <w:rsid w:val="00406859"/>
    <w:rsid w:val="00410D22"/>
    <w:rsid w:val="004111ED"/>
    <w:rsid w:val="004115FD"/>
    <w:rsid w:val="0041169D"/>
    <w:rsid w:val="004116B1"/>
    <w:rsid w:val="00411F51"/>
    <w:rsid w:val="00411F92"/>
    <w:rsid w:val="004124B7"/>
    <w:rsid w:val="00413250"/>
    <w:rsid w:val="00415668"/>
    <w:rsid w:val="0041626C"/>
    <w:rsid w:val="00417C86"/>
    <w:rsid w:val="00420E8A"/>
    <w:rsid w:val="00421F96"/>
    <w:rsid w:val="00422362"/>
    <w:rsid w:val="00422BF4"/>
    <w:rsid w:val="00422FDE"/>
    <w:rsid w:val="004231DE"/>
    <w:rsid w:val="00423F5A"/>
    <w:rsid w:val="00424554"/>
    <w:rsid w:val="00425C1F"/>
    <w:rsid w:val="00427D0D"/>
    <w:rsid w:val="00427F96"/>
    <w:rsid w:val="004304D5"/>
    <w:rsid w:val="004314E9"/>
    <w:rsid w:val="00432228"/>
    <w:rsid w:val="0043459A"/>
    <w:rsid w:val="00434F5B"/>
    <w:rsid w:val="004357EB"/>
    <w:rsid w:val="00436C30"/>
    <w:rsid w:val="00437760"/>
    <w:rsid w:val="00440950"/>
    <w:rsid w:val="00441977"/>
    <w:rsid w:val="00443464"/>
    <w:rsid w:val="00443BCD"/>
    <w:rsid w:val="004453C3"/>
    <w:rsid w:val="00446205"/>
    <w:rsid w:val="004464DA"/>
    <w:rsid w:val="0044781D"/>
    <w:rsid w:val="00447871"/>
    <w:rsid w:val="00447F20"/>
    <w:rsid w:val="00447F36"/>
    <w:rsid w:val="004518C5"/>
    <w:rsid w:val="00451C6B"/>
    <w:rsid w:val="0045395D"/>
    <w:rsid w:val="00454AD2"/>
    <w:rsid w:val="00455E41"/>
    <w:rsid w:val="00456F52"/>
    <w:rsid w:val="00461284"/>
    <w:rsid w:val="004619D0"/>
    <w:rsid w:val="00462501"/>
    <w:rsid w:val="004627CF"/>
    <w:rsid w:val="00462EEF"/>
    <w:rsid w:val="00463947"/>
    <w:rsid w:val="0046434D"/>
    <w:rsid w:val="00465DC3"/>
    <w:rsid w:val="00466D47"/>
    <w:rsid w:val="004675DB"/>
    <w:rsid w:val="00467E06"/>
    <w:rsid w:val="00470296"/>
    <w:rsid w:val="004707F9"/>
    <w:rsid w:val="00473529"/>
    <w:rsid w:val="0047370A"/>
    <w:rsid w:val="00475A3B"/>
    <w:rsid w:val="00476164"/>
    <w:rsid w:val="00477884"/>
    <w:rsid w:val="00480474"/>
    <w:rsid w:val="00480EE9"/>
    <w:rsid w:val="00481163"/>
    <w:rsid w:val="00481425"/>
    <w:rsid w:val="004817C7"/>
    <w:rsid w:val="00482A8F"/>
    <w:rsid w:val="00483117"/>
    <w:rsid w:val="004834E5"/>
    <w:rsid w:val="00485976"/>
    <w:rsid w:val="00486C02"/>
    <w:rsid w:val="0049043B"/>
    <w:rsid w:val="00490CD9"/>
    <w:rsid w:val="004914F3"/>
    <w:rsid w:val="0049243B"/>
    <w:rsid w:val="00492BA6"/>
    <w:rsid w:val="00492F61"/>
    <w:rsid w:val="00493611"/>
    <w:rsid w:val="00493665"/>
    <w:rsid w:val="00493769"/>
    <w:rsid w:val="00493D9D"/>
    <w:rsid w:val="00494BAE"/>
    <w:rsid w:val="00494E7E"/>
    <w:rsid w:val="00495071"/>
    <w:rsid w:val="00495A2F"/>
    <w:rsid w:val="00495F3A"/>
    <w:rsid w:val="00496602"/>
    <w:rsid w:val="004973D0"/>
    <w:rsid w:val="004A0562"/>
    <w:rsid w:val="004A0A33"/>
    <w:rsid w:val="004A2CA7"/>
    <w:rsid w:val="004A2F46"/>
    <w:rsid w:val="004A33C0"/>
    <w:rsid w:val="004A39FA"/>
    <w:rsid w:val="004A5A11"/>
    <w:rsid w:val="004A5F93"/>
    <w:rsid w:val="004A670B"/>
    <w:rsid w:val="004A6720"/>
    <w:rsid w:val="004A7992"/>
    <w:rsid w:val="004B0046"/>
    <w:rsid w:val="004B09A5"/>
    <w:rsid w:val="004B0A08"/>
    <w:rsid w:val="004B11E8"/>
    <w:rsid w:val="004B1522"/>
    <w:rsid w:val="004B2496"/>
    <w:rsid w:val="004B3011"/>
    <w:rsid w:val="004B4A12"/>
    <w:rsid w:val="004B4A78"/>
    <w:rsid w:val="004B51A2"/>
    <w:rsid w:val="004B5589"/>
    <w:rsid w:val="004B5595"/>
    <w:rsid w:val="004B6306"/>
    <w:rsid w:val="004B681D"/>
    <w:rsid w:val="004B6EB4"/>
    <w:rsid w:val="004B73A8"/>
    <w:rsid w:val="004C03AB"/>
    <w:rsid w:val="004C1C64"/>
    <w:rsid w:val="004C1FD2"/>
    <w:rsid w:val="004C3234"/>
    <w:rsid w:val="004C45D0"/>
    <w:rsid w:val="004C59A3"/>
    <w:rsid w:val="004C6303"/>
    <w:rsid w:val="004D3137"/>
    <w:rsid w:val="004D31A6"/>
    <w:rsid w:val="004D3333"/>
    <w:rsid w:val="004D37EA"/>
    <w:rsid w:val="004D3DAD"/>
    <w:rsid w:val="004D4777"/>
    <w:rsid w:val="004D5B7C"/>
    <w:rsid w:val="004D619C"/>
    <w:rsid w:val="004D7DA8"/>
    <w:rsid w:val="004E0A82"/>
    <w:rsid w:val="004E13FB"/>
    <w:rsid w:val="004E28C8"/>
    <w:rsid w:val="004E2B8F"/>
    <w:rsid w:val="004E3232"/>
    <w:rsid w:val="004E574F"/>
    <w:rsid w:val="004E6623"/>
    <w:rsid w:val="004F00BB"/>
    <w:rsid w:val="004F0221"/>
    <w:rsid w:val="004F03A7"/>
    <w:rsid w:val="004F1260"/>
    <w:rsid w:val="004F1A26"/>
    <w:rsid w:val="004F1C09"/>
    <w:rsid w:val="004F3F48"/>
    <w:rsid w:val="004F4888"/>
    <w:rsid w:val="004F4DFD"/>
    <w:rsid w:val="004F5BD4"/>
    <w:rsid w:val="004F5C78"/>
    <w:rsid w:val="004F6100"/>
    <w:rsid w:val="004F7C97"/>
    <w:rsid w:val="00501278"/>
    <w:rsid w:val="00502187"/>
    <w:rsid w:val="0050372C"/>
    <w:rsid w:val="00503A10"/>
    <w:rsid w:val="00503BA8"/>
    <w:rsid w:val="00505B46"/>
    <w:rsid w:val="00505C9A"/>
    <w:rsid w:val="00506A09"/>
    <w:rsid w:val="00507C8F"/>
    <w:rsid w:val="00510D6F"/>
    <w:rsid w:val="00511EC5"/>
    <w:rsid w:val="005126AC"/>
    <w:rsid w:val="00512DFD"/>
    <w:rsid w:val="00513882"/>
    <w:rsid w:val="00513922"/>
    <w:rsid w:val="00513D8E"/>
    <w:rsid w:val="00515163"/>
    <w:rsid w:val="00515288"/>
    <w:rsid w:val="00516372"/>
    <w:rsid w:val="0051785E"/>
    <w:rsid w:val="0052073A"/>
    <w:rsid w:val="00520824"/>
    <w:rsid w:val="0052099A"/>
    <w:rsid w:val="00520D5E"/>
    <w:rsid w:val="00521002"/>
    <w:rsid w:val="00521038"/>
    <w:rsid w:val="00521509"/>
    <w:rsid w:val="00521D81"/>
    <w:rsid w:val="005221BA"/>
    <w:rsid w:val="00523017"/>
    <w:rsid w:val="00523322"/>
    <w:rsid w:val="00523A62"/>
    <w:rsid w:val="00524724"/>
    <w:rsid w:val="005253D9"/>
    <w:rsid w:val="00525B12"/>
    <w:rsid w:val="00525FEB"/>
    <w:rsid w:val="00526123"/>
    <w:rsid w:val="0052707C"/>
    <w:rsid w:val="00527F10"/>
    <w:rsid w:val="00530F65"/>
    <w:rsid w:val="0053181C"/>
    <w:rsid w:val="0053210C"/>
    <w:rsid w:val="00532280"/>
    <w:rsid w:val="005323D9"/>
    <w:rsid w:val="00532417"/>
    <w:rsid w:val="0053691A"/>
    <w:rsid w:val="00537860"/>
    <w:rsid w:val="00541DDC"/>
    <w:rsid w:val="00542B1D"/>
    <w:rsid w:val="00542F4F"/>
    <w:rsid w:val="0054359B"/>
    <w:rsid w:val="00544E0F"/>
    <w:rsid w:val="005457DD"/>
    <w:rsid w:val="00547E6D"/>
    <w:rsid w:val="00552F6F"/>
    <w:rsid w:val="0055733B"/>
    <w:rsid w:val="00557392"/>
    <w:rsid w:val="0055778B"/>
    <w:rsid w:val="00557C79"/>
    <w:rsid w:val="00557EA9"/>
    <w:rsid w:val="005610D8"/>
    <w:rsid w:val="005617BF"/>
    <w:rsid w:val="00561D7C"/>
    <w:rsid w:val="00561F73"/>
    <w:rsid w:val="00562748"/>
    <w:rsid w:val="00562825"/>
    <w:rsid w:val="00564572"/>
    <w:rsid w:val="00564CF8"/>
    <w:rsid w:val="00566593"/>
    <w:rsid w:val="00566973"/>
    <w:rsid w:val="00567610"/>
    <w:rsid w:val="00567C71"/>
    <w:rsid w:val="005704A1"/>
    <w:rsid w:val="0057120D"/>
    <w:rsid w:val="0057206A"/>
    <w:rsid w:val="0057209B"/>
    <w:rsid w:val="005744C8"/>
    <w:rsid w:val="0057453A"/>
    <w:rsid w:val="005764B4"/>
    <w:rsid w:val="00576569"/>
    <w:rsid w:val="005779B9"/>
    <w:rsid w:val="0058058D"/>
    <w:rsid w:val="00580D86"/>
    <w:rsid w:val="00580FF9"/>
    <w:rsid w:val="00583664"/>
    <w:rsid w:val="00584DC2"/>
    <w:rsid w:val="00584DEB"/>
    <w:rsid w:val="00585AB5"/>
    <w:rsid w:val="00587084"/>
    <w:rsid w:val="0059024F"/>
    <w:rsid w:val="00590B73"/>
    <w:rsid w:val="00591D07"/>
    <w:rsid w:val="0059239E"/>
    <w:rsid w:val="005928FE"/>
    <w:rsid w:val="005933D1"/>
    <w:rsid w:val="00594009"/>
    <w:rsid w:val="00594434"/>
    <w:rsid w:val="005944E6"/>
    <w:rsid w:val="00594BB7"/>
    <w:rsid w:val="005957C8"/>
    <w:rsid w:val="005968CF"/>
    <w:rsid w:val="0059794A"/>
    <w:rsid w:val="005A03F3"/>
    <w:rsid w:val="005A12A2"/>
    <w:rsid w:val="005A18DD"/>
    <w:rsid w:val="005A2415"/>
    <w:rsid w:val="005A269A"/>
    <w:rsid w:val="005A2EDC"/>
    <w:rsid w:val="005A2F59"/>
    <w:rsid w:val="005A34E1"/>
    <w:rsid w:val="005A36CD"/>
    <w:rsid w:val="005A3EAE"/>
    <w:rsid w:val="005A7055"/>
    <w:rsid w:val="005A7347"/>
    <w:rsid w:val="005B0741"/>
    <w:rsid w:val="005B07F2"/>
    <w:rsid w:val="005B098F"/>
    <w:rsid w:val="005B0B3B"/>
    <w:rsid w:val="005B11B5"/>
    <w:rsid w:val="005B1C2F"/>
    <w:rsid w:val="005B1E0E"/>
    <w:rsid w:val="005B324E"/>
    <w:rsid w:val="005B3CE0"/>
    <w:rsid w:val="005B4A02"/>
    <w:rsid w:val="005B4A37"/>
    <w:rsid w:val="005B55D8"/>
    <w:rsid w:val="005B56F6"/>
    <w:rsid w:val="005B6AA2"/>
    <w:rsid w:val="005C0292"/>
    <w:rsid w:val="005C0E43"/>
    <w:rsid w:val="005C271E"/>
    <w:rsid w:val="005C358D"/>
    <w:rsid w:val="005C3B6D"/>
    <w:rsid w:val="005C4303"/>
    <w:rsid w:val="005C4951"/>
    <w:rsid w:val="005C4D58"/>
    <w:rsid w:val="005C4E51"/>
    <w:rsid w:val="005C59B3"/>
    <w:rsid w:val="005C63CB"/>
    <w:rsid w:val="005C6BB5"/>
    <w:rsid w:val="005C6EA6"/>
    <w:rsid w:val="005C76FB"/>
    <w:rsid w:val="005D0820"/>
    <w:rsid w:val="005D1887"/>
    <w:rsid w:val="005D1E77"/>
    <w:rsid w:val="005D23A0"/>
    <w:rsid w:val="005D2737"/>
    <w:rsid w:val="005D2929"/>
    <w:rsid w:val="005D35CD"/>
    <w:rsid w:val="005D39AF"/>
    <w:rsid w:val="005D5328"/>
    <w:rsid w:val="005D6123"/>
    <w:rsid w:val="005D62C1"/>
    <w:rsid w:val="005E0100"/>
    <w:rsid w:val="005E2497"/>
    <w:rsid w:val="005E2CD5"/>
    <w:rsid w:val="005E30E3"/>
    <w:rsid w:val="005E3526"/>
    <w:rsid w:val="005E459E"/>
    <w:rsid w:val="005E494F"/>
    <w:rsid w:val="005E4B5D"/>
    <w:rsid w:val="005E5899"/>
    <w:rsid w:val="005F0DC4"/>
    <w:rsid w:val="005F24D1"/>
    <w:rsid w:val="005F58F4"/>
    <w:rsid w:val="005F5A61"/>
    <w:rsid w:val="005F5FB6"/>
    <w:rsid w:val="005F6145"/>
    <w:rsid w:val="00601CBB"/>
    <w:rsid w:val="00601D43"/>
    <w:rsid w:val="00602CEE"/>
    <w:rsid w:val="00603147"/>
    <w:rsid w:val="00603CFB"/>
    <w:rsid w:val="00605E15"/>
    <w:rsid w:val="00606C05"/>
    <w:rsid w:val="00611AA0"/>
    <w:rsid w:val="00611F3F"/>
    <w:rsid w:val="00612368"/>
    <w:rsid w:val="0061296B"/>
    <w:rsid w:val="00612E85"/>
    <w:rsid w:val="006140BA"/>
    <w:rsid w:val="00615662"/>
    <w:rsid w:val="00616F37"/>
    <w:rsid w:val="006176C7"/>
    <w:rsid w:val="00617979"/>
    <w:rsid w:val="00617E22"/>
    <w:rsid w:val="00617FF3"/>
    <w:rsid w:val="00620111"/>
    <w:rsid w:val="006205F9"/>
    <w:rsid w:val="00623734"/>
    <w:rsid w:val="006243DA"/>
    <w:rsid w:val="00626F6A"/>
    <w:rsid w:val="00626F6B"/>
    <w:rsid w:val="00626FFE"/>
    <w:rsid w:val="006270B1"/>
    <w:rsid w:val="00627433"/>
    <w:rsid w:val="00630022"/>
    <w:rsid w:val="0063021E"/>
    <w:rsid w:val="00630426"/>
    <w:rsid w:val="0063088C"/>
    <w:rsid w:val="006314CE"/>
    <w:rsid w:val="00632852"/>
    <w:rsid w:val="00635C2A"/>
    <w:rsid w:val="0063606C"/>
    <w:rsid w:val="00644900"/>
    <w:rsid w:val="006450D3"/>
    <w:rsid w:val="00646383"/>
    <w:rsid w:val="00647480"/>
    <w:rsid w:val="00650034"/>
    <w:rsid w:val="00651208"/>
    <w:rsid w:val="00652404"/>
    <w:rsid w:val="006525D9"/>
    <w:rsid w:val="00652A58"/>
    <w:rsid w:val="00655F83"/>
    <w:rsid w:val="006566C0"/>
    <w:rsid w:val="00656E04"/>
    <w:rsid w:val="00656F05"/>
    <w:rsid w:val="006600C9"/>
    <w:rsid w:val="00660C10"/>
    <w:rsid w:val="00661F80"/>
    <w:rsid w:val="0066265F"/>
    <w:rsid w:val="006635D1"/>
    <w:rsid w:val="006639B7"/>
    <w:rsid w:val="00663D4F"/>
    <w:rsid w:val="006665F9"/>
    <w:rsid w:val="00666FAD"/>
    <w:rsid w:val="00667BBA"/>
    <w:rsid w:val="0067038E"/>
    <w:rsid w:val="006707B3"/>
    <w:rsid w:val="00671890"/>
    <w:rsid w:val="00673630"/>
    <w:rsid w:val="006736A0"/>
    <w:rsid w:val="006740C9"/>
    <w:rsid w:val="00674336"/>
    <w:rsid w:val="00674E1B"/>
    <w:rsid w:val="0067578E"/>
    <w:rsid w:val="00676917"/>
    <w:rsid w:val="00681CB7"/>
    <w:rsid w:val="006839D2"/>
    <w:rsid w:val="00683A98"/>
    <w:rsid w:val="00684D0D"/>
    <w:rsid w:val="006857FF"/>
    <w:rsid w:val="00685893"/>
    <w:rsid w:val="00685A14"/>
    <w:rsid w:val="00687D80"/>
    <w:rsid w:val="006916F1"/>
    <w:rsid w:val="0069243F"/>
    <w:rsid w:val="00692564"/>
    <w:rsid w:val="00692CC9"/>
    <w:rsid w:val="00693BD3"/>
    <w:rsid w:val="006944AF"/>
    <w:rsid w:val="00694EF7"/>
    <w:rsid w:val="0069538D"/>
    <w:rsid w:val="00695633"/>
    <w:rsid w:val="00695B2B"/>
    <w:rsid w:val="00695FA2"/>
    <w:rsid w:val="006962B9"/>
    <w:rsid w:val="0069667E"/>
    <w:rsid w:val="00697B72"/>
    <w:rsid w:val="006A0C63"/>
    <w:rsid w:val="006A2443"/>
    <w:rsid w:val="006A2E3B"/>
    <w:rsid w:val="006A5A79"/>
    <w:rsid w:val="006A5C15"/>
    <w:rsid w:val="006B03A6"/>
    <w:rsid w:val="006B127F"/>
    <w:rsid w:val="006B1D92"/>
    <w:rsid w:val="006B1F30"/>
    <w:rsid w:val="006B1F67"/>
    <w:rsid w:val="006B2886"/>
    <w:rsid w:val="006B4094"/>
    <w:rsid w:val="006B4C9A"/>
    <w:rsid w:val="006B4FEA"/>
    <w:rsid w:val="006B5163"/>
    <w:rsid w:val="006B5D83"/>
    <w:rsid w:val="006B62FE"/>
    <w:rsid w:val="006B658E"/>
    <w:rsid w:val="006C0234"/>
    <w:rsid w:val="006C05FB"/>
    <w:rsid w:val="006C0E81"/>
    <w:rsid w:val="006C4E3D"/>
    <w:rsid w:val="006C5EE8"/>
    <w:rsid w:val="006C6A9C"/>
    <w:rsid w:val="006C719F"/>
    <w:rsid w:val="006D1374"/>
    <w:rsid w:val="006D1399"/>
    <w:rsid w:val="006D3E7F"/>
    <w:rsid w:val="006D40E3"/>
    <w:rsid w:val="006D43AB"/>
    <w:rsid w:val="006D45AA"/>
    <w:rsid w:val="006D49FF"/>
    <w:rsid w:val="006D4C6A"/>
    <w:rsid w:val="006D62A3"/>
    <w:rsid w:val="006D6B4A"/>
    <w:rsid w:val="006D7504"/>
    <w:rsid w:val="006E0DC7"/>
    <w:rsid w:val="006E0DE9"/>
    <w:rsid w:val="006E2477"/>
    <w:rsid w:val="006E30F2"/>
    <w:rsid w:val="006E3D7F"/>
    <w:rsid w:val="006E4370"/>
    <w:rsid w:val="006E4384"/>
    <w:rsid w:val="006E43D1"/>
    <w:rsid w:val="006E48A4"/>
    <w:rsid w:val="006E4EEA"/>
    <w:rsid w:val="006E5146"/>
    <w:rsid w:val="006E51EC"/>
    <w:rsid w:val="006E53C3"/>
    <w:rsid w:val="006E7F0D"/>
    <w:rsid w:val="006F053C"/>
    <w:rsid w:val="006F0BCE"/>
    <w:rsid w:val="006F10C5"/>
    <w:rsid w:val="006F2234"/>
    <w:rsid w:val="006F26B2"/>
    <w:rsid w:val="006F2F75"/>
    <w:rsid w:val="006F4192"/>
    <w:rsid w:val="006F4E3B"/>
    <w:rsid w:val="006F56AE"/>
    <w:rsid w:val="006F5A06"/>
    <w:rsid w:val="006F5E7D"/>
    <w:rsid w:val="006F5EFE"/>
    <w:rsid w:val="006F7387"/>
    <w:rsid w:val="006F78F0"/>
    <w:rsid w:val="006F7CA6"/>
    <w:rsid w:val="00700318"/>
    <w:rsid w:val="00702749"/>
    <w:rsid w:val="00702B9C"/>
    <w:rsid w:val="00703109"/>
    <w:rsid w:val="00703315"/>
    <w:rsid w:val="0070369E"/>
    <w:rsid w:val="00703985"/>
    <w:rsid w:val="00704863"/>
    <w:rsid w:val="00704DE4"/>
    <w:rsid w:val="00705154"/>
    <w:rsid w:val="007056BD"/>
    <w:rsid w:val="00705D98"/>
    <w:rsid w:val="007063A3"/>
    <w:rsid w:val="00706B3A"/>
    <w:rsid w:val="00706F38"/>
    <w:rsid w:val="0071035F"/>
    <w:rsid w:val="00711412"/>
    <w:rsid w:val="007122F4"/>
    <w:rsid w:val="00714BF5"/>
    <w:rsid w:val="00717096"/>
    <w:rsid w:val="0071779B"/>
    <w:rsid w:val="00717B93"/>
    <w:rsid w:val="00720115"/>
    <w:rsid w:val="007217A1"/>
    <w:rsid w:val="00723680"/>
    <w:rsid w:val="007236AF"/>
    <w:rsid w:val="00723C02"/>
    <w:rsid w:val="00724820"/>
    <w:rsid w:val="007249F5"/>
    <w:rsid w:val="00724A01"/>
    <w:rsid w:val="00724FCF"/>
    <w:rsid w:val="00732E95"/>
    <w:rsid w:val="0073334F"/>
    <w:rsid w:val="007337E7"/>
    <w:rsid w:val="00733D43"/>
    <w:rsid w:val="00733E45"/>
    <w:rsid w:val="0073459B"/>
    <w:rsid w:val="00734ABA"/>
    <w:rsid w:val="00734B7A"/>
    <w:rsid w:val="00735593"/>
    <w:rsid w:val="007355A6"/>
    <w:rsid w:val="00736D66"/>
    <w:rsid w:val="00740263"/>
    <w:rsid w:val="007411F3"/>
    <w:rsid w:val="00741723"/>
    <w:rsid w:val="00741DC3"/>
    <w:rsid w:val="007434CE"/>
    <w:rsid w:val="007437E0"/>
    <w:rsid w:val="00744405"/>
    <w:rsid w:val="007447EB"/>
    <w:rsid w:val="00747F6A"/>
    <w:rsid w:val="007501DE"/>
    <w:rsid w:val="00750900"/>
    <w:rsid w:val="007512EA"/>
    <w:rsid w:val="007516A2"/>
    <w:rsid w:val="00751FDC"/>
    <w:rsid w:val="007520B7"/>
    <w:rsid w:val="007520C6"/>
    <w:rsid w:val="0075382B"/>
    <w:rsid w:val="00754039"/>
    <w:rsid w:val="0075461A"/>
    <w:rsid w:val="00756000"/>
    <w:rsid w:val="007572B1"/>
    <w:rsid w:val="007612CD"/>
    <w:rsid w:val="00761495"/>
    <w:rsid w:val="00764B9F"/>
    <w:rsid w:val="0076610E"/>
    <w:rsid w:val="00766B3A"/>
    <w:rsid w:val="00767D18"/>
    <w:rsid w:val="00770852"/>
    <w:rsid w:val="00771D1E"/>
    <w:rsid w:val="00772724"/>
    <w:rsid w:val="00772A79"/>
    <w:rsid w:val="0077333D"/>
    <w:rsid w:val="007739A9"/>
    <w:rsid w:val="00773D2A"/>
    <w:rsid w:val="00773ED1"/>
    <w:rsid w:val="00774300"/>
    <w:rsid w:val="007752E9"/>
    <w:rsid w:val="0077576E"/>
    <w:rsid w:val="00775CD9"/>
    <w:rsid w:val="0077625C"/>
    <w:rsid w:val="00776EC0"/>
    <w:rsid w:val="00777AA7"/>
    <w:rsid w:val="0078029C"/>
    <w:rsid w:val="007806A1"/>
    <w:rsid w:val="00780C1D"/>
    <w:rsid w:val="00780D44"/>
    <w:rsid w:val="00780FC8"/>
    <w:rsid w:val="00781921"/>
    <w:rsid w:val="00781F05"/>
    <w:rsid w:val="007826B1"/>
    <w:rsid w:val="00782B2E"/>
    <w:rsid w:val="00783053"/>
    <w:rsid w:val="007835A3"/>
    <w:rsid w:val="00783DB6"/>
    <w:rsid w:val="00784F58"/>
    <w:rsid w:val="00785C8D"/>
    <w:rsid w:val="00787187"/>
    <w:rsid w:val="00787B80"/>
    <w:rsid w:val="00787D09"/>
    <w:rsid w:val="00787EA3"/>
    <w:rsid w:val="00790638"/>
    <w:rsid w:val="00791144"/>
    <w:rsid w:val="007913B9"/>
    <w:rsid w:val="00793233"/>
    <w:rsid w:val="00794496"/>
    <w:rsid w:val="00794EE9"/>
    <w:rsid w:val="00797601"/>
    <w:rsid w:val="00797E32"/>
    <w:rsid w:val="007A01CC"/>
    <w:rsid w:val="007A066D"/>
    <w:rsid w:val="007A2193"/>
    <w:rsid w:val="007A25D9"/>
    <w:rsid w:val="007A2FB6"/>
    <w:rsid w:val="007A3778"/>
    <w:rsid w:val="007A37D4"/>
    <w:rsid w:val="007A4A1F"/>
    <w:rsid w:val="007A64E4"/>
    <w:rsid w:val="007A6DE4"/>
    <w:rsid w:val="007A7268"/>
    <w:rsid w:val="007A7D12"/>
    <w:rsid w:val="007B00A1"/>
    <w:rsid w:val="007B04B7"/>
    <w:rsid w:val="007B1712"/>
    <w:rsid w:val="007B1C63"/>
    <w:rsid w:val="007B2D70"/>
    <w:rsid w:val="007B3953"/>
    <w:rsid w:val="007B3BBD"/>
    <w:rsid w:val="007B4F8C"/>
    <w:rsid w:val="007B5F07"/>
    <w:rsid w:val="007B61AC"/>
    <w:rsid w:val="007B62FF"/>
    <w:rsid w:val="007B6603"/>
    <w:rsid w:val="007C1AF5"/>
    <w:rsid w:val="007C299B"/>
    <w:rsid w:val="007C29C1"/>
    <w:rsid w:val="007C3B7D"/>
    <w:rsid w:val="007C4341"/>
    <w:rsid w:val="007C4FEA"/>
    <w:rsid w:val="007C54C1"/>
    <w:rsid w:val="007C5E10"/>
    <w:rsid w:val="007C6701"/>
    <w:rsid w:val="007D0BD4"/>
    <w:rsid w:val="007D0C77"/>
    <w:rsid w:val="007D18AC"/>
    <w:rsid w:val="007D2E03"/>
    <w:rsid w:val="007D4045"/>
    <w:rsid w:val="007D4D80"/>
    <w:rsid w:val="007D5134"/>
    <w:rsid w:val="007D72B7"/>
    <w:rsid w:val="007E00A0"/>
    <w:rsid w:val="007E0E25"/>
    <w:rsid w:val="007E0F47"/>
    <w:rsid w:val="007E14B2"/>
    <w:rsid w:val="007E1B64"/>
    <w:rsid w:val="007E1EF2"/>
    <w:rsid w:val="007E3CEE"/>
    <w:rsid w:val="007E5585"/>
    <w:rsid w:val="007E5B14"/>
    <w:rsid w:val="007E5B7E"/>
    <w:rsid w:val="007E741F"/>
    <w:rsid w:val="007E7568"/>
    <w:rsid w:val="007E7EA4"/>
    <w:rsid w:val="007F1C93"/>
    <w:rsid w:val="007F2B78"/>
    <w:rsid w:val="007F2FA5"/>
    <w:rsid w:val="007F6E2E"/>
    <w:rsid w:val="007F7AA8"/>
    <w:rsid w:val="008009E0"/>
    <w:rsid w:val="00801990"/>
    <w:rsid w:val="008027DC"/>
    <w:rsid w:val="0080319B"/>
    <w:rsid w:val="008045CC"/>
    <w:rsid w:val="0080476B"/>
    <w:rsid w:val="00804BB0"/>
    <w:rsid w:val="00804E40"/>
    <w:rsid w:val="0080672A"/>
    <w:rsid w:val="008068C7"/>
    <w:rsid w:val="00811340"/>
    <w:rsid w:val="00812A52"/>
    <w:rsid w:val="00814014"/>
    <w:rsid w:val="00815788"/>
    <w:rsid w:val="00816470"/>
    <w:rsid w:val="00820738"/>
    <w:rsid w:val="00820D83"/>
    <w:rsid w:val="00820E67"/>
    <w:rsid w:val="008210E7"/>
    <w:rsid w:val="0082149F"/>
    <w:rsid w:val="00822108"/>
    <w:rsid w:val="008240A5"/>
    <w:rsid w:val="0082547B"/>
    <w:rsid w:val="00826A1F"/>
    <w:rsid w:val="00826BBF"/>
    <w:rsid w:val="00827B35"/>
    <w:rsid w:val="00827C0D"/>
    <w:rsid w:val="00827DE9"/>
    <w:rsid w:val="008305E3"/>
    <w:rsid w:val="00830852"/>
    <w:rsid w:val="00831A5E"/>
    <w:rsid w:val="00831A67"/>
    <w:rsid w:val="00834446"/>
    <w:rsid w:val="008349DF"/>
    <w:rsid w:val="00835D07"/>
    <w:rsid w:val="00837594"/>
    <w:rsid w:val="00837F8C"/>
    <w:rsid w:val="00841241"/>
    <w:rsid w:val="0084312F"/>
    <w:rsid w:val="00844A36"/>
    <w:rsid w:val="00844B53"/>
    <w:rsid w:val="0084672B"/>
    <w:rsid w:val="00846C34"/>
    <w:rsid w:val="00850C8C"/>
    <w:rsid w:val="00851A02"/>
    <w:rsid w:val="00851C73"/>
    <w:rsid w:val="00851DD2"/>
    <w:rsid w:val="008526C7"/>
    <w:rsid w:val="00852D94"/>
    <w:rsid w:val="00855C18"/>
    <w:rsid w:val="00860673"/>
    <w:rsid w:val="00860A36"/>
    <w:rsid w:val="00860E3F"/>
    <w:rsid w:val="00860F8F"/>
    <w:rsid w:val="00861793"/>
    <w:rsid w:val="00862B4A"/>
    <w:rsid w:val="00863EB4"/>
    <w:rsid w:val="00865839"/>
    <w:rsid w:val="00866576"/>
    <w:rsid w:val="00867323"/>
    <w:rsid w:val="00867446"/>
    <w:rsid w:val="008676CE"/>
    <w:rsid w:val="0087019B"/>
    <w:rsid w:val="008706BC"/>
    <w:rsid w:val="008714CF"/>
    <w:rsid w:val="008714E8"/>
    <w:rsid w:val="008717C0"/>
    <w:rsid w:val="00871858"/>
    <w:rsid w:val="008727E6"/>
    <w:rsid w:val="00872A60"/>
    <w:rsid w:val="0087418A"/>
    <w:rsid w:val="008747A3"/>
    <w:rsid w:val="00876497"/>
    <w:rsid w:val="00880B05"/>
    <w:rsid w:val="00880CFC"/>
    <w:rsid w:val="008812DD"/>
    <w:rsid w:val="00881D39"/>
    <w:rsid w:val="00882CF9"/>
    <w:rsid w:val="00883084"/>
    <w:rsid w:val="0088358E"/>
    <w:rsid w:val="0088414E"/>
    <w:rsid w:val="0088430A"/>
    <w:rsid w:val="0088674B"/>
    <w:rsid w:val="00886D96"/>
    <w:rsid w:val="008913D4"/>
    <w:rsid w:val="008914CB"/>
    <w:rsid w:val="008925C6"/>
    <w:rsid w:val="00894C7A"/>
    <w:rsid w:val="00894C8F"/>
    <w:rsid w:val="0089543C"/>
    <w:rsid w:val="00896330"/>
    <w:rsid w:val="00897C56"/>
    <w:rsid w:val="008A0504"/>
    <w:rsid w:val="008A0FB2"/>
    <w:rsid w:val="008A1055"/>
    <w:rsid w:val="008A194B"/>
    <w:rsid w:val="008A1FCB"/>
    <w:rsid w:val="008A2EB6"/>
    <w:rsid w:val="008A3612"/>
    <w:rsid w:val="008A415A"/>
    <w:rsid w:val="008A554E"/>
    <w:rsid w:val="008A6EEC"/>
    <w:rsid w:val="008A7786"/>
    <w:rsid w:val="008B1050"/>
    <w:rsid w:val="008B2135"/>
    <w:rsid w:val="008B3895"/>
    <w:rsid w:val="008B49DB"/>
    <w:rsid w:val="008B5105"/>
    <w:rsid w:val="008B52F1"/>
    <w:rsid w:val="008B5A84"/>
    <w:rsid w:val="008B68FC"/>
    <w:rsid w:val="008B6F0E"/>
    <w:rsid w:val="008B74CF"/>
    <w:rsid w:val="008B7FD2"/>
    <w:rsid w:val="008C036C"/>
    <w:rsid w:val="008C1BD0"/>
    <w:rsid w:val="008C1FC1"/>
    <w:rsid w:val="008C20CF"/>
    <w:rsid w:val="008C3F74"/>
    <w:rsid w:val="008C3FC9"/>
    <w:rsid w:val="008C4099"/>
    <w:rsid w:val="008C4E13"/>
    <w:rsid w:val="008C5106"/>
    <w:rsid w:val="008C5A93"/>
    <w:rsid w:val="008C6AE7"/>
    <w:rsid w:val="008C71D0"/>
    <w:rsid w:val="008D254C"/>
    <w:rsid w:val="008D276F"/>
    <w:rsid w:val="008D2C8D"/>
    <w:rsid w:val="008D2F98"/>
    <w:rsid w:val="008D3E23"/>
    <w:rsid w:val="008D40AD"/>
    <w:rsid w:val="008D63B3"/>
    <w:rsid w:val="008D7458"/>
    <w:rsid w:val="008E04A1"/>
    <w:rsid w:val="008E12F2"/>
    <w:rsid w:val="008E2B48"/>
    <w:rsid w:val="008E2FF3"/>
    <w:rsid w:val="008E5D91"/>
    <w:rsid w:val="008E6722"/>
    <w:rsid w:val="008E6BF2"/>
    <w:rsid w:val="008E6F11"/>
    <w:rsid w:val="008E77AD"/>
    <w:rsid w:val="008E7AB9"/>
    <w:rsid w:val="008F166E"/>
    <w:rsid w:val="008F2AE9"/>
    <w:rsid w:val="008F2CA2"/>
    <w:rsid w:val="008F4349"/>
    <w:rsid w:val="008F5745"/>
    <w:rsid w:val="008F7506"/>
    <w:rsid w:val="008F76C9"/>
    <w:rsid w:val="00900A0B"/>
    <w:rsid w:val="009045F9"/>
    <w:rsid w:val="009049D7"/>
    <w:rsid w:val="00904F64"/>
    <w:rsid w:val="00906627"/>
    <w:rsid w:val="009066EA"/>
    <w:rsid w:val="00910E87"/>
    <w:rsid w:val="009115F6"/>
    <w:rsid w:val="00911EC0"/>
    <w:rsid w:val="0091331F"/>
    <w:rsid w:val="00914DE7"/>
    <w:rsid w:val="00915129"/>
    <w:rsid w:val="00915682"/>
    <w:rsid w:val="00915B25"/>
    <w:rsid w:val="00920214"/>
    <w:rsid w:val="00923DE6"/>
    <w:rsid w:val="00924410"/>
    <w:rsid w:val="009247DA"/>
    <w:rsid w:val="00925329"/>
    <w:rsid w:val="00925661"/>
    <w:rsid w:val="00927766"/>
    <w:rsid w:val="00927F3C"/>
    <w:rsid w:val="00930582"/>
    <w:rsid w:val="00931FE0"/>
    <w:rsid w:val="00932E77"/>
    <w:rsid w:val="009344A7"/>
    <w:rsid w:val="00934BAC"/>
    <w:rsid w:val="00936312"/>
    <w:rsid w:val="00936D08"/>
    <w:rsid w:val="00936E50"/>
    <w:rsid w:val="00937EE9"/>
    <w:rsid w:val="0094074E"/>
    <w:rsid w:val="00940A02"/>
    <w:rsid w:val="00940AE7"/>
    <w:rsid w:val="00940EF8"/>
    <w:rsid w:val="009429F9"/>
    <w:rsid w:val="0094371C"/>
    <w:rsid w:val="00944930"/>
    <w:rsid w:val="00944F67"/>
    <w:rsid w:val="00945B06"/>
    <w:rsid w:val="00947816"/>
    <w:rsid w:val="00947B64"/>
    <w:rsid w:val="00947ED8"/>
    <w:rsid w:val="0095037D"/>
    <w:rsid w:val="0095067B"/>
    <w:rsid w:val="00951BE3"/>
    <w:rsid w:val="009537C7"/>
    <w:rsid w:val="0095439E"/>
    <w:rsid w:val="00955120"/>
    <w:rsid w:val="00955C31"/>
    <w:rsid w:val="00957BF3"/>
    <w:rsid w:val="009604B8"/>
    <w:rsid w:val="00961630"/>
    <w:rsid w:val="009620D5"/>
    <w:rsid w:val="0096294A"/>
    <w:rsid w:val="00964006"/>
    <w:rsid w:val="00964D82"/>
    <w:rsid w:val="00965B53"/>
    <w:rsid w:val="00965E0E"/>
    <w:rsid w:val="00966ACD"/>
    <w:rsid w:val="00966E30"/>
    <w:rsid w:val="0096779F"/>
    <w:rsid w:val="00967C16"/>
    <w:rsid w:val="00970117"/>
    <w:rsid w:val="00971156"/>
    <w:rsid w:val="00973865"/>
    <w:rsid w:val="009755FE"/>
    <w:rsid w:val="009771ED"/>
    <w:rsid w:val="00977DAF"/>
    <w:rsid w:val="009813DC"/>
    <w:rsid w:val="009820F2"/>
    <w:rsid w:val="00982357"/>
    <w:rsid w:val="009827E4"/>
    <w:rsid w:val="0098288C"/>
    <w:rsid w:val="00982CF2"/>
    <w:rsid w:val="00984B3E"/>
    <w:rsid w:val="009871D1"/>
    <w:rsid w:val="009901FE"/>
    <w:rsid w:val="00990A71"/>
    <w:rsid w:val="009910AE"/>
    <w:rsid w:val="009918D3"/>
    <w:rsid w:val="00991F0B"/>
    <w:rsid w:val="00993056"/>
    <w:rsid w:val="00994088"/>
    <w:rsid w:val="00994A02"/>
    <w:rsid w:val="009961F6"/>
    <w:rsid w:val="0099668B"/>
    <w:rsid w:val="009967B1"/>
    <w:rsid w:val="009974DD"/>
    <w:rsid w:val="009A170E"/>
    <w:rsid w:val="009A2666"/>
    <w:rsid w:val="009A3475"/>
    <w:rsid w:val="009A36C8"/>
    <w:rsid w:val="009A36CD"/>
    <w:rsid w:val="009A59C0"/>
    <w:rsid w:val="009A6CD9"/>
    <w:rsid w:val="009B09B0"/>
    <w:rsid w:val="009B18AB"/>
    <w:rsid w:val="009B339A"/>
    <w:rsid w:val="009B4725"/>
    <w:rsid w:val="009B7421"/>
    <w:rsid w:val="009C1D72"/>
    <w:rsid w:val="009C1E0B"/>
    <w:rsid w:val="009C2DA1"/>
    <w:rsid w:val="009C6C1C"/>
    <w:rsid w:val="009C7228"/>
    <w:rsid w:val="009C75E1"/>
    <w:rsid w:val="009D14D2"/>
    <w:rsid w:val="009D15D1"/>
    <w:rsid w:val="009D1B93"/>
    <w:rsid w:val="009D34B9"/>
    <w:rsid w:val="009D3545"/>
    <w:rsid w:val="009D3ADE"/>
    <w:rsid w:val="009D4133"/>
    <w:rsid w:val="009D57D6"/>
    <w:rsid w:val="009D5E99"/>
    <w:rsid w:val="009D6845"/>
    <w:rsid w:val="009D7973"/>
    <w:rsid w:val="009D7B07"/>
    <w:rsid w:val="009E0FF4"/>
    <w:rsid w:val="009E1AD8"/>
    <w:rsid w:val="009E1EA5"/>
    <w:rsid w:val="009E2AA5"/>
    <w:rsid w:val="009E2B1F"/>
    <w:rsid w:val="009E33E9"/>
    <w:rsid w:val="009E36D8"/>
    <w:rsid w:val="009E5229"/>
    <w:rsid w:val="009E7452"/>
    <w:rsid w:val="009F08FE"/>
    <w:rsid w:val="009F0DF8"/>
    <w:rsid w:val="009F219D"/>
    <w:rsid w:val="009F2D8F"/>
    <w:rsid w:val="009F3A3B"/>
    <w:rsid w:val="009F4DC7"/>
    <w:rsid w:val="009F53F3"/>
    <w:rsid w:val="00A00634"/>
    <w:rsid w:val="00A00CBC"/>
    <w:rsid w:val="00A0185A"/>
    <w:rsid w:val="00A027CD"/>
    <w:rsid w:val="00A038E3"/>
    <w:rsid w:val="00A03F89"/>
    <w:rsid w:val="00A04602"/>
    <w:rsid w:val="00A04E1B"/>
    <w:rsid w:val="00A05B79"/>
    <w:rsid w:val="00A05C2A"/>
    <w:rsid w:val="00A0731A"/>
    <w:rsid w:val="00A07883"/>
    <w:rsid w:val="00A10C3A"/>
    <w:rsid w:val="00A10DE0"/>
    <w:rsid w:val="00A11DDD"/>
    <w:rsid w:val="00A123AA"/>
    <w:rsid w:val="00A131F6"/>
    <w:rsid w:val="00A13DE2"/>
    <w:rsid w:val="00A1456C"/>
    <w:rsid w:val="00A14950"/>
    <w:rsid w:val="00A152B9"/>
    <w:rsid w:val="00A1638A"/>
    <w:rsid w:val="00A165AA"/>
    <w:rsid w:val="00A16CF5"/>
    <w:rsid w:val="00A20562"/>
    <w:rsid w:val="00A20D9F"/>
    <w:rsid w:val="00A220FC"/>
    <w:rsid w:val="00A2294C"/>
    <w:rsid w:val="00A22CE2"/>
    <w:rsid w:val="00A23A7B"/>
    <w:rsid w:val="00A23C3A"/>
    <w:rsid w:val="00A25BAB"/>
    <w:rsid w:val="00A25E5D"/>
    <w:rsid w:val="00A2694A"/>
    <w:rsid w:val="00A305B2"/>
    <w:rsid w:val="00A305CE"/>
    <w:rsid w:val="00A31637"/>
    <w:rsid w:val="00A3326B"/>
    <w:rsid w:val="00A3362D"/>
    <w:rsid w:val="00A34F0E"/>
    <w:rsid w:val="00A354ED"/>
    <w:rsid w:val="00A3611B"/>
    <w:rsid w:val="00A36F0D"/>
    <w:rsid w:val="00A4039E"/>
    <w:rsid w:val="00A403FC"/>
    <w:rsid w:val="00A40B64"/>
    <w:rsid w:val="00A40D5E"/>
    <w:rsid w:val="00A4196A"/>
    <w:rsid w:val="00A430DC"/>
    <w:rsid w:val="00A43906"/>
    <w:rsid w:val="00A43B02"/>
    <w:rsid w:val="00A445E7"/>
    <w:rsid w:val="00A45896"/>
    <w:rsid w:val="00A462D9"/>
    <w:rsid w:val="00A47907"/>
    <w:rsid w:val="00A50DC8"/>
    <w:rsid w:val="00A50EA5"/>
    <w:rsid w:val="00A51393"/>
    <w:rsid w:val="00A51A7A"/>
    <w:rsid w:val="00A5204C"/>
    <w:rsid w:val="00A52E6B"/>
    <w:rsid w:val="00A5439E"/>
    <w:rsid w:val="00A544BC"/>
    <w:rsid w:val="00A54697"/>
    <w:rsid w:val="00A557FE"/>
    <w:rsid w:val="00A55C7C"/>
    <w:rsid w:val="00A55F32"/>
    <w:rsid w:val="00A56FED"/>
    <w:rsid w:val="00A60582"/>
    <w:rsid w:val="00A63BA8"/>
    <w:rsid w:val="00A656CE"/>
    <w:rsid w:val="00A66D2C"/>
    <w:rsid w:val="00A718FE"/>
    <w:rsid w:val="00A71C32"/>
    <w:rsid w:val="00A71D76"/>
    <w:rsid w:val="00A72789"/>
    <w:rsid w:val="00A7321C"/>
    <w:rsid w:val="00A7419A"/>
    <w:rsid w:val="00A744C2"/>
    <w:rsid w:val="00A75219"/>
    <w:rsid w:val="00A75615"/>
    <w:rsid w:val="00A7609E"/>
    <w:rsid w:val="00A76369"/>
    <w:rsid w:val="00A76540"/>
    <w:rsid w:val="00A768EE"/>
    <w:rsid w:val="00A76D06"/>
    <w:rsid w:val="00A8047A"/>
    <w:rsid w:val="00A815B6"/>
    <w:rsid w:val="00A81D05"/>
    <w:rsid w:val="00A82905"/>
    <w:rsid w:val="00A82D2D"/>
    <w:rsid w:val="00A83D6C"/>
    <w:rsid w:val="00A87B23"/>
    <w:rsid w:val="00A91276"/>
    <w:rsid w:val="00A92069"/>
    <w:rsid w:val="00A938F1"/>
    <w:rsid w:val="00A93F81"/>
    <w:rsid w:val="00A945A5"/>
    <w:rsid w:val="00A9464C"/>
    <w:rsid w:val="00A968C4"/>
    <w:rsid w:val="00A96944"/>
    <w:rsid w:val="00AA057B"/>
    <w:rsid w:val="00AA27C7"/>
    <w:rsid w:val="00AA3046"/>
    <w:rsid w:val="00AA30E0"/>
    <w:rsid w:val="00AA3738"/>
    <w:rsid w:val="00AA46E5"/>
    <w:rsid w:val="00AA4952"/>
    <w:rsid w:val="00AA4CAA"/>
    <w:rsid w:val="00AA5AA2"/>
    <w:rsid w:val="00AA5BFF"/>
    <w:rsid w:val="00AA6069"/>
    <w:rsid w:val="00AA6220"/>
    <w:rsid w:val="00AA6713"/>
    <w:rsid w:val="00AA6B6D"/>
    <w:rsid w:val="00AA798E"/>
    <w:rsid w:val="00AA79FC"/>
    <w:rsid w:val="00AB01CE"/>
    <w:rsid w:val="00AB0829"/>
    <w:rsid w:val="00AB12FD"/>
    <w:rsid w:val="00AB38DB"/>
    <w:rsid w:val="00AB3EC0"/>
    <w:rsid w:val="00AB40DF"/>
    <w:rsid w:val="00AB4563"/>
    <w:rsid w:val="00AB476E"/>
    <w:rsid w:val="00AB4990"/>
    <w:rsid w:val="00AB51E2"/>
    <w:rsid w:val="00AB5375"/>
    <w:rsid w:val="00AB5982"/>
    <w:rsid w:val="00AB63E0"/>
    <w:rsid w:val="00AB652B"/>
    <w:rsid w:val="00AB689A"/>
    <w:rsid w:val="00AB6FFB"/>
    <w:rsid w:val="00AC09DD"/>
    <w:rsid w:val="00AC22CD"/>
    <w:rsid w:val="00AC4DA6"/>
    <w:rsid w:val="00AC4DD6"/>
    <w:rsid w:val="00AC57FD"/>
    <w:rsid w:val="00AC694C"/>
    <w:rsid w:val="00AC6A63"/>
    <w:rsid w:val="00AC723E"/>
    <w:rsid w:val="00AD0948"/>
    <w:rsid w:val="00AD0F65"/>
    <w:rsid w:val="00AD1B78"/>
    <w:rsid w:val="00AD42AF"/>
    <w:rsid w:val="00AD5D4E"/>
    <w:rsid w:val="00AD61D2"/>
    <w:rsid w:val="00AD72C9"/>
    <w:rsid w:val="00AD7A1E"/>
    <w:rsid w:val="00AE09CD"/>
    <w:rsid w:val="00AE0C42"/>
    <w:rsid w:val="00AE0CCE"/>
    <w:rsid w:val="00AE34FF"/>
    <w:rsid w:val="00AE3F29"/>
    <w:rsid w:val="00AE6782"/>
    <w:rsid w:val="00AE7638"/>
    <w:rsid w:val="00AE7A7B"/>
    <w:rsid w:val="00AE7FCC"/>
    <w:rsid w:val="00AF11FD"/>
    <w:rsid w:val="00AF1C14"/>
    <w:rsid w:val="00AF2650"/>
    <w:rsid w:val="00AF28EA"/>
    <w:rsid w:val="00AF2E5A"/>
    <w:rsid w:val="00AF429C"/>
    <w:rsid w:val="00AF439D"/>
    <w:rsid w:val="00AF5125"/>
    <w:rsid w:val="00AF6EEE"/>
    <w:rsid w:val="00AF7ADD"/>
    <w:rsid w:val="00B000F1"/>
    <w:rsid w:val="00B002E1"/>
    <w:rsid w:val="00B004B7"/>
    <w:rsid w:val="00B00623"/>
    <w:rsid w:val="00B008F3"/>
    <w:rsid w:val="00B01031"/>
    <w:rsid w:val="00B01BA9"/>
    <w:rsid w:val="00B02BF2"/>
    <w:rsid w:val="00B02C3A"/>
    <w:rsid w:val="00B02F22"/>
    <w:rsid w:val="00B04176"/>
    <w:rsid w:val="00B05297"/>
    <w:rsid w:val="00B05F60"/>
    <w:rsid w:val="00B076EF"/>
    <w:rsid w:val="00B07B25"/>
    <w:rsid w:val="00B10E95"/>
    <w:rsid w:val="00B11DCD"/>
    <w:rsid w:val="00B12CA2"/>
    <w:rsid w:val="00B176B7"/>
    <w:rsid w:val="00B17CFE"/>
    <w:rsid w:val="00B200B9"/>
    <w:rsid w:val="00B20611"/>
    <w:rsid w:val="00B20CE3"/>
    <w:rsid w:val="00B211FE"/>
    <w:rsid w:val="00B215F9"/>
    <w:rsid w:val="00B21FA3"/>
    <w:rsid w:val="00B226E0"/>
    <w:rsid w:val="00B22A65"/>
    <w:rsid w:val="00B24801"/>
    <w:rsid w:val="00B26237"/>
    <w:rsid w:val="00B27CE2"/>
    <w:rsid w:val="00B30927"/>
    <w:rsid w:val="00B318B1"/>
    <w:rsid w:val="00B32FA0"/>
    <w:rsid w:val="00B3410A"/>
    <w:rsid w:val="00B346D8"/>
    <w:rsid w:val="00B369B5"/>
    <w:rsid w:val="00B40451"/>
    <w:rsid w:val="00B409D8"/>
    <w:rsid w:val="00B40E49"/>
    <w:rsid w:val="00B41913"/>
    <w:rsid w:val="00B424CC"/>
    <w:rsid w:val="00B43B48"/>
    <w:rsid w:val="00B44F55"/>
    <w:rsid w:val="00B45C69"/>
    <w:rsid w:val="00B45CE6"/>
    <w:rsid w:val="00B45D01"/>
    <w:rsid w:val="00B51A7B"/>
    <w:rsid w:val="00B51E59"/>
    <w:rsid w:val="00B53042"/>
    <w:rsid w:val="00B531C3"/>
    <w:rsid w:val="00B533AB"/>
    <w:rsid w:val="00B53FB0"/>
    <w:rsid w:val="00B53FF0"/>
    <w:rsid w:val="00B55387"/>
    <w:rsid w:val="00B57661"/>
    <w:rsid w:val="00B6015E"/>
    <w:rsid w:val="00B601E2"/>
    <w:rsid w:val="00B6107C"/>
    <w:rsid w:val="00B61A3E"/>
    <w:rsid w:val="00B62DDA"/>
    <w:rsid w:val="00B64385"/>
    <w:rsid w:val="00B65414"/>
    <w:rsid w:val="00B65422"/>
    <w:rsid w:val="00B65489"/>
    <w:rsid w:val="00B65816"/>
    <w:rsid w:val="00B659A4"/>
    <w:rsid w:val="00B65C3E"/>
    <w:rsid w:val="00B663FA"/>
    <w:rsid w:val="00B668AC"/>
    <w:rsid w:val="00B670E1"/>
    <w:rsid w:val="00B67532"/>
    <w:rsid w:val="00B67553"/>
    <w:rsid w:val="00B6771D"/>
    <w:rsid w:val="00B6782D"/>
    <w:rsid w:val="00B723FF"/>
    <w:rsid w:val="00B72E11"/>
    <w:rsid w:val="00B72EA5"/>
    <w:rsid w:val="00B733DE"/>
    <w:rsid w:val="00B73983"/>
    <w:rsid w:val="00B73B77"/>
    <w:rsid w:val="00B753DA"/>
    <w:rsid w:val="00B769F5"/>
    <w:rsid w:val="00B76C6E"/>
    <w:rsid w:val="00B77CA4"/>
    <w:rsid w:val="00B81133"/>
    <w:rsid w:val="00B81E3A"/>
    <w:rsid w:val="00B823DA"/>
    <w:rsid w:val="00B82AE0"/>
    <w:rsid w:val="00B82ED4"/>
    <w:rsid w:val="00B84764"/>
    <w:rsid w:val="00B85BC2"/>
    <w:rsid w:val="00B86334"/>
    <w:rsid w:val="00B86C30"/>
    <w:rsid w:val="00B90897"/>
    <w:rsid w:val="00B90EC8"/>
    <w:rsid w:val="00B91442"/>
    <w:rsid w:val="00B91C2C"/>
    <w:rsid w:val="00B91E20"/>
    <w:rsid w:val="00B93805"/>
    <w:rsid w:val="00B94783"/>
    <w:rsid w:val="00B947CC"/>
    <w:rsid w:val="00B94877"/>
    <w:rsid w:val="00B94BA8"/>
    <w:rsid w:val="00B94CBD"/>
    <w:rsid w:val="00B950F7"/>
    <w:rsid w:val="00B961C6"/>
    <w:rsid w:val="00B96CAC"/>
    <w:rsid w:val="00B978B6"/>
    <w:rsid w:val="00B979CA"/>
    <w:rsid w:val="00BA0460"/>
    <w:rsid w:val="00BA1F70"/>
    <w:rsid w:val="00BA2234"/>
    <w:rsid w:val="00BA230F"/>
    <w:rsid w:val="00BA29CA"/>
    <w:rsid w:val="00BA4BDA"/>
    <w:rsid w:val="00BA550A"/>
    <w:rsid w:val="00BA5573"/>
    <w:rsid w:val="00BA56B2"/>
    <w:rsid w:val="00BA64BA"/>
    <w:rsid w:val="00BA658A"/>
    <w:rsid w:val="00BA6F14"/>
    <w:rsid w:val="00BA7023"/>
    <w:rsid w:val="00BB0030"/>
    <w:rsid w:val="00BB0942"/>
    <w:rsid w:val="00BB0980"/>
    <w:rsid w:val="00BB0A20"/>
    <w:rsid w:val="00BB16CD"/>
    <w:rsid w:val="00BB4A1C"/>
    <w:rsid w:val="00BB6C9E"/>
    <w:rsid w:val="00BB737F"/>
    <w:rsid w:val="00BB79D8"/>
    <w:rsid w:val="00BC0449"/>
    <w:rsid w:val="00BC1665"/>
    <w:rsid w:val="00BC172D"/>
    <w:rsid w:val="00BC285E"/>
    <w:rsid w:val="00BC3D8F"/>
    <w:rsid w:val="00BC4FA6"/>
    <w:rsid w:val="00BC743F"/>
    <w:rsid w:val="00BD05E7"/>
    <w:rsid w:val="00BD0ADE"/>
    <w:rsid w:val="00BD0BFA"/>
    <w:rsid w:val="00BD1EA4"/>
    <w:rsid w:val="00BD2519"/>
    <w:rsid w:val="00BD34B2"/>
    <w:rsid w:val="00BD3E8C"/>
    <w:rsid w:val="00BD4B54"/>
    <w:rsid w:val="00BE02C1"/>
    <w:rsid w:val="00BE1932"/>
    <w:rsid w:val="00BE261A"/>
    <w:rsid w:val="00BE272E"/>
    <w:rsid w:val="00BE3659"/>
    <w:rsid w:val="00BE4703"/>
    <w:rsid w:val="00BE566B"/>
    <w:rsid w:val="00BE5DF8"/>
    <w:rsid w:val="00BE5FFE"/>
    <w:rsid w:val="00BE6245"/>
    <w:rsid w:val="00BE79B4"/>
    <w:rsid w:val="00BF1632"/>
    <w:rsid w:val="00BF2B09"/>
    <w:rsid w:val="00BF37D9"/>
    <w:rsid w:val="00BF400A"/>
    <w:rsid w:val="00BF467A"/>
    <w:rsid w:val="00BF503E"/>
    <w:rsid w:val="00BF50BC"/>
    <w:rsid w:val="00BF567D"/>
    <w:rsid w:val="00BF675B"/>
    <w:rsid w:val="00BF6DCF"/>
    <w:rsid w:val="00C02C4B"/>
    <w:rsid w:val="00C073A2"/>
    <w:rsid w:val="00C11163"/>
    <w:rsid w:val="00C11A4D"/>
    <w:rsid w:val="00C12416"/>
    <w:rsid w:val="00C12821"/>
    <w:rsid w:val="00C12B71"/>
    <w:rsid w:val="00C12C9E"/>
    <w:rsid w:val="00C132AC"/>
    <w:rsid w:val="00C14813"/>
    <w:rsid w:val="00C1486B"/>
    <w:rsid w:val="00C14C40"/>
    <w:rsid w:val="00C15FE9"/>
    <w:rsid w:val="00C16986"/>
    <w:rsid w:val="00C16CFF"/>
    <w:rsid w:val="00C17174"/>
    <w:rsid w:val="00C1752E"/>
    <w:rsid w:val="00C1764A"/>
    <w:rsid w:val="00C20BCF"/>
    <w:rsid w:val="00C2169B"/>
    <w:rsid w:val="00C22649"/>
    <w:rsid w:val="00C226D9"/>
    <w:rsid w:val="00C23262"/>
    <w:rsid w:val="00C25767"/>
    <w:rsid w:val="00C268EB"/>
    <w:rsid w:val="00C26AB1"/>
    <w:rsid w:val="00C26FD4"/>
    <w:rsid w:val="00C2700F"/>
    <w:rsid w:val="00C303CA"/>
    <w:rsid w:val="00C31DF2"/>
    <w:rsid w:val="00C31FC9"/>
    <w:rsid w:val="00C332BA"/>
    <w:rsid w:val="00C335F1"/>
    <w:rsid w:val="00C349A8"/>
    <w:rsid w:val="00C34FA3"/>
    <w:rsid w:val="00C35B56"/>
    <w:rsid w:val="00C366AD"/>
    <w:rsid w:val="00C36E03"/>
    <w:rsid w:val="00C4162D"/>
    <w:rsid w:val="00C41A24"/>
    <w:rsid w:val="00C4323A"/>
    <w:rsid w:val="00C4334B"/>
    <w:rsid w:val="00C43F0D"/>
    <w:rsid w:val="00C43FCD"/>
    <w:rsid w:val="00C446EE"/>
    <w:rsid w:val="00C448B2"/>
    <w:rsid w:val="00C4555C"/>
    <w:rsid w:val="00C45C54"/>
    <w:rsid w:val="00C4644E"/>
    <w:rsid w:val="00C473C1"/>
    <w:rsid w:val="00C47F3F"/>
    <w:rsid w:val="00C51B79"/>
    <w:rsid w:val="00C5359F"/>
    <w:rsid w:val="00C541EC"/>
    <w:rsid w:val="00C54280"/>
    <w:rsid w:val="00C54744"/>
    <w:rsid w:val="00C56D0D"/>
    <w:rsid w:val="00C57E41"/>
    <w:rsid w:val="00C6056D"/>
    <w:rsid w:val="00C60707"/>
    <w:rsid w:val="00C60832"/>
    <w:rsid w:val="00C624A9"/>
    <w:rsid w:val="00C64993"/>
    <w:rsid w:val="00C6524D"/>
    <w:rsid w:val="00C65BED"/>
    <w:rsid w:val="00C66559"/>
    <w:rsid w:val="00C6777E"/>
    <w:rsid w:val="00C67A4A"/>
    <w:rsid w:val="00C7065F"/>
    <w:rsid w:val="00C73761"/>
    <w:rsid w:val="00C737EE"/>
    <w:rsid w:val="00C73E2D"/>
    <w:rsid w:val="00C74369"/>
    <w:rsid w:val="00C7515D"/>
    <w:rsid w:val="00C75B1F"/>
    <w:rsid w:val="00C76400"/>
    <w:rsid w:val="00C76811"/>
    <w:rsid w:val="00C768B0"/>
    <w:rsid w:val="00C772AC"/>
    <w:rsid w:val="00C80083"/>
    <w:rsid w:val="00C80087"/>
    <w:rsid w:val="00C808B1"/>
    <w:rsid w:val="00C812D3"/>
    <w:rsid w:val="00C8158E"/>
    <w:rsid w:val="00C83688"/>
    <w:rsid w:val="00C84629"/>
    <w:rsid w:val="00C84953"/>
    <w:rsid w:val="00C84DAA"/>
    <w:rsid w:val="00C85130"/>
    <w:rsid w:val="00C858F1"/>
    <w:rsid w:val="00C865A3"/>
    <w:rsid w:val="00C87C18"/>
    <w:rsid w:val="00C90ACA"/>
    <w:rsid w:val="00C911D7"/>
    <w:rsid w:val="00C91347"/>
    <w:rsid w:val="00C921CC"/>
    <w:rsid w:val="00C929F5"/>
    <w:rsid w:val="00C940F2"/>
    <w:rsid w:val="00C95986"/>
    <w:rsid w:val="00C961E0"/>
    <w:rsid w:val="00C97F9C"/>
    <w:rsid w:val="00CA02A5"/>
    <w:rsid w:val="00CA154E"/>
    <w:rsid w:val="00CA1C57"/>
    <w:rsid w:val="00CA2F42"/>
    <w:rsid w:val="00CA3EB6"/>
    <w:rsid w:val="00CA5709"/>
    <w:rsid w:val="00CA5A9D"/>
    <w:rsid w:val="00CB0B42"/>
    <w:rsid w:val="00CB185A"/>
    <w:rsid w:val="00CB2043"/>
    <w:rsid w:val="00CB204A"/>
    <w:rsid w:val="00CB2C21"/>
    <w:rsid w:val="00CB3AB1"/>
    <w:rsid w:val="00CB51A2"/>
    <w:rsid w:val="00CB6F62"/>
    <w:rsid w:val="00CB7A0C"/>
    <w:rsid w:val="00CC0281"/>
    <w:rsid w:val="00CC06E5"/>
    <w:rsid w:val="00CC0739"/>
    <w:rsid w:val="00CC1B95"/>
    <w:rsid w:val="00CC2416"/>
    <w:rsid w:val="00CC38B6"/>
    <w:rsid w:val="00CC53D6"/>
    <w:rsid w:val="00CC6B07"/>
    <w:rsid w:val="00CD06D9"/>
    <w:rsid w:val="00CD173A"/>
    <w:rsid w:val="00CD1D7F"/>
    <w:rsid w:val="00CD2388"/>
    <w:rsid w:val="00CD239F"/>
    <w:rsid w:val="00CD29B0"/>
    <w:rsid w:val="00CD3870"/>
    <w:rsid w:val="00CD3944"/>
    <w:rsid w:val="00CD44CB"/>
    <w:rsid w:val="00CD496D"/>
    <w:rsid w:val="00CD50BC"/>
    <w:rsid w:val="00CD520A"/>
    <w:rsid w:val="00CD52D8"/>
    <w:rsid w:val="00CD5738"/>
    <w:rsid w:val="00CD71AD"/>
    <w:rsid w:val="00CD7E27"/>
    <w:rsid w:val="00CE0401"/>
    <w:rsid w:val="00CE0443"/>
    <w:rsid w:val="00CE13E4"/>
    <w:rsid w:val="00CE188D"/>
    <w:rsid w:val="00CE2758"/>
    <w:rsid w:val="00CE3F0F"/>
    <w:rsid w:val="00CE44B0"/>
    <w:rsid w:val="00CE50D0"/>
    <w:rsid w:val="00CE56AC"/>
    <w:rsid w:val="00CE6452"/>
    <w:rsid w:val="00CE646F"/>
    <w:rsid w:val="00CE6760"/>
    <w:rsid w:val="00CE7080"/>
    <w:rsid w:val="00CE770B"/>
    <w:rsid w:val="00CF0569"/>
    <w:rsid w:val="00CF141F"/>
    <w:rsid w:val="00CF2366"/>
    <w:rsid w:val="00CF23E0"/>
    <w:rsid w:val="00CF3027"/>
    <w:rsid w:val="00CF32AF"/>
    <w:rsid w:val="00CF34C6"/>
    <w:rsid w:val="00CF3B04"/>
    <w:rsid w:val="00CF3FE6"/>
    <w:rsid w:val="00CF61EE"/>
    <w:rsid w:val="00CF77DC"/>
    <w:rsid w:val="00D02074"/>
    <w:rsid w:val="00D02803"/>
    <w:rsid w:val="00D0322A"/>
    <w:rsid w:val="00D033C0"/>
    <w:rsid w:val="00D040EB"/>
    <w:rsid w:val="00D041D5"/>
    <w:rsid w:val="00D04262"/>
    <w:rsid w:val="00D04A60"/>
    <w:rsid w:val="00D04ACE"/>
    <w:rsid w:val="00D05580"/>
    <w:rsid w:val="00D05DCD"/>
    <w:rsid w:val="00D05F0D"/>
    <w:rsid w:val="00D07826"/>
    <w:rsid w:val="00D10B99"/>
    <w:rsid w:val="00D1242D"/>
    <w:rsid w:val="00D15054"/>
    <w:rsid w:val="00D1540A"/>
    <w:rsid w:val="00D16A86"/>
    <w:rsid w:val="00D21900"/>
    <w:rsid w:val="00D22045"/>
    <w:rsid w:val="00D2228F"/>
    <w:rsid w:val="00D24605"/>
    <w:rsid w:val="00D24777"/>
    <w:rsid w:val="00D24A73"/>
    <w:rsid w:val="00D24CCA"/>
    <w:rsid w:val="00D253D0"/>
    <w:rsid w:val="00D25627"/>
    <w:rsid w:val="00D25C3F"/>
    <w:rsid w:val="00D25CF7"/>
    <w:rsid w:val="00D2713C"/>
    <w:rsid w:val="00D277C3"/>
    <w:rsid w:val="00D30014"/>
    <w:rsid w:val="00D3011D"/>
    <w:rsid w:val="00D30AD5"/>
    <w:rsid w:val="00D30C39"/>
    <w:rsid w:val="00D3273C"/>
    <w:rsid w:val="00D3348D"/>
    <w:rsid w:val="00D33B64"/>
    <w:rsid w:val="00D344C5"/>
    <w:rsid w:val="00D34AD3"/>
    <w:rsid w:val="00D34FF2"/>
    <w:rsid w:val="00D36624"/>
    <w:rsid w:val="00D36BD3"/>
    <w:rsid w:val="00D37ED9"/>
    <w:rsid w:val="00D4067A"/>
    <w:rsid w:val="00D407CE"/>
    <w:rsid w:val="00D4181F"/>
    <w:rsid w:val="00D42388"/>
    <w:rsid w:val="00D435A8"/>
    <w:rsid w:val="00D43938"/>
    <w:rsid w:val="00D44CFC"/>
    <w:rsid w:val="00D44F21"/>
    <w:rsid w:val="00D465E2"/>
    <w:rsid w:val="00D466B4"/>
    <w:rsid w:val="00D466CA"/>
    <w:rsid w:val="00D501A8"/>
    <w:rsid w:val="00D51971"/>
    <w:rsid w:val="00D52D4A"/>
    <w:rsid w:val="00D539E4"/>
    <w:rsid w:val="00D53E41"/>
    <w:rsid w:val="00D54C57"/>
    <w:rsid w:val="00D555AD"/>
    <w:rsid w:val="00D569D6"/>
    <w:rsid w:val="00D5786D"/>
    <w:rsid w:val="00D57D32"/>
    <w:rsid w:val="00D61A6E"/>
    <w:rsid w:val="00D647BE"/>
    <w:rsid w:val="00D66A4B"/>
    <w:rsid w:val="00D673F2"/>
    <w:rsid w:val="00D67816"/>
    <w:rsid w:val="00D6794D"/>
    <w:rsid w:val="00D7120A"/>
    <w:rsid w:val="00D73455"/>
    <w:rsid w:val="00D74B25"/>
    <w:rsid w:val="00D74EAC"/>
    <w:rsid w:val="00D758E8"/>
    <w:rsid w:val="00D75EB3"/>
    <w:rsid w:val="00D768B4"/>
    <w:rsid w:val="00D77165"/>
    <w:rsid w:val="00D77A71"/>
    <w:rsid w:val="00D80925"/>
    <w:rsid w:val="00D80A8C"/>
    <w:rsid w:val="00D833A3"/>
    <w:rsid w:val="00D84015"/>
    <w:rsid w:val="00D84D93"/>
    <w:rsid w:val="00D8559A"/>
    <w:rsid w:val="00D864D1"/>
    <w:rsid w:val="00D876B8"/>
    <w:rsid w:val="00D87B29"/>
    <w:rsid w:val="00D901EC"/>
    <w:rsid w:val="00D91296"/>
    <w:rsid w:val="00D93355"/>
    <w:rsid w:val="00D94585"/>
    <w:rsid w:val="00D94957"/>
    <w:rsid w:val="00D94B7E"/>
    <w:rsid w:val="00D951BC"/>
    <w:rsid w:val="00D96308"/>
    <w:rsid w:val="00D968D1"/>
    <w:rsid w:val="00D968FC"/>
    <w:rsid w:val="00D97392"/>
    <w:rsid w:val="00D97E5D"/>
    <w:rsid w:val="00DA24BC"/>
    <w:rsid w:val="00DA31F8"/>
    <w:rsid w:val="00DA33A2"/>
    <w:rsid w:val="00DA4B2A"/>
    <w:rsid w:val="00DA4B55"/>
    <w:rsid w:val="00DA4B7D"/>
    <w:rsid w:val="00DA4C85"/>
    <w:rsid w:val="00DA5A03"/>
    <w:rsid w:val="00DA5E43"/>
    <w:rsid w:val="00DA5E6D"/>
    <w:rsid w:val="00DA5EA9"/>
    <w:rsid w:val="00DA6872"/>
    <w:rsid w:val="00DB0415"/>
    <w:rsid w:val="00DB21B4"/>
    <w:rsid w:val="00DB21EE"/>
    <w:rsid w:val="00DB2940"/>
    <w:rsid w:val="00DB31F0"/>
    <w:rsid w:val="00DB3330"/>
    <w:rsid w:val="00DB40DD"/>
    <w:rsid w:val="00DB48D0"/>
    <w:rsid w:val="00DB4C4B"/>
    <w:rsid w:val="00DB5BF6"/>
    <w:rsid w:val="00DC0088"/>
    <w:rsid w:val="00DC0154"/>
    <w:rsid w:val="00DC0C4B"/>
    <w:rsid w:val="00DC0F06"/>
    <w:rsid w:val="00DC1BA8"/>
    <w:rsid w:val="00DC227D"/>
    <w:rsid w:val="00DC3325"/>
    <w:rsid w:val="00DC6182"/>
    <w:rsid w:val="00DC6721"/>
    <w:rsid w:val="00DC6C28"/>
    <w:rsid w:val="00DC6D4C"/>
    <w:rsid w:val="00DD1037"/>
    <w:rsid w:val="00DD1265"/>
    <w:rsid w:val="00DD1C99"/>
    <w:rsid w:val="00DD2872"/>
    <w:rsid w:val="00DD5053"/>
    <w:rsid w:val="00DD6770"/>
    <w:rsid w:val="00DD77B6"/>
    <w:rsid w:val="00DD7877"/>
    <w:rsid w:val="00DE014F"/>
    <w:rsid w:val="00DE0ECE"/>
    <w:rsid w:val="00DE14C5"/>
    <w:rsid w:val="00DE14F4"/>
    <w:rsid w:val="00DE1DBE"/>
    <w:rsid w:val="00DE24A1"/>
    <w:rsid w:val="00DE28B8"/>
    <w:rsid w:val="00DE404B"/>
    <w:rsid w:val="00DE543B"/>
    <w:rsid w:val="00DE55CA"/>
    <w:rsid w:val="00DE5A25"/>
    <w:rsid w:val="00DE680E"/>
    <w:rsid w:val="00DE6F54"/>
    <w:rsid w:val="00DF4CC0"/>
    <w:rsid w:val="00DF5120"/>
    <w:rsid w:val="00DF6524"/>
    <w:rsid w:val="00DF6CF1"/>
    <w:rsid w:val="00DF77F1"/>
    <w:rsid w:val="00E000E1"/>
    <w:rsid w:val="00E00408"/>
    <w:rsid w:val="00E004C1"/>
    <w:rsid w:val="00E00A7E"/>
    <w:rsid w:val="00E01020"/>
    <w:rsid w:val="00E01189"/>
    <w:rsid w:val="00E0122C"/>
    <w:rsid w:val="00E02C58"/>
    <w:rsid w:val="00E046E0"/>
    <w:rsid w:val="00E05271"/>
    <w:rsid w:val="00E059E7"/>
    <w:rsid w:val="00E05E99"/>
    <w:rsid w:val="00E07FD4"/>
    <w:rsid w:val="00E10367"/>
    <w:rsid w:val="00E105F3"/>
    <w:rsid w:val="00E10FB7"/>
    <w:rsid w:val="00E1144A"/>
    <w:rsid w:val="00E115BF"/>
    <w:rsid w:val="00E129F3"/>
    <w:rsid w:val="00E15EB7"/>
    <w:rsid w:val="00E17625"/>
    <w:rsid w:val="00E17EC7"/>
    <w:rsid w:val="00E21250"/>
    <w:rsid w:val="00E21A00"/>
    <w:rsid w:val="00E21B5B"/>
    <w:rsid w:val="00E21CF4"/>
    <w:rsid w:val="00E22DF3"/>
    <w:rsid w:val="00E2443E"/>
    <w:rsid w:val="00E24DF8"/>
    <w:rsid w:val="00E2578E"/>
    <w:rsid w:val="00E26E4D"/>
    <w:rsid w:val="00E32557"/>
    <w:rsid w:val="00E32B03"/>
    <w:rsid w:val="00E34751"/>
    <w:rsid w:val="00E35A6B"/>
    <w:rsid w:val="00E35B8D"/>
    <w:rsid w:val="00E3626E"/>
    <w:rsid w:val="00E3726A"/>
    <w:rsid w:val="00E37AD8"/>
    <w:rsid w:val="00E37B29"/>
    <w:rsid w:val="00E40C92"/>
    <w:rsid w:val="00E41171"/>
    <w:rsid w:val="00E416D2"/>
    <w:rsid w:val="00E42526"/>
    <w:rsid w:val="00E430C9"/>
    <w:rsid w:val="00E44046"/>
    <w:rsid w:val="00E45363"/>
    <w:rsid w:val="00E46D2A"/>
    <w:rsid w:val="00E46DAC"/>
    <w:rsid w:val="00E472F0"/>
    <w:rsid w:val="00E47704"/>
    <w:rsid w:val="00E502EA"/>
    <w:rsid w:val="00E51A6E"/>
    <w:rsid w:val="00E53359"/>
    <w:rsid w:val="00E53DB2"/>
    <w:rsid w:val="00E53FBF"/>
    <w:rsid w:val="00E54859"/>
    <w:rsid w:val="00E554C1"/>
    <w:rsid w:val="00E57E2C"/>
    <w:rsid w:val="00E57F4E"/>
    <w:rsid w:val="00E602A2"/>
    <w:rsid w:val="00E617FA"/>
    <w:rsid w:val="00E61853"/>
    <w:rsid w:val="00E62581"/>
    <w:rsid w:val="00E6341E"/>
    <w:rsid w:val="00E65415"/>
    <w:rsid w:val="00E66969"/>
    <w:rsid w:val="00E66B1F"/>
    <w:rsid w:val="00E67AA5"/>
    <w:rsid w:val="00E67EE8"/>
    <w:rsid w:val="00E70088"/>
    <w:rsid w:val="00E72577"/>
    <w:rsid w:val="00E72FAA"/>
    <w:rsid w:val="00E739FF"/>
    <w:rsid w:val="00E746AF"/>
    <w:rsid w:val="00E74E8E"/>
    <w:rsid w:val="00E75105"/>
    <w:rsid w:val="00E75A04"/>
    <w:rsid w:val="00E76090"/>
    <w:rsid w:val="00E80126"/>
    <w:rsid w:val="00E805BC"/>
    <w:rsid w:val="00E820E2"/>
    <w:rsid w:val="00E83CF2"/>
    <w:rsid w:val="00E84A9E"/>
    <w:rsid w:val="00E84B9A"/>
    <w:rsid w:val="00E84CE4"/>
    <w:rsid w:val="00E87A45"/>
    <w:rsid w:val="00E901F5"/>
    <w:rsid w:val="00E9284E"/>
    <w:rsid w:val="00E92D9E"/>
    <w:rsid w:val="00E93A97"/>
    <w:rsid w:val="00E961A5"/>
    <w:rsid w:val="00E964BE"/>
    <w:rsid w:val="00E97C5F"/>
    <w:rsid w:val="00EA1A1B"/>
    <w:rsid w:val="00EA1CF5"/>
    <w:rsid w:val="00EA26B0"/>
    <w:rsid w:val="00EA2F4B"/>
    <w:rsid w:val="00EA3B1C"/>
    <w:rsid w:val="00EA52B7"/>
    <w:rsid w:val="00EA6205"/>
    <w:rsid w:val="00EB0CC4"/>
    <w:rsid w:val="00EB1113"/>
    <w:rsid w:val="00EB2029"/>
    <w:rsid w:val="00EB342B"/>
    <w:rsid w:val="00EB4AA6"/>
    <w:rsid w:val="00EB553C"/>
    <w:rsid w:val="00EB5C1B"/>
    <w:rsid w:val="00EB5CA7"/>
    <w:rsid w:val="00EB73E8"/>
    <w:rsid w:val="00EB7F4E"/>
    <w:rsid w:val="00EC13CF"/>
    <w:rsid w:val="00EC4849"/>
    <w:rsid w:val="00EC53B3"/>
    <w:rsid w:val="00EC7D3B"/>
    <w:rsid w:val="00ED1368"/>
    <w:rsid w:val="00ED14C6"/>
    <w:rsid w:val="00ED160E"/>
    <w:rsid w:val="00ED19B6"/>
    <w:rsid w:val="00ED1AB1"/>
    <w:rsid w:val="00ED24BF"/>
    <w:rsid w:val="00ED4B8C"/>
    <w:rsid w:val="00ED6077"/>
    <w:rsid w:val="00ED6167"/>
    <w:rsid w:val="00ED66C0"/>
    <w:rsid w:val="00ED6BB8"/>
    <w:rsid w:val="00ED743A"/>
    <w:rsid w:val="00EE00FB"/>
    <w:rsid w:val="00EE02EC"/>
    <w:rsid w:val="00EE0DED"/>
    <w:rsid w:val="00EE0FD9"/>
    <w:rsid w:val="00EE11B5"/>
    <w:rsid w:val="00EE347D"/>
    <w:rsid w:val="00EE39C1"/>
    <w:rsid w:val="00EE4408"/>
    <w:rsid w:val="00EE4E4C"/>
    <w:rsid w:val="00EE5231"/>
    <w:rsid w:val="00EE58CD"/>
    <w:rsid w:val="00EE605D"/>
    <w:rsid w:val="00EE73E6"/>
    <w:rsid w:val="00EF025C"/>
    <w:rsid w:val="00EF0295"/>
    <w:rsid w:val="00EF02A3"/>
    <w:rsid w:val="00EF0B0D"/>
    <w:rsid w:val="00EF0DF4"/>
    <w:rsid w:val="00EF209B"/>
    <w:rsid w:val="00EF31AB"/>
    <w:rsid w:val="00EF32CB"/>
    <w:rsid w:val="00EF3B28"/>
    <w:rsid w:val="00EF3E9F"/>
    <w:rsid w:val="00EF4EBE"/>
    <w:rsid w:val="00EF5393"/>
    <w:rsid w:val="00EF5C99"/>
    <w:rsid w:val="00EF70A6"/>
    <w:rsid w:val="00EF7AD4"/>
    <w:rsid w:val="00F03389"/>
    <w:rsid w:val="00F046CD"/>
    <w:rsid w:val="00F0475F"/>
    <w:rsid w:val="00F049F8"/>
    <w:rsid w:val="00F0514D"/>
    <w:rsid w:val="00F078C2"/>
    <w:rsid w:val="00F110D6"/>
    <w:rsid w:val="00F125D7"/>
    <w:rsid w:val="00F125E1"/>
    <w:rsid w:val="00F12AFE"/>
    <w:rsid w:val="00F13BCB"/>
    <w:rsid w:val="00F1409C"/>
    <w:rsid w:val="00F140C3"/>
    <w:rsid w:val="00F158CB"/>
    <w:rsid w:val="00F162E8"/>
    <w:rsid w:val="00F21555"/>
    <w:rsid w:val="00F235D7"/>
    <w:rsid w:val="00F250AF"/>
    <w:rsid w:val="00F254D2"/>
    <w:rsid w:val="00F25AAB"/>
    <w:rsid w:val="00F25E04"/>
    <w:rsid w:val="00F27369"/>
    <w:rsid w:val="00F330EB"/>
    <w:rsid w:val="00F3318C"/>
    <w:rsid w:val="00F33369"/>
    <w:rsid w:val="00F33A5E"/>
    <w:rsid w:val="00F34F12"/>
    <w:rsid w:val="00F36846"/>
    <w:rsid w:val="00F36891"/>
    <w:rsid w:val="00F3697A"/>
    <w:rsid w:val="00F36CB6"/>
    <w:rsid w:val="00F37B4A"/>
    <w:rsid w:val="00F37B9E"/>
    <w:rsid w:val="00F37C90"/>
    <w:rsid w:val="00F37F39"/>
    <w:rsid w:val="00F404B2"/>
    <w:rsid w:val="00F40DC0"/>
    <w:rsid w:val="00F4110B"/>
    <w:rsid w:val="00F41412"/>
    <w:rsid w:val="00F41DD5"/>
    <w:rsid w:val="00F42120"/>
    <w:rsid w:val="00F42E10"/>
    <w:rsid w:val="00F4452A"/>
    <w:rsid w:val="00F44777"/>
    <w:rsid w:val="00F44E0A"/>
    <w:rsid w:val="00F45176"/>
    <w:rsid w:val="00F45848"/>
    <w:rsid w:val="00F4655C"/>
    <w:rsid w:val="00F46C53"/>
    <w:rsid w:val="00F51195"/>
    <w:rsid w:val="00F51753"/>
    <w:rsid w:val="00F51838"/>
    <w:rsid w:val="00F522FA"/>
    <w:rsid w:val="00F54FF5"/>
    <w:rsid w:val="00F5565D"/>
    <w:rsid w:val="00F57A42"/>
    <w:rsid w:val="00F6036F"/>
    <w:rsid w:val="00F60917"/>
    <w:rsid w:val="00F60995"/>
    <w:rsid w:val="00F613B9"/>
    <w:rsid w:val="00F61949"/>
    <w:rsid w:val="00F61A87"/>
    <w:rsid w:val="00F623CC"/>
    <w:rsid w:val="00F6376B"/>
    <w:rsid w:val="00F637AE"/>
    <w:rsid w:val="00F63B0D"/>
    <w:rsid w:val="00F65378"/>
    <w:rsid w:val="00F66F87"/>
    <w:rsid w:val="00F6727B"/>
    <w:rsid w:val="00F71E73"/>
    <w:rsid w:val="00F724B0"/>
    <w:rsid w:val="00F72608"/>
    <w:rsid w:val="00F72DCA"/>
    <w:rsid w:val="00F7348E"/>
    <w:rsid w:val="00F75B25"/>
    <w:rsid w:val="00F75CEA"/>
    <w:rsid w:val="00F75D59"/>
    <w:rsid w:val="00F76A82"/>
    <w:rsid w:val="00F77731"/>
    <w:rsid w:val="00F77B89"/>
    <w:rsid w:val="00F80007"/>
    <w:rsid w:val="00F80DD4"/>
    <w:rsid w:val="00F81A22"/>
    <w:rsid w:val="00F81F09"/>
    <w:rsid w:val="00F83178"/>
    <w:rsid w:val="00F839EE"/>
    <w:rsid w:val="00F843EA"/>
    <w:rsid w:val="00F85683"/>
    <w:rsid w:val="00F862D3"/>
    <w:rsid w:val="00F87FEE"/>
    <w:rsid w:val="00F9055E"/>
    <w:rsid w:val="00F90882"/>
    <w:rsid w:val="00F937AD"/>
    <w:rsid w:val="00F93C2E"/>
    <w:rsid w:val="00F94CB1"/>
    <w:rsid w:val="00F950C2"/>
    <w:rsid w:val="00F969B4"/>
    <w:rsid w:val="00F971E9"/>
    <w:rsid w:val="00FA0742"/>
    <w:rsid w:val="00FA233C"/>
    <w:rsid w:val="00FA2473"/>
    <w:rsid w:val="00FA3C38"/>
    <w:rsid w:val="00FA56B2"/>
    <w:rsid w:val="00FA5DD4"/>
    <w:rsid w:val="00FA743E"/>
    <w:rsid w:val="00FB0A81"/>
    <w:rsid w:val="00FB1C83"/>
    <w:rsid w:val="00FB1F1A"/>
    <w:rsid w:val="00FB2655"/>
    <w:rsid w:val="00FB2D7B"/>
    <w:rsid w:val="00FB2E15"/>
    <w:rsid w:val="00FB3B5E"/>
    <w:rsid w:val="00FB4898"/>
    <w:rsid w:val="00FB4EF4"/>
    <w:rsid w:val="00FB5A2C"/>
    <w:rsid w:val="00FB5C7A"/>
    <w:rsid w:val="00FB5FC0"/>
    <w:rsid w:val="00FB63D3"/>
    <w:rsid w:val="00FB681B"/>
    <w:rsid w:val="00FB6BDE"/>
    <w:rsid w:val="00FB6E20"/>
    <w:rsid w:val="00FB736B"/>
    <w:rsid w:val="00FC001E"/>
    <w:rsid w:val="00FC02A0"/>
    <w:rsid w:val="00FC145F"/>
    <w:rsid w:val="00FC3EDD"/>
    <w:rsid w:val="00FC5D1E"/>
    <w:rsid w:val="00FC656C"/>
    <w:rsid w:val="00FD00F1"/>
    <w:rsid w:val="00FD0986"/>
    <w:rsid w:val="00FD0FB1"/>
    <w:rsid w:val="00FD166F"/>
    <w:rsid w:val="00FD16C2"/>
    <w:rsid w:val="00FD1BAD"/>
    <w:rsid w:val="00FD1E0D"/>
    <w:rsid w:val="00FD1E68"/>
    <w:rsid w:val="00FD46CE"/>
    <w:rsid w:val="00FD4A36"/>
    <w:rsid w:val="00FD5282"/>
    <w:rsid w:val="00FD7B98"/>
    <w:rsid w:val="00FE0756"/>
    <w:rsid w:val="00FE0F7D"/>
    <w:rsid w:val="00FE1604"/>
    <w:rsid w:val="00FE1614"/>
    <w:rsid w:val="00FE1D49"/>
    <w:rsid w:val="00FE1D8A"/>
    <w:rsid w:val="00FE2A6F"/>
    <w:rsid w:val="00FE2C9F"/>
    <w:rsid w:val="00FE3872"/>
    <w:rsid w:val="00FE5E49"/>
    <w:rsid w:val="00FE61DC"/>
    <w:rsid w:val="00FE6949"/>
    <w:rsid w:val="00FE6C04"/>
    <w:rsid w:val="00FE6EBA"/>
    <w:rsid w:val="00FE7BB1"/>
    <w:rsid w:val="00FF1406"/>
    <w:rsid w:val="00FF14E7"/>
    <w:rsid w:val="00FF260B"/>
    <w:rsid w:val="00FF34E9"/>
    <w:rsid w:val="00FF3F37"/>
    <w:rsid w:val="00FF4BCB"/>
    <w:rsid w:val="00FF65D7"/>
    <w:rsid w:val="00FF7DC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4020946"/>
  <w15:docId w15:val="{B0D96876-D7C1-40FB-89E2-563837B04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qFormat/>
    <w:rsid w:val="00F76A82"/>
    <w:pPr>
      <w:keepNext/>
      <w:keepLines/>
      <w:spacing w:before="240" w:after="0"/>
      <w:outlineLvl w:val="0"/>
    </w:pPr>
    <w:rPr>
      <w:rFonts w:ascii="Cambria" w:hAnsi="Cambria" w:cs="Times New Roman"/>
      <w:color w:val="365F91"/>
      <w:sz w:val="32"/>
      <w:szCs w:val="32"/>
    </w:rPr>
  </w:style>
  <w:style w:type="paragraph" w:styleId="2">
    <w:name w:val="heading 2"/>
    <w:basedOn w:val="a"/>
    <w:next w:val="a"/>
    <w:link w:val="2Char"/>
    <w:uiPriority w:val="9"/>
    <w:unhideWhenUsed/>
    <w:qFormat/>
    <w:rsid w:val="005617B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Char"/>
    <w:uiPriority w:val="9"/>
    <w:unhideWhenUsed/>
    <w:qFormat/>
    <w:rsid w:val="009049D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5D4E"/>
    <w:pPr>
      <w:ind w:left="720"/>
      <w:contextualSpacing/>
    </w:pPr>
  </w:style>
  <w:style w:type="paragraph" w:styleId="a4">
    <w:name w:val="header"/>
    <w:basedOn w:val="a"/>
    <w:link w:val="Char"/>
    <w:uiPriority w:val="99"/>
    <w:unhideWhenUsed/>
    <w:rsid w:val="000972D8"/>
    <w:pPr>
      <w:tabs>
        <w:tab w:val="center" w:pos="4153"/>
        <w:tab w:val="right" w:pos="8306"/>
      </w:tabs>
      <w:spacing w:after="0" w:line="240" w:lineRule="auto"/>
    </w:pPr>
  </w:style>
  <w:style w:type="character" w:customStyle="1" w:styleId="Char">
    <w:name w:val="Κεφαλίδα Char"/>
    <w:basedOn w:val="a0"/>
    <w:link w:val="a4"/>
    <w:uiPriority w:val="99"/>
    <w:rsid w:val="000972D8"/>
  </w:style>
  <w:style w:type="paragraph" w:styleId="a5">
    <w:name w:val="footer"/>
    <w:basedOn w:val="a"/>
    <w:link w:val="Char0"/>
    <w:uiPriority w:val="99"/>
    <w:unhideWhenUsed/>
    <w:rsid w:val="000972D8"/>
    <w:pPr>
      <w:tabs>
        <w:tab w:val="center" w:pos="4153"/>
        <w:tab w:val="right" w:pos="8306"/>
      </w:tabs>
      <w:spacing w:after="0" w:line="240" w:lineRule="auto"/>
    </w:pPr>
  </w:style>
  <w:style w:type="character" w:customStyle="1" w:styleId="Char0">
    <w:name w:val="Υποσέλιδο Char"/>
    <w:basedOn w:val="a0"/>
    <w:link w:val="a5"/>
    <w:uiPriority w:val="99"/>
    <w:rsid w:val="000972D8"/>
  </w:style>
  <w:style w:type="table" w:styleId="a6">
    <w:name w:val="Table Grid"/>
    <w:basedOn w:val="a1"/>
    <w:uiPriority w:val="59"/>
    <w:rsid w:val="005B32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1"/>
    <w:uiPriority w:val="99"/>
    <w:semiHidden/>
    <w:unhideWhenUsed/>
    <w:rsid w:val="00834446"/>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834446"/>
    <w:rPr>
      <w:rFonts w:ascii="Tahoma" w:hAnsi="Tahoma" w:cs="Tahoma"/>
      <w:sz w:val="16"/>
      <w:szCs w:val="16"/>
    </w:rPr>
  </w:style>
  <w:style w:type="paragraph" w:customStyle="1" w:styleId="Default">
    <w:name w:val="Default"/>
    <w:rsid w:val="005C4303"/>
    <w:pPr>
      <w:spacing w:after="0" w:line="240" w:lineRule="auto"/>
    </w:pPr>
    <w:rPr>
      <w:rFonts w:ascii="Calibri" w:eastAsia="Times New Roman" w:hAnsi="Calibri" w:cs="Times New Roman"/>
      <w:color w:val="000000"/>
      <w:sz w:val="24"/>
      <w:szCs w:val="24"/>
      <w:lang w:eastAsia="zh-CN"/>
    </w:rPr>
  </w:style>
  <w:style w:type="paragraph" w:customStyle="1" w:styleId="a8">
    <w:name w:val="Κείμενο"/>
    <w:basedOn w:val="a"/>
    <w:rsid w:val="001F56C2"/>
    <w:pPr>
      <w:spacing w:before="60" w:after="60" w:line="280" w:lineRule="atLeast"/>
      <w:jc w:val="both"/>
    </w:pPr>
    <w:rPr>
      <w:rFonts w:ascii="Arial" w:eastAsia="Times New Roman" w:hAnsi="Arial" w:cs="Arial"/>
      <w:lang w:eastAsia="zh-CN"/>
    </w:rPr>
  </w:style>
  <w:style w:type="paragraph" w:styleId="a9">
    <w:name w:val="Body Text"/>
    <w:basedOn w:val="a"/>
    <w:link w:val="Char2"/>
    <w:uiPriority w:val="99"/>
    <w:rsid w:val="001F56C2"/>
    <w:pPr>
      <w:spacing w:after="120" w:line="360" w:lineRule="auto"/>
      <w:jc w:val="both"/>
    </w:pPr>
    <w:rPr>
      <w:rFonts w:ascii="Calibri" w:eastAsia="Calibri" w:hAnsi="Calibri" w:cs="Times New Roman"/>
      <w:sz w:val="20"/>
      <w:szCs w:val="20"/>
      <w:lang w:eastAsia="zh-CN"/>
    </w:rPr>
  </w:style>
  <w:style w:type="character" w:customStyle="1" w:styleId="Char2">
    <w:name w:val="Σώμα κειμένου Char"/>
    <w:basedOn w:val="a0"/>
    <w:link w:val="a9"/>
    <w:uiPriority w:val="99"/>
    <w:rsid w:val="001F56C2"/>
    <w:rPr>
      <w:rFonts w:ascii="Calibri" w:eastAsia="Calibri" w:hAnsi="Calibri" w:cs="Times New Roman"/>
      <w:sz w:val="20"/>
      <w:szCs w:val="20"/>
      <w:lang w:eastAsia="zh-CN"/>
    </w:rPr>
  </w:style>
  <w:style w:type="paragraph" w:styleId="aa">
    <w:name w:val="caption"/>
    <w:basedOn w:val="a"/>
    <w:next w:val="a"/>
    <w:qFormat/>
    <w:rsid w:val="009961F6"/>
    <w:pPr>
      <w:spacing w:before="120" w:after="120" w:line="320" w:lineRule="atLeast"/>
      <w:jc w:val="both"/>
    </w:pPr>
    <w:rPr>
      <w:rFonts w:ascii="Verdana" w:eastAsia="Times New Roman" w:hAnsi="Verdana" w:cs="Times New Roman"/>
      <w:b/>
      <w:bCs/>
      <w:sz w:val="20"/>
      <w:szCs w:val="20"/>
      <w:lang w:val="en-US" w:eastAsia="en-US"/>
    </w:rPr>
  </w:style>
  <w:style w:type="paragraph" w:styleId="ab">
    <w:name w:val="List Bullet"/>
    <w:basedOn w:val="a"/>
    <w:link w:val="Char3"/>
    <w:rsid w:val="001B2E45"/>
    <w:pPr>
      <w:spacing w:after="120" w:line="288" w:lineRule="auto"/>
      <w:jc w:val="both"/>
    </w:pPr>
    <w:rPr>
      <w:rFonts w:ascii="Arial" w:eastAsia="Times New Roman" w:hAnsi="Arial" w:cs="Arial"/>
      <w:lang w:eastAsia="en-US"/>
    </w:rPr>
  </w:style>
  <w:style w:type="character" w:customStyle="1" w:styleId="Char3">
    <w:name w:val="Λίστα με κουκκίδες Char"/>
    <w:link w:val="ab"/>
    <w:rsid w:val="001B2E45"/>
    <w:rPr>
      <w:rFonts w:ascii="Arial" w:eastAsia="Times New Roman" w:hAnsi="Arial" w:cs="Arial"/>
      <w:lang w:eastAsia="en-US"/>
    </w:rPr>
  </w:style>
  <w:style w:type="paragraph" w:styleId="ac">
    <w:name w:val="List"/>
    <w:basedOn w:val="a"/>
    <w:rsid w:val="001B2E45"/>
    <w:pPr>
      <w:spacing w:after="120" w:line="288" w:lineRule="auto"/>
      <w:ind w:left="283" w:hanging="283"/>
      <w:jc w:val="both"/>
    </w:pPr>
    <w:rPr>
      <w:rFonts w:ascii="Arial" w:eastAsia="Times New Roman" w:hAnsi="Arial" w:cs="Times New Roman"/>
      <w:szCs w:val="24"/>
    </w:rPr>
  </w:style>
  <w:style w:type="paragraph" w:styleId="Web">
    <w:name w:val="Normal (Web)"/>
    <w:basedOn w:val="a"/>
    <w:uiPriority w:val="99"/>
    <w:semiHidden/>
    <w:unhideWhenUsed/>
    <w:rsid w:val="00CB2C2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Char">
    <w:name w:val="Επικεφαλίδα 1 Char"/>
    <w:link w:val="1"/>
    <w:locked/>
    <w:rsid w:val="00F76A82"/>
    <w:rPr>
      <w:rFonts w:ascii="Cambria" w:hAnsi="Cambria" w:cs="Times New Roman"/>
      <w:color w:val="365F91"/>
      <w:sz w:val="32"/>
      <w:szCs w:val="32"/>
    </w:rPr>
  </w:style>
  <w:style w:type="character" w:customStyle="1" w:styleId="1Char1">
    <w:name w:val="Επικεφαλίδα 1 Char1"/>
    <w:basedOn w:val="a0"/>
    <w:uiPriority w:val="9"/>
    <w:rsid w:val="00F76A82"/>
    <w:rPr>
      <w:rFonts w:asciiTheme="majorHAnsi" w:eastAsiaTheme="majorEastAsia" w:hAnsiTheme="majorHAnsi" w:cstheme="majorBidi"/>
      <w:color w:val="365F91" w:themeColor="accent1" w:themeShade="BF"/>
      <w:sz w:val="32"/>
      <w:szCs w:val="32"/>
    </w:rPr>
  </w:style>
  <w:style w:type="paragraph" w:styleId="ad">
    <w:name w:val="TOC Heading"/>
    <w:basedOn w:val="1"/>
    <w:next w:val="a"/>
    <w:uiPriority w:val="39"/>
    <w:unhideWhenUsed/>
    <w:qFormat/>
    <w:rsid w:val="00EC53B3"/>
    <w:pPr>
      <w:spacing w:line="259" w:lineRule="auto"/>
      <w:outlineLvl w:val="9"/>
    </w:pPr>
    <w:rPr>
      <w:rFonts w:asciiTheme="majorHAnsi" w:eastAsiaTheme="majorEastAsia" w:hAnsiTheme="majorHAnsi" w:cstheme="majorBidi"/>
      <w:color w:val="365F91" w:themeColor="accent1" w:themeShade="BF"/>
    </w:rPr>
  </w:style>
  <w:style w:type="paragraph" w:styleId="10">
    <w:name w:val="toc 1"/>
    <w:basedOn w:val="a"/>
    <w:next w:val="a"/>
    <w:autoRedefine/>
    <w:uiPriority w:val="39"/>
    <w:unhideWhenUsed/>
    <w:rsid w:val="00EC53B3"/>
    <w:pPr>
      <w:spacing w:after="100"/>
    </w:pPr>
  </w:style>
  <w:style w:type="character" w:styleId="-">
    <w:name w:val="Hyperlink"/>
    <w:basedOn w:val="a0"/>
    <w:uiPriority w:val="99"/>
    <w:unhideWhenUsed/>
    <w:rsid w:val="00EC53B3"/>
    <w:rPr>
      <w:color w:val="0000FF" w:themeColor="hyperlink"/>
      <w:u w:val="single"/>
    </w:rPr>
  </w:style>
  <w:style w:type="character" w:customStyle="1" w:styleId="2Char">
    <w:name w:val="Επικεφαλίδα 2 Char"/>
    <w:basedOn w:val="a0"/>
    <w:link w:val="2"/>
    <w:uiPriority w:val="9"/>
    <w:rsid w:val="005617BF"/>
    <w:rPr>
      <w:rFonts w:asciiTheme="majorHAnsi" w:eastAsiaTheme="majorEastAsia" w:hAnsiTheme="majorHAnsi" w:cstheme="majorBidi"/>
      <w:color w:val="365F91" w:themeColor="accent1" w:themeShade="BF"/>
      <w:sz w:val="26"/>
      <w:szCs w:val="26"/>
    </w:rPr>
  </w:style>
  <w:style w:type="paragraph" w:styleId="20">
    <w:name w:val="toc 2"/>
    <w:basedOn w:val="a"/>
    <w:next w:val="a"/>
    <w:autoRedefine/>
    <w:uiPriority w:val="39"/>
    <w:unhideWhenUsed/>
    <w:rsid w:val="006F10C5"/>
    <w:pPr>
      <w:spacing w:after="100"/>
      <w:ind w:left="220"/>
    </w:pPr>
  </w:style>
  <w:style w:type="character" w:customStyle="1" w:styleId="3Char">
    <w:name w:val="Επικεφαλίδα 3 Char"/>
    <w:basedOn w:val="a0"/>
    <w:link w:val="3"/>
    <w:uiPriority w:val="9"/>
    <w:rsid w:val="009049D7"/>
    <w:rPr>
      <w:rFonts w:asciiTheme="majorHAnsi" w:eastAsiaTheme="majorEastAsia" w:hAnsiTheme="majorHAnsi" w:cstheme="majorBidi"/>
      <w:color w:val="243F60" w:themeColor="accent1" w:themeShade="7F"/>
      <w:sz w:val="24"/>
      <w:szCs w:val="24"/>
    </w:rPr>
  </w:style>
  <w:style w:type="paragraph" w:styleId="30">
    <w:name w:val="toc 3"/>
    <w:basedOn w:val="a"/>
    <w:next w:val="a"/>
    <w:autoRedefine/>
    <w:uiPriority w:val="39"/>
    <w:unhideWhenUsed/>
    <w:rsid w:val="00B533AB"/>
    <w:pPr>
      <w:spacing w:after="100"/>
      <w:ind w:left="440"/>
    </w:pPr>
  </w:style>
  <w:style w:type="paragraph" w:styleId="ae">
    <w:name w:val="footnote text"/>
    <w:basedOn w:val="a"/>
    <w:link w:val="Char4"/>
    <w:rsid w:val="00601D43"/>
    <w:pPr>
      <w:spacing w:after="0" w:line="240" w:lineRule="auto"/>
    </w:pPr>
    <w:rPr>
      <w:rFonts w:ascii="Calibri" w:eastAsia="Times New Roman" w:hAnsi="Calibri" w:cs="Times New Roman"/>
      <w:sz w:val="20"/>
      <w:szCs w:val="20"/>
    </w:rPr>
  </w:style>
  <w:style w:type="character" w:customStyle="1" w:styleId="Char4">
    <w:name w:val="Κείμενο υποσημείωσης Char"/>
    <w:basedOn w:val="a0"/>
    <w:link w:val="ae"/>
    <w:rsid w:val="00601D43"/>
    <w:rPr>
      <w:rFonts w:ascii="Calibri" w:eastAsia="Times New Roman" w:hAnsi="Calibri" w:cs="Times New Roman"/>
      <w:sz w:val="20"/>
      <w:szCs w:val="20"/>
    </w:rPr>
  </w:style>
  <w:style w:type="character" w:styleId="af">
    <w:name w:val="footnote reference"/>
    <w:aliases w:val="Footnote symbol,Footnote"/>
    <w:rsid w:val="00601D43"/>
    <w:rPr>
      <w:rFonts w:cs="Times New Roman"/>
      <w:vertAlign w:val="superscript"/>
    </w:rPr>
  </w:style>
  <w:style w:type="character" w:styleId="af0">
    <w:name w:val="annotation reference"/>
    <w:basedOn w:val="a0"/>
    <w:uiPriority w:val="99"/>
    <w:semiHidden/>
    <w:unhideWhenUsed/>
    <w:rsid w:val="00F140C3"/>
    <w:rPr>
      <w:sz w:val="16"/>
      <w:szCs w:val="16"/>
    </w:rPr>
  </w:style>
  <w:style w:type="paragraph" w:styleId="af1">
    <w:name w:val="annotation text"/>
    <w:basedOn w:val="a"/>
    <w:link w:val="Char5"/>
    <w:uiPriority w:val="99"/>
    <w:unhideWhenUsed/>
    <w:rsid w:val="00F140C3"/>
    <w:pPr>
      <w:spacing w:line="240" w:lineRule="auto"/>
    </w:pPr>
    <w:rPr>
      <w:sz w:val="20"/>
      <w:szCs w:val="20"/>
    </w:rPr>
  </w:style>
  <w:style w:type="character" w:customStyle="1" w:styleId="Char5">
    <w:name w:val="Κείμενο σχολίου Char"/>
    <w:basedOn w:val="a0"/>
    <w:link w:val="af1"/>
    <w:uiPriority w:val="99"/>
    <w:rsid w:val="00F140C3"/>
    <w:rPr>
      <w:sz w:val="20"/>
      <w:szCs w:val="20"/>
    </w:rPr>
  </w:style>
  <w:style w:type="paragraph" w:styleId="af2">
    <w:name w:val="annotation subject"/>
    <w:basedOn w:val="af1"/>
    <w:next w:val="af1"/>
    <w:link w:val="Char6"/>
    <w:uiPriority w:val="99"/>
    <w:semiHidden/>
    <w:unhideWhenUsed/>
    <w:rsid w:val="00F140C3"/>
    <w:rPr>
      <w:b/>
      <w:bCs/>
    </w:rPr>
  </w:style>
  <w:style w:type="character" w:customStyle="1" w:styleId="Char6">
    <w:name w:val="Θέμα σχολίου Char"/>
    <w:basedOn w:val="Char5"/>
    <w:link w:val="af2"/>
    <w:uiPriority w:val="99"/>
    <w:semiHidden/>
    <w:rsid w:val="00F140C3"/>
    <w:rPr>
      <w:b/>
      <w:bCs/>
      <w:sz w:val="20"/>
      <w:szCs w:val="20"/>
    </w:rPr>
  </w:style>
  <w:style w:type="paragraph" w:customStyle="1" w:styleId="11">
    <w:name w:val="Παράγραφος λίστας1"/>
    <w:basedOn w:val="a"/>
    <w:rsid w:val="00FB6E20"/>
    <w:pPr>
      <w:ind w:left="720"/>
      <w:contextualSpacing/>
    </w:pPr>
    <w:rPr>
      <w:rFonts w:ascii="Calibri" w:eastAsia="Times New Roman" w:hAnsi="Calibri" w:cs="Times New Roman"/>
      <w:lang w:eastAsia="en-US"/>
    </w:rPr>
  </w:style>
  <w:style w:type="paragraph" w:styleId="af3">
    <w:name w:val="endnote text"/>
    <w:basedOn w:val="a"/>
    <w:link w:val="Char7"/>
    <w:rsid w:val="00B200B9"/>
    <w:pPr>
      <w:spacing w:after="0" w:line="240" w:lineRule="auto"/>
    </w:pPr>
    <w:rPr>
      <w:rFonts w:ascii="Times New Roman" w:eastAsia="Times New Roman" w:hAnsi="Times New Roman" w:cs="Times New Roman"/>
      <w:sz w:val="20"/>
      <w:szCs w:val="20"/>
    </w:rPr>
  </w:style>
  <w:style w:type="character" w:customStyle="1" w:styleId="Char7">
    <w:name w:val="Κείμενο σημείωσης τέλους Char"/>
    <w:basedOn w:val="a0"/>
    <w:link w:val="af3"/>
    <w:rsid w:val="00B200B9"/>
    <w:rPr>
      <w:rFonts w:ascii="Times New Roman" w:eastAsia="Times New Roman" w:hAnsi="Times New Roman" w:cs="Times New Roman"/>
      <w:sz w:val="20"/>
      <w:szCs w:val="20"/>
    </w:rPr>
  </w:style>
  <w:style w:type="paragraph" w:customStyle="1" w:styleId="21">
    <w:name w:val="Παράγραφος λίστας2"/>
    <w:basedOn w:val="a"/>
    <w:rsid w:val="00EF7AD4"/>
    <w:pPr>
      <w:ind w:left="720"/>
      <w:contextualSpacing/>
    </w:pPr>
    <w:rPr>
      <w:rFonts w:ascii="Calibri" w:eastAsia="Times New Roman" w:hAnsi="Calibri" w:cs="Times New Roman"/>
      <w:lang w:eastAsia="en-US"/>
    </w:rPr>
  </w:style>
  <w:style w:type="table" w:customStyle="1" w:styleId="12">
    <w:name w:val="Πλέγμα πίνακα1"/>
    <w:basedOn w:val="a1"/>
    <w:next w:val="a6"/>
    <w:uiPriority w:val="59"/>
    <w:rsid w:val="00BF37D9"/>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
    <w:name w:val="Παράγραφος λίστας3"/>
    <w:basedOn w:val="a"/>
    <w:rsid w:val="00931FE0"/>
    <w:pPr>
      <w:spacing w:before="120"/>
      <w:ind w:left="720"/>
      <w:contextualSpacing/>
      <w:jc w:val="both"/>
    </w:pPr>
    <w:rPr>
      <w:rFonts w:ascii="Calibri" w:eastAsia="Times New Roman" w:hAnsi="Calibri" w:cs="Times New Roman"/>
    </w:rPr>
  </w:style>
  <w:style w:type="paragraph" w:styleId="af4">
    <w:name w:val="Revision"/>
    <w:hidden/>
    <w:uiPriority w:val="99"/>
    <w:semiHidden/>
    <w:rsid w:val="007520C6"/>
    <w:pPr>
      <w:spacing w:after="0" w:line="240" w:lineRule="auto"/>
    </w:pPr>
  </w:style>
  <w:style w:type="character" w:customStyle="1" w:styleId="13">
    <w:name w:val="Ανεπίλυτη αναφορά1"/>
    <w:basedOn w:val="a0"/>
    <w:uiPriority w:val="99"/>
    <w:semiHidden/>
    <w:unhideWhenUsed/>
    <w:rsid w:val="003D70A7"/>
    <w:rPr>
      <w:color w:val="605E5C"/>
      <w:shd w:val="clear" w:color="auto" w:fill="E1DFDD"/>
    </w:rPr>
  </w:style>
  <w:style w:type="character" w:customStyle="1" w:styleId="22">
    <w:name w:val="Ανεπίλυτη αναφορά2"/>
    <w:basedOn w:val="a0"/>
    <w:uiPriority w:val="99"/>
    <w:semiHidden/>
    <w:unhideWhenUsed/>
    <w:rsid w:val="0075461A"/>
    <w:rPr>
      <w:color w:val="605E5C"/>
      <w:shd w:val="clear" w:color="auto" w:fill="E1DFDD"/>
    </w:rPr>
  </w:style>
  <w:style w:type="character" w:styleId="af5">
    <w:name w:val="Unresolved Mention"/>
    <w:basedOn w:val="a0"/>
    <w:uiPriority w:val="99"/>
    <w:semiHidden/>
    <w:unhideWhenUsed/>
    <w:rsid w:val="00EB0CC4"/>
    <w:rPr>
      <w:color w:val="605E5C"/>
      <w:shd w:val="clear" w:color="auto" w:fill="E1DFDD"/>
    </w:rPr>
  </w:style>
  <w:style w:type="character" w:styleId="-0">
    <w:name w:val="FollowedHyperlink"/>
    <w:basedOn w:val="a0"/>
    <w:uiPriority w:val="99"/>
    <w:semiHidden/>
    <w:unhideWhenUsed/>
    <w:rsid w:val="00DA4B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285773">
      <w:bodyDiv w:val="1"/>
      <w:marLeft w:val="0"/>
      <w:marRight w:val="0"/>
      <w:marTop w:val="0"/>
      <w:marBottom w:val="0"/>
      <w:divBdr>
        <w:top w:val="none" w:sz="0" w:space="0" w:color="auto"/>
        <w:left w:val="none" w:sz="0" w:space="0" w:color="auto"/>
        <w:bottom w:val="none" w:sz="0" w:space="0" w:color="auto"/>
        <w:right w:val="none" w:sz="0" w:space="0" w:color="auto"/>
      </w:divBdr>
    </w:div>
    <w:div w:id="137578230">
      <w:bodyDiv w:val="1"/>
      <w:marLeft w:val="0"/>
      <w:marRight w:val="0"/>
      <w:marTop w:val="0"/>
      <w:marBottom w:val="0"/>
      <w:divBdr>
        <w:top w:val="none" w:sz="0" w:space="0" w:color="auto"/>
        <w:left w:val="none" w:sz="0" w:space="0" w:color="auto"/>
        <w:bottom w:val="none" w:sz="0" w:space="0" w:color="auto"/>
        <w:right w:val="none" w:sz="0" w:space="0" w:color="auto"/>
      </w:divBdr>
    </w:div>
    <w:div w:id="263416805">
      <w:bodyDiv w:val="1"/>
      <w:marLeft w:val="0"/>
      <w:marRight w:val="0"/>
      <w:marTop w:val="0"/>
      <w:marBottom w:val="0"/>
      <w:divBdr>
        <w:top w:val="none" w:sz="0" w:space="0" w:color="auto"/>
        <w:left w:val="none" w:sz="0" w:space="0" w:color="auto"/>
        <w:bottom w:val="none" w:sz="0" w:space="0" w:color="auto"/>
        <w:right w:val="none" w:sz="0" w:space="0" w:color="auto"/>
      </w:divBdr>
    </w:div>
    <w:div w:id="334966810">
      <w:bodyDiv w:val="1"/>
      <w:marLeft w:val="0"/>
      <w:marRight w:val="0"/>
      <w:marTop w:val="0"/>
      <w:marBottom w:val="0"/>
      <w:divBdr>
        <w:top w:val="none" w:sz="0" w:space="0" w:color="auto"/>
        <w:left w:val="none" w:sz="0" w:space="0" w:color="auto"/>
        <w:bottom w:val="none" w:sz="0" w:space="0" w:color="auto"/>
        <w:right w:val="none" w:sz="0" w:space="0" w:color="auto"/>
      </w:divBdr>
    </w:div>
    <w:div w:id="351759745">
      <w:bodyDiv w:val="1"/>
      <w:marLeft w:val="0"/>
      <w:marRight w:val="0"/>
      <w:marTop w:val="0"/>
      <w:marBottom w:val="0"/>
      <w:divBdr>
        <w:top w:val="none" w:sz="0" w:space="0" w:color="auto"/>
        <w:left w:val="none" w:sz="0" w:space="0" w:color="auto"/>
        <w:bottom w:val="none" w:sz="0" w:space="0" w:color="auto"/>
        <w:right w:val="none" w:sz="0" w:space="0" w:color="auto"/>
      </w:divBdr>
    </w:div>
    <w:div w:id="353846828">
      <w:bodyDiv w:val="1"/>
      <w:marLeft w:val="0"/>
      <w:marRight w:val="0"/>
      <w:marTop w:val="0"/>
      <w:marBottom w:val="0"/>
      <w:divBdr>
        <w:top w:val="none" w:sz="0" w:space="0" w:color="auto"/>
        <w:left w:val="none" w:sz="0" w:space="0" w:color="auto"/>
        <w:bottom w:val="none" w:sz="0" w:space="0" w:color="auto"/>
        <w:right w:val="none" w:sz="0" w:space="0" w:color="auto"/>
      </w:divBdr>
    </w:div>
    <w:div w:id="419448514">
      <w:bodyDiv w:val="1"/>
      <w:marLeft w:val="0"/>
      <w:marRight w:val="0"/>
      <w:marTop w:val="0"/>
      <w:marBottom w:val="0"/>
      <w:divBdr>
        <w:top w:val="none" w:sz="0" w:space="0" w:color="auto"/>
        <w:left w:val="none" w:sz="0" w:space="0" w:color="auto"/>
        <w:bottom w:val="none" w:sz="0" w:space="0" w:color="auto"/>
        <w:right w:val="none" w:sz="0" w:space="0" w:color="auto"/>
      </w:divBdr>
    </w:div>
    <w:div w:id="582106454">
      <w:bodyDiv w:val="1"/>
      <w:marLeft w:val="0"/>
      <w:marRight w:val="0"/>
      <w:marTop w:val="0"/>
      <w:marBottom w:val="0"/>
      <w:divBdr>
        <w:top w:val="none" w:sz="0" w:space="0" w:color="auto"/>
        <w:left w:val="none" w:sz="0" w:space="0" w:color="auto"/>
        <w:bottom w:val="none" w:sz="0" w:space="0" w:color="auto"/>
        <w:right w:val="none" w:sz="0" w:space="0" w:color="auto"/>
      </w:divBdr>
    </w:div>
    <w:div w:id="614480047">
      <w:bodyDiv w:val="1"/>
      <w:marLeft w:val="0"/>
      <w:marRight w:val="0"/>
      <w:marTop w:val="0"/>
      <w:marBottom w:val="0"/>
      <w:divBdr>
        <w:top w:val="none" w:sz="0" w:space="0" w:color="auto"/>
        <w:left w:val="none" w:sz="0" w:space="0" w:color="auto"/>
        <w:bottom w:val="none" w:sz="0" w:space="0" w:color="auto"/>
        <w:right w:val="none" w:sz="0" w:space="0" w:color="auto"/>
      </w:divBdr>
    </w:div>
    <w:div w:id="644359904">
      <w:bodyDiv w:val="1"/>
      <w:marLeft w:val="0"/>
      <w:marRight w:val="0"/>
      <w:marTop w:val="0"/>
      <w:marBottom w:val="0"/>
      <w:divBdr>
        <w:top w:val="none" w:sz="0" w:space="0" w:color="auto"/>
        <w:left w:val="none" w:sz="0" w:space="0" w:color="auto"/>
        <w:bottom w:val="none" w:sz="0" w:space="0" w:color="auto"/>
        <w:right w:val="none" w:sz="0" w:space="0" w:color="auto"/>
      </w:divBdr>
    </w:div>
    <w:div w:id="653262882">
      <w:bodyDiv w:val="1"/>
      <w:marLeft w:val="0"/>
      <w:marRight w:val="0"/>
      <w:marTop w:val="0"/>
      <w:marBottom w:val="0"/>
      <w:divBdr>
        <w:top w:val="none" w:sz="0" w:space="0" w:color="auto"/>
        <w:left w:val="none" w:sz="0" w:space="0" w:color="auto"/>
        <w:bottom w:val="none" w:sz="0" w:space="0" w:color="auto"/>
        <w:right w:val="none" w:sz="0" w:space="0" w:color="auto"/>
      </w:divBdr>
    </w:div>
    <w:div w:id="812916135">
      <w:bodyDiv w:val="1"/>
      <w:marLeft w:val="0"/>
      <w:marRight w:val="0"/>
      <w:marTop w:val="0"/>
      <w:marBottom w:val="0"/>
      <w:divBdr>
        <w:top w:val="none" w:sz="0" w:space="0" w:color="auto"/>
        <w:left w:val="none" w:sz="0" w:space="0" w:color="auto"/>
        <w:bottom w:val="none" w:sz="0" w:space="0" w:color="auto"/>
        <w:right w:val="none" w:sz="0" w:space="0" w:color="auto"/>
      </w:divBdr>
    </w:div>
    <w:div w:id="917592873">
      <w:bodyDiv w:val="1"/>
      <w:marLeft w:val="0"/>
      <w:marRight w:val="0"/>
      <w:marTop w:val="0"/>
      <w:marBottom w:val="0"/>
      <w:divBdr>
        <w:top w:val="none" w:sz="0" w:space="0" w:color="auto"/>
        <w:left w:val="none" w:sz="0" w:space="0" w:color="auto"/>
        <w:bottom w:val="none" w:sz="0" w:space="0" w:color="auto"/>
        <w:right w:val="none" w:sz="0" w:space="0" w:color="auto"/>
      </w:divBdr>
    </w:div>
    <w:div w:id="1140541924">
      <w:bodyDiv w:val="1"/>
      <w:marLeft w:val="0"/>
      <w:marRight w:val="0"/>
      <w:marTop w:val="0"/>
      <w:marBottom w:val="0"/>
      <w:divBdr>
        <w:top w:val="none" w:sz="0" w:space="0" w:color="auto"/>
        <w:left w:val="none" w:sz="0" w:space="0" w:color="auto"/>
        <w:bottom w:val="none" w:sz="0" w:space="0" w:color="auto"/>
        <w:right w:val="none" w:sz="0" w:space="0" w:color="auto"/>
      </w:divBdr>
    </w:div>
    <w:div w:id="1159809713">
      <w:bodyDiv w:val="1"/>
      <w:marLeft w:val="0"/>
      <w:marRight w:val="0"/>
      <w:marTop w:val="0"/>
      <w:marBottom w:val="0"/>
      <w:divBdr>
        <w:top w:val="none" w:sz="0" w:space="0" w:color="auto"/>
        <w:left w:val="none" w:sz="0" w:space="0" w:color="auto"/>
        <w:bottom w:val="none" w:sz="0" w:space="0" w:color="auto"/>
        <w:right w:val="none" w:sz="0" w:space="0" w:color="auto"/>
      </w:divBdr>
    </w:div>
    <w:div w:id="1360668467">
      <w:bodyDiv w:val="1"/>
      <w:marLeft w:val="0"/>
      <w:marRight w:val="0"/>
      <w:marTop w:val="0"/>
      <w:marBottom w:val="0"/>
      <w:divBdr>
        <w:top w:val="none" w:sz="0" w:space="0" w:color="auto"/>
        <w:left w:val="none" w:sz="0" w:space="0" w:color="auto"/>
        <w:bottom w:val="none" w:sz="0" w:space="0" w:color="auto"/>
        <w:right w:val="none" w:sz="0" w:space="0" w:color="auto"/>
      </w:divBdr>
    </w:div>
    <w:div w:id="1417357891">
      <w:bodyDiv w:val="1"/>
      <w:marLeft w:val="0"/>
      <w:marRight w:val="0"/>
      <w:marTop w:val="0"/>
      <w:marBottom w:val="0"/>
      <w:divBdr>
        <w:top w:val="none" w:sz="0" w:space="0" w:color="auto"/>
        <w:left w:val="none" w:sz="0" w:space="0" w:color="auto"/>
        <w:bottom w:val="none" w:sz="0" w:space="0" w:color="auto"/>
        <w:right w:val="none" w:sz="0" w:space="0" w:color="auto"/>
      </w:divBdr>
    </w:div>
    <w:div w:id="1435516806">
      <w:bodyDiv w:val="1"/>
      <w:marLeft w:val="0"/>
      <w:marRight w:val="0"/>
      <w:marTop w:val="0"/>
      <w:marBottom w:val="0"/>
      <w:divBdr>
        <w:top w:val="none" w:sz="0" w:space="0" w:color="auto"/>
        <w:left w:val="none" w:sz="0" w:space="0" w:color="auto"/>
        <w:bottom w:val="none" w:sz="0" w:space="0" w:color="auto"/>
        <w:right w:val="none" w:sz="0" w:space="0" w:color="auto"/>
      </w:divBdr>
    </w:div>
    <w:div w:id="1626741046">
      <w:bodyDiv w:val="1"/>
      <w:marLeft w:val="0"/>
      <w:marRight w:val="0"/>
      <w:marTop w:val="0"/>
      <w:marBottom w:val="0"/>
      <w:divBdr>
        <w:top w:val="none" w:sz="0" w:space="0" w:color="auto"/>
        <w:left w:val="none" w:sz="0" w:space="0" w:color="auto"/>
        <w:bottom w:val="none" w:sz="0" w:space="0" w:color="auto"/>
        <w:right w:val="none" w:sz="0" w:space="0" w:color="auto"/>
      </w:divBdr>
    </w:div>
    <w:div w:id="1634796388">
      <w:bodyDiv w:val="1"/>
      <w:marLeft w:val="0"/>
      <w:marRight w:val="0"/>
      <w:marTop w:val="0"/>
      <w:marBottom w:val="0"/>
      <w:divBdr>
        <w:top w:val="none" w:sz="0" w:space="0" w:color="auto"/>
        <w:left w:val="none" w:sz="0" w:space="0" w:color="auto"/>
        <w:bottom w:val="none" w:sz="0" w:space="0" w:color="auto"/>
        <w:right w:val="none" w:sz="0" w:space="0" w:color="auto"/>
      </w:divBdr>
    </w:div>
    <w:div w:id="1732771907">
      <w:bodyDiv w:val="1"/>
      <w:marLeft w:val="0"/>
      <w:marRight w:val="0"/>
      <w:marTop w:val="0"/>
      <w:marBottom w:val="0"/>
      <w:divBdr>
        <w:top w:val="none" w:sz="0" w:space="0" w:color="auto"/>
        <w:left w:val="none" w:sz="0" w:space="0" w:color="auto"/>
        <w:bottom w:val="none" w:sz="0" w:space="0" w:color="auto"/>
        <w:right w:val="none" w:sz="0" w:space="0" w:color="auto"/>
      </w:divBdr>
    </w:div>
    <w:div w:id="1745948594">
      <w:bodyDiv w:val="1"/>
      <w:marLeft w:val="0"/>
      <w:marRight w:val="0"/>
      <w:marTop w:val="0"/>
      <w:marBottom w:val="0"/>
      <w:divBdr>
        <w:top w:val="none" w:sz="0" w:space="0" w:color="auto"/>
        <w:left w:val="none" w:sz="0" w:space="0" w:color="auto"/>
        <w:bottom w:val="none" w:sz="0" w:space="0" w:color="auto"/>
        <w:right w:val="none" w:sz="0" w:space="0" w:color="auto"/>
      </w:divBdr>
    </w:div>
    <w:div w:id="1783065571">
      <w:bodyDiv w:val="1"/>
      <w:marLeft w:val="0"/>
      <w:marRight w:val="0"/>
      <w:marTop w:val="0"/>
      <w:marBottom w:val="0"/>
      <w:divBdr>
        <w:top w:val="none" w:sz="0" w:space="0" w:color="auto"/>
        <w:left w:val="none" w:sz="0" w:space="0" w:color="auto"/>
        <w:bottom w:val="none" w:sz="0" w:space="0" w:color="auto"/>
        <w:right w:val="none" w:sz="0" w:space="0" w:color="auto"/>
      </w:divBdr>
    </w:div>
    <w:div w:id="1790471633">
      <w:bodyDiv w:val="1"/>
      <w:marLeft w:val="0"/>
      <w:marRight w:val="0"/>
      <w:marTop w:val="0"/>
      <w:marBottom w:val="0"/>
      <w:divBdr>
        <w:top w:val="none" w:sz="0" w:space="0" w:color="auto"/>
        <w:left w:val="none" w:sz="0" w:space="0" w:color="auto"/>
        <w:bottom w:val="none" w:sz="0" w:space="0" w:color="auto"/>
        <w:right w:val="none" w:sz="0" w:space="0" w:color="auto"/>
      </w:divBdr>
    </w:div>
    <w:div w:id="1824659707">
      <w:bodyDiv w:val="1"/>
      <w:marLeft w:val="0"/>
      <w:marRight w:val="0"/>
      <w:marTop w:val="0"/>
      <w:marBottom w:val="0"/>
      <w:divBdr>
        <w:top w:val="none" w:sz="0" w:space="0" w:color="auto"/>
        <w:left w:val="none" w:sz="0" w:space="0" w:color="auto"/>
        <w:bottom w:val="none" w:sz="0" w:space="0" w:color="auto"/>
        <w:right w:val="none" w:sz="0" w:space="0" w:color="auto"/>
      </w:divBdr>
    </w:div>
    <w:div w:id="1854564704">
      <w:bodyDiv w:val="1"/>
      <w:marLeft w:val="0"/>
      <w:marRight w:val="0"/>
      <w:marTop w:val="0"/>
      <w:marBottom w:val="0"/>
      <w:divBdr>
        <w:top w:val="none" w:sz="0" w:space="0" w:color="auto"/>
        <w:left w:val="none" w:sz="0" w:space="0" w:color="auto"/>
        <w:bottom w:val="none" w:sz="0" w:space="0" w:color="auto"/>
        <w:right w:val="none" w:sz="0" w:space="0" w:color="auto"/>
      </w:divBdr>
    </w:div>
    <w:div w:id="1915696029">
      <w:bodyDiv w:val="1"/>
      <w:marLeft w:val="0"/>
      <w:marRight w:val="0"/>
      <w:marTop w:val="0"/>
      <w:marBottom w:val="0"/>
      <w:divBdr>
        <w:top w:val="none" w:sz="0" w:space="0" w:color="auto"/>
        <w:left w:val="none" w:sz="0" w:space="0" w:color="auto"/>
        <w:bottom w:val="none" w:sz="0" w:space="0" w:color="auto"/>
        <w:right w:val="none" w:sz="0" w:space="0" w:color="auto"/>
      </w:divBdr>
    </w:div>
    <w:div w:id="2028410571">
      <w:bodyDiv w:val="1"/>
      <w:marLeft w:val="0"/>
      <w:marRight w:val="0"/>
      <w:marTop w:val="0"/>
      <w:marBottom w:val="0"/>
      <w:divBdr>
        <w:top w:val="none" w:sz="0" w:space="0" w:color="auto"/>
        <w:left w:val="none" w:sz="0" w:space="0" w:color="auto"/>
        <w:bottom w:val="none" w:sz="0" w:space="0" w:color="auto"/>
        <w:right w:val="none" w:sz="0" w:space="0" w:color="auto"/>
      </w:divBdr>
    </w:div>
    <w:div w:id="2034528433">
      <w:bodyDiv w:val="1"/>
      <w:marLeft w:val="0"/>
      <w:marRight w:val="0"/>
      <w:marTop w:val="0"/>
      <w:marBottom w:val="0"/>
      <w:divBdr>
        <w:top w:val="none" w:sz="0" w:space="0" w:color="auto"/>
        <w:left w:val="none" w:sz="0" w:space="0" w:color="auto"/>
        <w:bottom w:val="none" w:sz="0" w:space="0" w:color="auto"/>
        <w:right w:val="none" w:sz="0" w:space="0" w:color="auto"/>
      </w:divBdr>
      <w:divsChild>
        <w:div w:id="941840990">
          <w:marLeft w:val="547"/>
          <w:marRight w:val="0"/>
          <w:marTop w:val="230"/>
          <w:marBottom w:val="230"/>
          <w:divBdr>
            <w:top w:val="none" w:sz="0" w:space="0" w:color="auto"/>
            <w:left w:val="none" w:sz="0" w:space="0" w:color="auto"/>
            <w:bottom w:val="none" w:sz="0" w:space="0" w:color="auto"/>
            <w:right w:val="none" w:sz="0" w:space="0" w:color="auto"/>
          </w:divBdr>
        </w:div>
      </w:divsChild>
    </w:div>
    <w:div w:id="2093967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yperlink" Target="http://atticalag.gr/"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www.espa.gr" TargetMode="Externa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image" Target="media/image7.png"/><Relationship Id="rId28" Type="http://schemas.openxmlformats.org/officeDocument/2006/relationships/fontTable" Target="fontTable.xml"/><Relationship Id="rId10" Type="http://schemas.openxmlformats.org/officeDocument/2006/relationships/hyperlink" Target="http://www.atticalag.gr" TargetMode="Externa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www.ependyseis.gr" TargetMode="Externa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7.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 Id="rId5" Type="http://schemas.openxmlformats.org/officeDocument/2006/relationships/image" Target="media/image6.jpeg"/><Relationship Id="rId4" Type="http://schemas.openxmlformats.org/officeDocument/2006/relationships/image" Target="media/image5.jpeg"/></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 Id="rId5" Type="http://schemas.openxmlformats.org/officeDocument/2006/relationships/image" Target="media/image6.jpeg"/><Relationship Id="rId4" Type="http://schemas.openxmlformats.org/officeDocument/2006/relationships/image" Target="media/image5.jpeg"/></Relationships>
</file>

<file path=word/_rels/foot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 Id="rId5" Type="http://schemas.openxmlformats.org/officeDocument/2006/relationships/image" Target="media/image6.jpeg"/><Relationship Id="rId4" Type="http://schemas.openxmlformats.org/officeDocument/2006/relationships/image" Target="media/image5.jpeg"/></Relationships>
</file>

<file path=word/_rels/footer4.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3.jpeg"/><Relationship Id="rId1" Type="http://schemas.openxmlformats.org/officeDocument/2006/relationships/image" Target="media/image2.jpeg"/><Relationship Id="rId5" Type="http://schemas.openxmlformats.org/officeDocument/2006/relationships/image" Target="media/image4.png"/><Relationship Id="rId4" Type="http://schemas.openxmlformats.org/officeDocument/2006/relationships/image" Target="media/image6.jpeg"/></Relationships>
</file>

<file path=word/_rels/footer5.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3.jpeg"/><Relationship Id="rId1" Type="http://schemas.openxmlformats.org/officeDocument/2006/relationships/image" Target="media/image2.jpeg"/><Relationship Id="rId5" Type="http://schemas.openxmlformats.org/officeDocument/2006/relationships/image" Target="media/image4.png"/><Relationship Id="rId4" Type="http://schemas.openxmlformats.org/officeDocument/2006/relationships/image" Target="media/image6.jpeg"/></Relationships>
</file>

<file path=word/_rels/footer6.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 Id="rId5" Type="http://schemas.openxmlformats.org/officeDocument/2006/relationships/image" Target="media/image6.jpeg"/><Relationship Id="rId4" Type="http://schemas.openxmlformats.org/officeDocument/2006/relationships/image" Target="media/image5.jpeg"/></Relationships>
</file>

<file path=word/_rels/footer7.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 Id="rId5" Type="http://schemas.openxmlformats.org/officeDocument/2006/relationships/image" Target="media/image6.jpe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D95008-9744-460D-9C1D-19846E836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50</Pages>
  <Words>14787</Words>
  <Characters>84289</Characters>
  <Application>Microsoft Office Word</Application>
  <DocSecurity>0</DocSecurity>
  <Lines>702</Lines>
  <Paragraphs>197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98879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Τερέζα</dc:creator>
  <cp:lastModifiedBy>Kithira</cp:lastModifiedBy>
  <cp:revision>24</cp:revision>
  <cp:lastPrinted>2019-12-11T14:11:00Z</cp:lastPrinted>
  <dcterms:created xsi:type="dcterms:W3CDTF">2019-12-19T15:06:00Z</dcterms:created>
  <dcterms:modified xsi:type="dcterms:W3CDTF">2020-01-13T08:32:00Z</dcterms:modified>
</cp:coreProperties>
</file>