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ED8E" w14:textId="77777777" w:rsidR="00187078" w:rsidRPr="00B00E56" w:rsidRDefault="00B00E56" w:rsidP="00187078">
      <w:pPr>
        <w:spacing w:after="0"/>
      </w:pPr>
      <w:r w:rsidRPr="00B00E56">
        <w:t xml:space="preserve"> </w:t>
      </w:r>
      <w:r w:rsidRPr="006F4EB8">
        <w:t xml:space="preserve">                                       </w:t>
      </w:r>
      <w:r>
        <w:t xml:space="preserve">                           ΕΝΤΥΠΟ  ΙΙ_5</w:t>
      </w:r>
    </w:p>
    <w:p w14:paraId="45D01EDB" w14:textId="77777777" w:rsidR="00A345A9" w:rsidRPr="003B5474" w:rsidRDefault="00A345A9" w:rsidP="00187078">
      <w:pPr>
        <w:spacing w:after="0"/>
      </w:pPr>
    </w:p>
    <w:p w14:paraId="5C3C7FDD" w14:textId="77777777"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14:paraId="180225FE" w14:textId="77777777"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8F0F8E">
        <w:rPr>
          <w:sz w:val="24"/>
          <w:szCs w:val="24"/>
        </w:rPr>
        <w:t>(</w:t>
      </w:r>
      <w:r w:rsidR="008F0F8E" w:rsidRPr="008F0F8E">
        <w:rPr>
          <w:sz w:val="24"/>
          <w:szCs w:val="24"/>
        </w:rPr>
        <w:t>Άρθρ</w:t>
      </w:r>
      <w:r w:rsidR="00651F93">
        <w:rPr>
          <w:sz w:val="24"/>
          <w:szCs w:val="24"/>
        </w:rPr>
        <w:t>α</w:t>
      </w:r>
      <w:r w:rsidR="008F0F8E" w:rsidRPr="008F0F8E">
        <w:rPr>
          <w:sz w:val="24"/>
          <w:szCs w:val="24"/>
        </w:rPr>
        <w:t xml:space="preserve"> </w:t>
      </w:r>
      <w:r w:rsidR="00322D87">
        <w:rPr>
          <w:sz w:val="24"/>
          <w:szCs w:val="24"/>
        </w:rPr>
        <w:t>18</w:t>
      </w:r>
      <w:r w:rsidR="008F0F8E">
        <w:rPr>
          <w:sz w:val="24"/>
          <w:szCs w:val="24"/>
        </w:rPr>
        <w:t xml:space="preserve"> </w:t>
      </w:r>
      <w:r w:rsidR="00651F93">
        <w:rPr>
          <w:sz w:val="24"/>
          <w:szCs w:val="24"/>
        </w:rPr>
        <w:t xml:space="preserve"> και 42 </w:t>
      </w:r>
      <w:r w:rsidR="008F0F8E">
        <w:rPr>
          <w:sz w:val="24"/>
          <w:szCs w:val="24"/>
        </w:rPr>
        <w:t xml:space="preserve">της αριθ. 1337/4-5-2022 </w:t>
      </w:r>
      <w:r w:rsidRPr="008E57DD">
        <w:rPr>
          <w:rFonts w:cs="MyriadPro-Regular"/>
        </w:rPr>
        <w:t>Υπουργική</w:t>
      </w:r>
      <w:r w:rsidR="00DF6D03" w:rsidRPr="008E57DD">
        <w:rPr>
          <w:rFonts w:cs="MyriadPro-Regular"/>
        </w:rPr>
        <w:t xml:space="preserve">ς </w:t>
      </w:r>
      <w:r w:rsidRPr="008E57DD">
        <w:rPr>
          <w:rFonts w:cs="MyriadPro-Regular"/>
        </w:rPr>
        <w:t xml:space="preserve"> Απόφασης</w:t>
      </w:r>
      <w:r w:rsidRPr="008F0F8E">
        <w:rPr>
          <w:rFonts w:cs="MyriadPro-Regular"/>
        </w:rPr>
        <w:t>)</w:t>
      </w:r>
      <w:r>
        <w:rPr>
          <w:rFonts w:cs="MyriadPro-Regular"/>
        </w:rPr>
        <w:t xml:space="preserve"> </w:t>
      </w:r>
      <w:r w:rsidRPr="00B63FD0">
        <w:rPr>
          <w:rFonts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14:paraId="2578398C" w14:textId="77777777"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14:paraId="10447326" w14:textId="77777777" w:rsidR="00A345A9" w:rsidRDefault="00A345A9" w:rsidP="00187078">
      <w:pPr>
        <w:spacing w:after="0"/>
      </w:pPr>
    </w:p>
    <w:p w14:paraId="2D0230A1" w14:textId="77777777" w:rsidR="00A345A9" w:rsidRPr="00A345A9" w:rsidRDefault="00A345A9" w:rsidP="00187078">
      <w:pPr>
        <w:spacing w:after="0"/>
      </w:pPr>
    </w:p>
    <w:p w14:paraId="48105054" w14:textId="77777777" w:rsidR="00187078" w:rsidRPr="00AD27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>Οι κάτωθι υπογράφοντες στις …… / … / …… 20</w:t>
      </w:r>
      <w:r w:rsidR="00322D87">
        <w:rPr>
          <w:sz w:val="24"/>
          <w:szCs w:val="24"/>
        </w:rPr>
        <w:t>…</w:t>
      </w:r>
      <w:r w:rsidRPr="00D93D96">
        <w:rPr>
          <w:sz w:val="24"/>
          <w:szCs w:val="24"/>
        </w:rPr>
        <w:t xml:space="preserve"> μεταβήκαμε στην περιοχή ….  . .. . . . .Δημοτικό / . . . . ..  . Κοινοτική Ενότητα . .. .. . .. . . . ..  .του Δήμου ….  και στην ιδιοκτησία/ χώρο / έκταση </w:t>
      </w:r>
      <w:r w:rsidRPr="00AD27D2">
        <w:rPr>
          <w:sz w:val="24"/>
          <w:szCs w:val="24"/>
        </w:rPr>
        <w:t>/ (</w:t>
      </w:r>
      <w:r w:rsidRPr="00D00EC8">
        <w:rPr>
          <w:sz w:val="24"/>
          <w:szCs w:val="24"/>
        </w:rPr>
        <w:t>άλλο)</w:t>
      </w:r>
      <w:r w:rsidRPr="00AD27D2">
        <w:rPr>
          <w:sz w:val="24"/>
          <w:szCs w:val="24"/>
        </w:rPr>
        <w:t xml:space="preserve">  . . .. . .  . . .. . .. … . .. . .. . .. . . όπου ο/</w:t>
      </w:r>
      <w:r w:rsidR="00D93D96" w:rsidRPr="00AD27D2">
        <w:rPr>
          <w:sz w:val="24"/>
          <w:szCs w:val="24"/>
        </w:rPr>
        <w:t xml:space="preserve"> η</w:t>
      </w:r>
      <w:r w:rsidRPr="00AD27D2">
        <w:rPr>
          <w:sz w:val="24"/>
          <w:szCs w:val="24"/>
        </w:rPr>
        <w:t xml:space="preserve"> υποψήφιος ενδιαφερόμενος </w:t>
      </w:r>
      <w:r w:rsidR="00D93D96" w:rsidRPr="00AD27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AD27D2">
        <w:rPr>
          <w:sz w:val="24"/>
          <w:szCs w:val="24"/>
        </w:rPr>
        <w:t>(</w:t>
      </w:r>
      <w:r w:rsidR="00354BDD" w:rsidRPr="00AD27D2">
        <w:t xml:space="preserve">κωδικό ΠΣΚ: . .. . . . . . . .. . . ) </w:t>
      </w:r>
      <w:r w:rsidR="00354BDD" w:rsidRPr="00AD27D2">
        <w:rPr>
          <w:sz w:val="24"/>
          <w:szCs w:val="24"/>
        </w:rPr>
        <w:t xml:space="preserve">στο πλαίσιο της 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αριθ. πρωτ.     . .. . . . . .. . . .. . . . .    </w:t>
      </w:r>
      <w:r w:rsidR="00D93D96" w:rsidRPr="00AD27D2">
        <w:rPr>
          <w:sz w:val="24"/>
          <w:szCs w:val="24"/>
        </w:rPr>
        <w:t>Πρόσκληση</w:t>
      </w:r>
      <w:r w:rsidR="00354BDD" w:rsidRPr="00AD27D2">
        <w:rPr>
          <w:sz w:val="24"/>
          <w:szCs w:val="24"/>
        </w:rPr>
        <w:t>ς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 </w:t>
      </w:r>
      <w:r w:rsidR="00D93D96" w:rsidRPr="00AD27D2">
        <w:rPr>
          <w:sz w:val="24"/>
          <w:szCs w:val="24"/>
        </w:rPr>
        <w:t xml:space="preserve">του υπομέτρου 19.2 (ιδιωτικές παρεμβάσεις), του ΠΑΑ 2014 – 2020, </w:t>
      </w:r>
      <w:r w:rsidRPr="00AD27D2">
        <w:rPr>
          <w:sz w:val="24"/>
          <w:szCs w:val="24"/>
        </w:rPr>
        <w:t xml:space="preserve">καταγράψαμε  </w:t>
      </w:r>
      <w:r w:rsidR="00D93D96" w:rsidRPr="00AD27D2">
        <w:rPr>
          <w:sz w:val="24"/>
          <w:szCs w:val="24"/>
        </w:rPr>
        <w:t xml:space="preserve">/ διαπιστώσαμε </w:t>
      </w:r>
      <w:r w:rsidR="00354BDD" w:rsidRPr="00AD27D2">
        <w:rPr>
          <w:sz w:val="24"/>
          <w:szCs w:val="24"/>
        </w:rPr>
        <w:t xml:space="preserve">/ απεικονίσαμε </w:t>
      </w:r>
      <w:r w:rsidRPr="00AD27D2">
        <w:rPr>
          <w:sz w:val="24"/>
          <w:szCs w:val="24"/>
        </w:rPr>
        <w:t>τα ακόλουθα:</w:t>
      </w:r>
    </w:p>
    <w:p w14:paraId="34E67711" w14:textId="77777777" w:rsidR="00A345A9" w:rsidRPr="00AD27D2" w:rsidRDefault="00A345A9" w:rsidP="00A345A9">
      <w:pPr>
        <w:spacing w:after="0"/>
        <w:jc w:val="both"/>
      </w:pPr>
    </w:p>
    <w:p w14:paraId="087284C5" w14:textId="77777777" w:rsidR="00A345A9" w:rsidRPr="00AD27D2" w:rsidRDefault="00A345A9" w:rsidP="00A345A9">
      <w:pPr>
        <w:spacing w:after="0"/>
        <w:jc w:val="both"/>
      </w:pPr>
      <w:r w:rsidRPr="00AD27D2">
        <w:t>α. Κτηριακές υποδομές</w:t>
      </w:r>
      <w:r w:rsidR="00D93D96" w:rsidRPr="00AD27D2">
        <w:t xml:space="preserve"> (</w:t>
      </w:r>
      <w:r w:rsidR="00D93D96" w:rsidRPr="00D00EC8">
        <w:t>εφόσον απαιτείται</w:t>
      </w:r>
      <w:r w:rsidR="00D93D96" w:rsidRPr="00AD27D2"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D93D96" w:rsidRPr="003536C4" w14:paraId="375D0768" w14:textId="77777777" w:rsidTr="003536C4">
        <w:tc>
          <w:tcPr>
            <w:tcW w:w="8522" w:type="dxa"/>
            <w:shd w:val="clear" w:color="auto" w:fill="auto"/>
          </w:tcPr>
          <w:p w14:paraId="2C5C38E2" w14:textId="77777777" w:rsidR="00D93D96" w:rsidRPr="003536C4" w:rsidRDefault="00D93D96" w:rsidP="003536C4">
            <w:pPr>
              <w:spacing w:after="0" w:line="240" w:lineRule="auto"/>
            </w:pPr>
          </w:p>
          <w:p w14:paraId="68FEFC3B" w14:textId="77777777" w:rsidR="00D93D96" w:rsidRPr="003536C4" w:rsidRDefault="00D93D96" w:rsidP="003536C4">
            <w:pPr>
              <w:spacing w:after="0" w:line="240" w:lineRule="auto"/>
            </w:pPr>
          </w:p>
          <w:p w14:paraId="191F643D" w14:textId="77777777" w:rsidR="00D93D96" w:rsidRPr="003536C4" w:rsidRDefault="00D93D96" w:rsidP="003536C4">
            <w:pPr>
              <w:spacing w:after="0" w:line="240" w:lineRule="auto"/>
            </w:pPr>
          </w:p>
          <w:p w14:paraId="645534DA" w14:textId="77777777" w:rsidR="00D93D96" w:rsidRPr="003536C4" w:rsidRDefault="00D93D96" w:rsidP="003536C4">
            <w:pPr>
              <w:spacing w:after="0" w:line="240" w:lineRule="auto"/>
            </w:pPr>
          </w:p>
          <w:p w14:paraId="33D96DFB" w14:textId="77777777" w:rsidR="00D93D96" w:rsidRPr="003536C4" w:rsidRDefault="00D93D96" w:rsidP="003536C4">
            <w:pPr>
              <w:spacing w:after="0" w:line="240" w:lineRule="auto"/>
            </w:pPr>
          </w:p>
        </w:tc>
      </w:tr>
    </w:tbl>
    <w:p w14:paraId="06F1F6BA" w14:textId="77777777" w:rsidR="00D93D96" w:rsidRPr="00AD27D2" w:rsidRDefault="00D93D96" w:rsidP="00187078">
      <w:pPr>
        <w:spacing w:after="0"/>
      </w:pPr>
    </w:p>
    <w:p w14:paraId="0B92FE29" w14:textId="77777777" w:rsidR="00D93D96" w:rsidRPr="00A345A9" w:rsidRDefault="00D93D96" w:rsidP="00D93D96">
      <w:pPr>
        <w:spacing w:after="0"/>
        <w:jc w:val="both"/>
      </w:pPr>
      <w:r w:rsidRPr="00AD27D2">
        <w:t>β. Μηχανολογικός / λοιπός εξοπλισμός (</w:t>
      </w:r>
      <w:r w:rsidRPr="00D00EC8">
        <w:t>εφόσον απαιτείται</w:t>
      </w:r>
      <w:r w:rsidRPr="00AD27D2">
        <w:t>)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D93D96" w:rsidRPr="003536C4" w14:paraId="1F71AD74" w14:textId="77777777" w:rsidTr="003536C4">
        <w:tc>
          <w:tcPr>
            <w:tcW w:w="8522" w:type="dxa"/>
            <w:shd w:val="clear" w:color="auto" w:fill="auto"/>
          </w:tcPr>
          <w:p w14:paraId="212D3467" w14:textId="77777777" w:rsidR="00D93D96" w:rsidRPr="003536C4" w:rsidRDefault="00D93D96" w:rsidP="003536C4">
            <w:pPr>
              <w:spacing w:after="0" w:line="240" w:lineRule="auto"/>
            </w:pPr>
          </w:p>
          <w:p w14:paraId="5E400E29" w14:textId="77777777" w:rsidR="00D93D96" w:rsidRPr="003536C4" w:rsidRDefault="00D93D96" w:rsidP="003536C4">
            <w:pPr>
              <w:spacing w:after="0" w:line="240" w:lineRule="auto"/>
            </w:pPr>
          </w:p>
          <w:p w14:paraId="5A6C2451" w14:textId="77777777" w:rsidR="00D93D96" w:rsidRPr="003536C4" w:rsidRDefault="00D93D96" w:rsidP="003536C4">
            <w:pPr>
              <w:spacing w:after="0" w:line="240" w:lineRule="auto"/>
            </w:pPr>
          </w:p>
          <w:p w14:paraId="01BA2713" w14:textId="77777777" w:rsidR="00D93D96" w:rsidRPr="003536C4" w:rsidRDefault="00D93D96" w:rsidP="003536C4">
            <w:pPr>
              <w:spacing w:after="0" w:line="240" w:lineRule="auto"/>
            </w:pPr>
          </w:p>
          <w:p w14:paraId="5D79A9BD" w14:textId="77777777" w:rsidR="00D93D96" w:rsidRPr="003536C4" w:rsidRDefault="00D93D96" w:rsidP="003536C4">
            <w:pPr>
              <w:spacing w:after="0" w:line="240" w:lineRule="auto"/>
            </w:pPr>
          </w:p>
        </w:tc>
      </w:tr>
    </w:tbl>
    <w:p w14:paraId="6717F3EF" w14:textId="77777777" w:rsidR="00187078" w:rsidRPr="00A345A9" w:rsidRDefault="00187078" w:rsidP="00187078">
      <w:pPr>
        <w:spacing w:after="0"/>
      </w:pPr>
    </w:p>
    <w:p w14:paraId="1CF60BE4" w14:textId="77777777"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14:paraId="2632EB2B" w14:textId="77777777"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14:paraId="0A749316" w14:textId="77777777" w:rsidR="00354BDD" w:rsidRDefault="00354BDD" w:rsidP="00354BDD">
      <w:pPr>
        <w:spacing w:after="0"/>
        <w:jc w:val="both"/>
      </w:pPr>
    </w:p>
    <w:p w14:paraId="353B6AE4" w14:textId="77777777"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14:paraId="438073A3" w14:textId="77777777" w:rsidR="00354BDD" w:rsidRDefault="00354BDD" w:rsidP="00354BDD">
      <w:pPr>
        <w:spacing w:after="0"/>
        <w:jc w:val="both"/>
      </w:pPr>
    </w:p>
    <w:p w14:paraId="31E100A5" w14:textId="77777777" w:rsidR="00354BDD" w:rsidRDefault="00354BDD" w:rsidP="00354BDD">
      <w:pPr>
        <w:spacing w:after="0"/>
        <w:jc w:val="both"/>
      </w:pPr>
    </w:p>
    <w:p w14:paraId="1FE277E9" w14:textId="77777777" w:rsidR="00354BDD" w:rsidRDefault="00354BDD" w:rsidP="00354BDD">
      <w:pPr>
        <w:spacing w:after="0"/>
        <w:jc w:val="both"/>
      </w:pPr>
      <w:r>
        <w:t xml:space="preserve">. . .. . </w:t>
      </w:r>
    </w:p>
    <w:p w14:paraId="4E1EE170" w14:textId="77777777"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14:paraId="11BB5D95" w14:textId="77777777" w:rsidR="00187078" w:rsidRPr="00A345A9" w:rsidRDefault="00187078" w:rsidP="00187078">
      <w:pPr>
        <w:spacing w:after="0"/>
      </w:pPr>
    </w:p>
    <w:p w14:paraId="5C01D313" w14:textId="77777777" w:rsidR="00187078" w:rsidRPr="00A345A9" w:rsidRDefault="00187078" w:rsidP="00187078">
      <w:pPr>
        <w:spacing w:after="0"/>
      </w:pPr>
    </w:p>
    <w:p w14:paraId="4D0B77B6" w14:textId="77777777"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14:paraId="4BFC6BF7" w14:textId="77777777"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14:paraId="2DC6BD52" w14:textId="77777777"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78"/>
    <w:rsid w:val="000B5BB6"/>
    <w:rsid w:val="00187078"/>
    <w:rsid w:val="00322D87"/>
    <w:rsid w:val="003536C4"/>
    <w:rsid w:val="00354BDD"/>
    <w:rsid w:val="003B5474"/>
    <w:rsid w:val="00651F93"/>
    <w:rsid w:val="006F4EB8"/>
    <w:rsid w:val="0084601F"/>
    <w:rsid w:val="0085787A"/>
    <w:rsid w:val="008E57DD"/>
    <w:rsid w:val="008F0F8E"/>
    <w:rsid w:val="00A345A9"/>
    <w:rsid w:val="00AD27D2"/>
    <w:rsid w:val="00B00E56"/>
    <w:rsid w:val="00B300D1"/>
    <w:rsid w:val="00BD0748"/>
    <w:rsid w:val="00D00EC8"/>
    <w:rsid w:val="00D30AA9"/>
    <w:rsid w:val="00D93D96"/>
    <w:rsid w:val="00DF6D03"/>
    <w:rsid w:val="00EF3C7D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B21C7A"/>
  <w15:docId w15:val="{3ADB4A25-1F37-431C-9FDB-54E8023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8F0F8E"/>
    <w:rPr>
      <w:sz w:val="22"/>
      <w:szCs w:val="22"/>
      <w:lang w:eastAsia="en-US"/>
    </w:rPr>
  </w:style>
  <w:style w:type="paragraph" w:styleId="a5">
    <w:name w:val="Balloon Text"/>
    <w:basedOn w:val="a"/>
    <w:link w:val="Char"/>
    <w:uiPriority w:val="99"/>
    <w:semiHidden/>
    <w:unhideWhenUsed/>
    <w:rsid w:val="008E5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5"/>
    <w:uiPriority w:val="99"/>
    <w:semiHidden/>
    <w:rsid w:val="008E5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Δίκτυο Δήμων ΠΕ Νήσων Αττικής</cp:lastModifiedBy>
  <cp:revision>2</cp:revision>
  <cp:lastPrinted>2018-06-12T05:04:00Z</cp:lastPrinted>
  <dcterms:created xsi:type="dcterms:W3CDTF">2023-06-16T12:00:00Z</dcterms:created>
  <dcterms:modified xsi:type="dcterms:W3CDTF">2023-06-16T12:00:00Z</dcterms:modified>
</cp:coreProperties>
</file>